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BDE0C8" w14:textId="77777777" w:rsidR="00687B84" w:rsidRPr="00420C9D" w:rsidRDefault="00112E5C" w:rsidP="0095273D">
      <w:pPr>
        <w:pStyle w:val="Hlavika"/>
        <w:spacing w:after="0" w:line="240" w:lineRule="auto"/>
        <w:contextualSpacing/>
        <w:jc w:val="center"/>
        <w:rPr>
          <w:rFonts w:ascii="Arial" w:hAnsi="Arial" w:cs="Arial"/>
          <w:sz w:val="20"/>
          <w:szCs w:val="20"/>
        </w:rPr>
      </w:pPr>
      <w:r w:rsidRPr="00420C9D">
        <w:rPr>
          <w:rFonts w:ascii="Arial" w:hAnsi="Arial" w:cs="Arial"/>
          <w:noProof/>
          <w:sz w:val="20"/>
          <w:szCs w:val="20"/>
        </w:rPr>
        <w:drawing>
          <wp:inline distT="0" distB="0" distL="0" distR="0" wp14:anchorId="7EC60D5E" wp14:editId="0EFBCD6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7"/>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14652277"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6E7DF7D" w14:textId="77777777" w:rsidR="00C7065A" w:rsidRPr="00420C9D" w:rsidRDefault="00C7065A" w:rsidP="0095273D">
      <w:pPr>
        <w:spacing w:after="0" w:line="240" w:lineRule="auto"/>
        <w:ind w:left="-709" w:right="-455"/>
        <w:contextualSpacing/>
        <w:jc w:val="center"/>
        <w:rPr>
          <w:rFonts w:ascii="Arial" w:eastAsia="Times New Roman" w:hAnsi="Arial" w:cs="Arial"/>
          <w:sz w:val="28"/>
          <w:szCs w:val="28"/>
        </w:rPr>
      </w:pPr>
    </w:p>
    <w:p w14:paraId="087570FE" w14:textId="77777777" w:rsidR="009F6AB8" w:rsidRPr="00420C9D" w:rsidRDefault="009F6AB8" w:rsidP="0095273D">
      <w:pPr>
        <w:spacing w:after="0" w:line="240" w:lineRule="auto"/>
        <w:ind w:left="-709" w:right="-455"/>
        <w:contextualSpacing/>
        <w:jc w:val="center"/>
        <w:rPr>
          <w:rFonts w:ascii="Arial" w:eastAsia="Times New Roman" w:hAnsi="Arial" w:cs="Arial"/>
          <w:sz w:val="28"/>
          <w:szCs w:val="28"/>
        </w:rPr>
      </w:pPr>
      <w:r w:rsidRPr="00420C9D">
        <w:rPr>
          <w:rFonts w:ascii="Arial" w:eastAsia="Times New Roman" w:hAnsi="Arial" w:cs="Arial"/>
          <w:sz w:val="28"/>
          <w:szCs w:val="28"/>
        </w:rPr>
        <w:t>ZADÁVANIE NADLIMITNEJ ZÁKAZKY</w:t>
      </w:r>
    </w:p>
    <w:p w14:paraId="1C7C64B1" w14:textId="77777777" w:rsidR="00667255" w:rsidRPr="00420C9D" w:rsidRDefault="00667255" w:rsidP="0095273D">
      <w:pPr>
        <w:pStyle w:val="Zkladntext3"/>
        <w:spacing w:after="0" w:line="240" w:lineRule="auto"/>
        <w:ind w:right="-455"/>
        <w:contextualSpacing/>
        <w:jc w:val="left"/>
        <w:rPr>
          <w:rFonts w:ascii="Arial" w:hAnsi="Arial" w:cs="Arial"/>
          <w:b/>
          <w:color w:val="auto"/>
        </w:rPr>
      </w:pPr>
    </w:p>
    <w:p w14:paraId="6B2F986A" w14:textId="299308D2" w:rsidR="001A4877" w:rsidRPr="00420C9D" w:rsidRDefault="00A54A21" w:rsidP="0095273D">
      <w:pPr>
        <w:pStyle w:val="Zkladntext3"/>
        <w:spacing w:after="0" w:line="240" w:lineRule="auto"/>
        <w:ind w:left="-709" w:right="-455"/>
        <w:contextualSpacing/>
        <w:rPr>
          <w:rFonts w:ascii="Arial" w:hAnsi="Arial" w:cs="Arial"/>
          <w:bCs/>
          <w:color w:val="auto"/>
        </w:rPr>
      </w:pPr>
      <w:r w:rsidRPr="00420C9D">
        <w:rPr>
          <w:rFonts w:ascii="Arial" w:hAnsi="Arial" w:cs="Arial"/>
          <w:color w:val="auto"/>
        </w:rPr>
        <w:t>užšou</w:t>
      </w:r>
      <w:r w:rsidR="009F6AB8" w:rsidRPr="00420C9D">
        <w:rPr>
          <w:rFonts w:ascii="Arial" w:hAnsi="Arial" w:cs="Arial"/>
          <w:color w:val="auto"/>
        </w:rPr>
        <w:t xml:space="preserve"> súťažou </w:t>
      </w:r>
      <w:r w:rsidR="00667255" w:rsidRPr="00420C9D">
        <w:rPr>
          <w:rFonts w:ascii="Arial" w:hAnsi="Arial" w:cs="Arial"/>
          <w:color w:val="auto"/>
        </w:rPr>
        <w:t>podľa § 6</w:t>
      </w:r>
      <w:r w:rsidRPr="00420C9D">
        <w:rPr>
          <w:rFonts w:ascii="Arial" w:hAnsi="Arial" w:cs="Arial"/>
          <w:color w:val="auto"/>
        </w:rPr>
        <w:t>7</w:t>
      </w:r>
      <w:r w:rsidR="00667255" w:rsidRPr="00420C9D">
        <w:rPr>
          <w:rFonts w:ascii="Arial" w:hAnsi="Arial" w:cs="Arial"/>
          <w:color w:val="auto"/>
        </w:rPr>
        <w:t xml:space="preserve"> </w:t>
      </w:r>
      <w:r w:rsidR="00C80489">
        <w:rPr>
          <w:rFonts w:ascii="Arial" w:hAnsi="Arial" w:cs="Arial"/>
          <w:color w:val="auto"/>
        </w:rPr>
        <w:t xml:space="preserve">a nasl. </w:t>
      </w:r>
      <w:r w:rsidR="00667255" w:rsidRPr="00420C9D">
        <w:rPr>
          <w:rFonts w:ascii="Arial" w:hAnsi="Arial" w:cs="Arial"/>
          <w:color w:val="auto"/>
        </w:rPr>
        <w:t>zákona č.</w:t>
      </w:r>
      <w:r w:rsidR="00667255" w:rsidRPr="00420C9D">
        <w:rPr>
          <w:rFonts w:ascii="Arial" w:hAnsi="Arial" w:cs="Arial"/>
          <w:bCs/>
          <w:color w:val="auto"/>
        </w:rPr>
        <w:t xml:space="preserve"> 343/2015 Z. z. </w:t>
      </w:r>
    </w:p>
    <w:p w14:paraId="1BF70A9A" w14:textId="77777777" w:rsidR="00667255" w:rsidRPr="00420C9D" w:rsidRDefault="00667255" w:rsidP="0095273D">
      <w:pPr>
        <w:pStyle w:val="Zkladntext3"/>
        <w:spacing w:after="0" w:line="240" w:lineRule="auto"/>
        <w:ind w:left="-709" w:right="-455"/>
        <w:contextualSpacing/>
        <w:rPr>
          <w:rFonts w:ascii="Arial" w:hAnsi="Arial" w:cs="Arial"/>
          <w:bCs/>
          <w:color w:val="auto"/>
        </w:rPr>
      </w:pPr>
      <w:r w:rsidRPr="00420C9D">
        <w:rPr>
          <w:rFonts w:ascii="Arial" w:hAnsi="Arial" w:cs="Arial"/>
          <w:bCs/>
          <w:color w:val="auto"/>
        </w:rPr>
        <w:t>o verejnom obstarávaní a o zmene a doplnení niektorých zákonov v znení neskorších predpisov</w:t>
      </w:r>
    </w:p>
    <w:p w14:paraId="6F5E8597" w14:textId="77777777" w:rsidR="00667255" w:rsidRPr="00420C9D" w:rsidRDefault="00667255" w:rsidP="0095273D">
      <w:pPr>
        <w:pStyle w:val="Zkladntext3"/>
        <w:spacing w:after="0" w:line="240" w:lineRule="auto"/>
        <w:contextualSpacing/>
        <w:rPr>
          <w:rFonts w:ascii="Arial" w:hAnsi="Arial" w:cs="Arial"/>
          <w:b/>
          <w:color w:val="auto"/>
        </w:rPr>
      </w:pPr>
    </w:p>
    <w:p w14:paraId="1837F548"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p>
    <w:p w14:paraId="35C995B6" w14:textId="77777777" w:rsidR="006F13CC" w:rsidRPr="00420C9D" w:rsidRDefault="006F13CC" w:rsidP="0095273D">
      <w:pPr>
        <w:pStyle w:val="Zkladntext3"/>
        <w:spacing w:after="0" w:line="240" w:lineRule="auto"/>
        <w:ind w:left="-709" w:right="-454"/>
        <w:contextualSpacing/>
        <w:rPr>
          <w:rFonts w:ascii="Arial" w:hAnsi="Arial" w:cs="Arial"/>
          <w:b/>
          <w:color w:val="auto"/>
          <w:sz w:val="24"/>
          <w:szCs w:val="24"/>
        </w:rPr>
      </w:pPr>
      <w:r w:rsidRPr="00420C9D">
        <w:rPr>
          <w:rFonts w:ascii="Arial" w:hAnsi="Arial" w:cs="Arial"/>
          <w:b/>
          <w:color w:val="auto"/>
          <w:sz w:val="24"/>
          <w:szCs w:val="24"/>
        </w:rPr>
        <w:t>SÚŤAŽNÉ  PODKLADY</w:t>
      </w:r>
    </w:p>
    <w:p w14:paraId="118136B2"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251BFA65" w14:textId="77777777" w:rsidR="009F6AB8" w:rsidRPr="00420C9D" w:rsidRDefault="009F6AB8" w:rsidP="0095273D">
      <w:pPr>
        <w:spacing w:after="0" w:line="240" w:lineRule="auto"/>
        <w:contextualSpacing/>
        <w:jc w:val="center"/>
        <w:rPr>
          <w:rFonts w:ascii="Arial" w:eastAsia="Times New Roman" w:hAnsi="Arial" w:cs="Arial"/>
          <w:sz w:val="20"/>
          <w:szCs w:val="20"/>
        </w:rPr>
      </w:pPr>
    </w:p>
    <w:p w14:paraId="3D61C337" w14:textId="77777777" w:rsidR="009F6AB8" w:rsidRPr="00420C9D" w:rsidRDefault="009F6AB8"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PREDMET ZÁKAZKY:</w:t>
      </w:r>
    </w:p>
    <w:p w14:paraId="6A8AFC9B" w14:textId="77777777" w:rsidR="00F54B14" w:rsidRPr="00420C9D" w:rsidRDefault="00F54B14" w:rsidP="0095273D">
      <w:pPr>
        <w:pStyle w:val="Zkladntext3"/>
        <w:spacing w:after="0" w:line="240" w:lineRule="auto"/>
        <w:contextualSpacing/>
        <w:rPr>
          <w:rFonts w:ascii="Arial" w:hAnsi="Arial" w:cs="Arial"/>
          <w:b/>
          <w:color w:val="auto"/>
        </w:rPr>
      </w:pPr>
    </w:p>
    <w:p w14:paraId="7109A82A" w14:textId="5502EB1E" w:rsidR="00794DE5" w:rsidRPr="00420C9D" w:rsidRDefault="004D2822" w:rsidP="0095273D">
      <w:pPr>
        <w:pStyle w:val="Zkladntext3"/>
        <w:spacing w:after="0" w:line="240" w:lineRule="auto"/>
        <w:contextualSpacing/>
        <w:rPr>
          <w:rFonts w:ascii="Arial" w:hAnsi="Arial" w:cs="Arial"/>
          <w:b/>
          <w:color w:val="auto"/>
        </w:rPr>
      </w:pPr>
      <w:bookmarkStart w:id="0" w:name="_Hlk164166133"/>
      <w:r w:rsidRPr="00420C9D">
        <w:rPr>
          <w:rFonts w:ascii="Arial" w:hAnsi="Arial" w:cs="Arial"/>
          <w:b/>
          <w:color w:val="auto"/>
        </w:rPr>
        <w:t>„</w:t>
      </w:r>
      <w:r w:rsidR="007C7C4C" w:rsidRPr="00420C9D">
        <w:rPr>
          <w:rFonts w:ascii="Arial" w:hAnsi="Arial" w:cs="Arial"/>
          <w:b/>
          <w:color w:val="auto"/>
        </w:rPr>
        <w:t>D</w:t>
      </w:r>
      <w:r w:rsidR="00A56245" w:rsidRPr="00420C9D">
        <w:rPr>
          <w:rFonts w:ascii="Arial" w:hAnsi="Arial" w:cs="Arial"/>
          <w:b/>
          <w:color w:val="auto"/>
        </w:rPr>
        <w:t>1 Turany - Hubová</w:t>
      </w:r>
      <w:r w:rsidRPr="00420C9D">
        <w:rPr>
          <w:rFonts w:ascii="Arial" w:hAnsi="Arial" w:cs="Arial"/>
          <w:b/>
          <w:color w:val="auto"/>
        </w:rPr>
        <w:t>“</w:t>
      </w:r>
    </w:p>
    <w:p w14:paraId="1A8535A4" w14:textId="77777777" w:rsidR="00C16FE4" w:rsidRPr="00420C9D" w:rsidRDefault="00C16FE4" w:rsidP="0095273D">
      <w:pPr>
        <w:pStyle w:val="Zkladntext3"/>
        <w:spacing w:after="0" w:line="240" w:lineRule="auto"/>
        <w:contextualSpacing/>
        <w:rPr>
          <w:rFonts w:ascii="Arial" w:hAnsi="Arial" w:cs="Arial"/>
          <w:b/>
        </w:rPr>
      </w:pPr>
    </w:p>
    <w:p w14:paraId="03679B17" w14:textId="77777777" w:rsidR="00C16FE4" w:rsidRPr="00420C9D" w:rsidRDefault="00C16FE4" w:rsidP="0095273D">
      <w:pPr>
        <w:pStyle w:val="Zkladntext3"/>
        <w:spacing w:after="0" w:line="240" w:lineRule="auto"/>
        <w:contextualSpacing/>
        <w:rPr>
          <w:rFonts w:ascii="Arial" w:hAnsi="Arial" w:cs="Arial"/>
          <w:b/>
        </w:rPr>
      </w:pPr>
    </w:p>
    <w:p w14:paraId="38B571E9" w14:textId="77777777" w:rsidR="00C16FE4" w:rsidRPr="00420C9D" w:rsidRDefault="00C16FE4" w:rsidP="0095273D">
      <w:pPr>
        <w:pStyle w:val="Zkladntext3"/>
        <w:spacing w:after="0" w:line="240" w:lineRule="auto"/>
        <w:contextualSpacing/>
        <w:rPr>
          <w:rFonts w:ascii="Arial" w:hAnsi="Arial" w:cs="Arial"/>
          <w:b/>
        </w:rPr>
      </w:pPr>
    </w:p>
    <w:p w14:paraId="23DFC619" w14:textId="77777777" w:rsidR="00C16FE4" w:rsidRPr="00420C9D" w:rsidRDefault="00C16FE4" w:rsidP="0095273D">
      <w:pPr>
        <w:pStyle w:val="Zkladntext3"/>
        <w:spacing w:after="0" w:line="240" w:lineRule="auto"/>
        <w:contextualSpacing/>
        <w:rPr>
          <w:rFonts w:ascii="Arial" w:hAnsi="Arial" w:cs="Arial"/>
          <w:b/>
        </w:rPr>
      </w:pPr>
    </w:p>
    <w:p w14:paraId="5ABF6760" w14:textId="77777777" w:rsidR="00C16FE4" w:rsidRPr="00420C9D" w:rsidRDefault="00C16FE4" w:rsidP="0095273D">
      <w:pPr>
        <w:pStyle w:val="Zkladntext3"/>
        <w:spacing w:after="0" w:line="240" w:lineRule="auto"/>
        <w:contextualSpacing/>
        <w:rPr>
          <w:rFonts w:ascii="Arial" w:hAnsi="Arial" w:cs="Arial"/>
          <w:b/>
        </w:rPr>
      </w:pPr>
    </w:p>
    <w:bookmarkEnd w:id="0"/>
    <w:p w14:paraId="7BEDB3D9" w14:textId="77777777" w:rsidR="00794DE5" w:rsidRPr="00420C9D" w:rsidRDefault="00794DE5" w:rsidP="0095273D">
      <w:pPr>
        <w:pStyle w:val="Zkladntext3"/>
        <w:spacing w:after="0" w:line="240" w:lineRule="auto"/>
        <w:contextualSpacing/>
        <w:rPr>
          <w:rFonts w:ascii="Arial" w:hAnsi="Arial" w:cs="Arial"/>
          <w:b/>
        </w:rPr>
      </w:pPr>
    </w:p>
    <w:p w14:paraId="69199433" w14:textId="77777777" w:rsidR="009F6AB8" w:rsidRPr="00420C9D" w:rsidRDefault="009F6AB8" w:rsidP="0095273D">
      <w:pPr>
        <w:spacing w:after="0" w:line="240" w:lineRule="auto"/>
        <w:contextualSpacing/>
        <w:jc w:val="center"/>
        <w:rPr>
          <w:rFonts w:ascii="Arial" w:hAnsi="Arial" w:cs="Arial"/>
          <w:sz w:val="20"/>
          <w:szCs w:val="20"/>
        </w:rPr>
      </w:pPr>
    </w:p>
    <w:p w14:paraId="155758D9" w14:textId="77777777" w:rsidR="009F6AB8" w:rsidRPr="00420C9D" w:rsidRDefault="009F6AB8" w:rsidP="0095273D">
      <w:pPr>
        <w:spacing w:after="0" w:line="240" w:lineRule="auto"/>
        <w:contextualSpacing/>
        <w:jc w:val="center"/>
        <w:rPr>
          <w:rFonts w:ascii="Arial" w:hAnsi="Arial" w:cs="Arial"/>
          <w:b/>
          <w:sz w:val="20"/>
          <w:szCs w:val="20"/>
        </w:rPr>
      </w:pPr>
      <w:r w:rsidRPr="00420C9D">
        <w:rPr>
          <w:rFonts w:ascii="Arial" w:hAnsi="Arial" w:cs="Arial"/>
          <w:sz w:val="20"/>
          <w:szCs w:val="20"/>
        </w:rPr>
        <w:t>DRUH ZÁKAZKY: USKUTOČNENIE STAVEBNÝCH PRÁC</w:t>
      </w:r>
    </w:p>
    <w:p w14:paraId="52F83B06" w14:textId="77777777" w:rsidR="00794DE5" w:rsidRPr="00420C9D" w:rsidRDefault="00794DE5" w:rsidP="0095273D">
      <w:pPr>
        <w:spacing w:after="0" w:line="240" w:lineRule="auto"/>
        <w:ind w:left="-709" w:right="-455"/>
        <w:contextualSpacing/>
        <w:jc w:val="center"/>
        <w:rPr>
          <w:rFonts w:ascii="Arial" w:hAnsi="Arial" w:cs="Arial"/>
          <w:b/>
          <w:spacing w:val="-2"/>
          <w:sz w:val="20"/>
          <w:szCs w:val="20"/>
        </w:rPr>
      </w:pPr>
    </w:p>
    <w:p w14:paraId="17FD25E1" w14:textId="77777777" w:rsidR="00794DE5" w:rsidRPr="00420C9D" w:rsidRDefault="00794DE5" w:rsidP="0095273D">
      <w:pPr>
        <w:autoSpaceDE w:val="0"/>
        <w:autoSpaceDN w:val="0"/>
        <w:adjustRightInd w:val="0"/>
        <w:spacing w:after="0" w:line="240" w:lineRule="auto"/>
        <w:contextualSpacing/>
        <w:rPr>
          <w:rFonts w:ascii="Arial" w:hAnsi="Arial" w:cs="Arial"/>
          <w:sz w:val="20"/>
          <w:szCs w:val="20"/>
          <w:lang w:eastAsia="cs-CZ"/>
        </w:rPr>
      </w:pPr>
    </w:p>
    <w:p w14:paraId="65A2F444" w14:textId="77777777" w:rsidR="00794DE5" w:rsidRPr="00420C9D" w:rsidRDefault="00794DE5" w:rsidP="0095273D">
      <w:pPr>
        <w:autoSpaceDE w:val="0"/>
        <w:autoSpaceDN w:val="0"/>
        <w:adjustRightInd w:val="0"/>
        <w:spacing w:after="0" w:line="240" w:lineRule="auto"/>
        <w:contextualSpacing/>
        <w:rPr>
          <w:rFonts w:ascii="Arial" w:hAnsi="Arial" w:cs="Arial"/>
          <w:smallCaps/>
          <w:sz w:val="20"/>
          <w:szCs w:val="20"/>
        </w:rPr>
      </w:pPr>
    </w:p>
    <w:p w14:paraId="3781B224"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059BD5F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66C11C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AF2460C"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7B761CE3"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D3F2B32"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7B690B61"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07E68FF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332C9BDE"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51645788"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117EEBFA" w14:textId="77777777" w:rsidR="00F54B14" w:rsidRPr="00420C9D" w:rsidRDefault="0097342F"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b/>
          <w:sz w:val="20"/>
          <w:szCs w:val="20"/>
          <w:lang w:eastAsia="cs-CZ"/>
        </w:rPr>
        <w:t xml:space="preserve">                  Mgr. </w:t>
      </w:r>
      <w:r w:rsidR="009F6AB8" w:rsidRPr="00420C9D">
        <w:rPr>
          <w:rFonts w:ascii="Arial" w:hAnsi="Arial" w:cs="Arial"/>
          <w:b/>
          <w:sz w:val="20"/>
          <w:szCs w:val="20"/>
          <w:lang w:eastAsia="cs-CZ"/>
        </w:rPr>
        <w:t>Tomáš Mateička</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t xml:space="preserve">     </w:t>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54B14"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Pr="00420C9D">
        <w:rPr>
          <w:rFonts w:ascii="Arial" w:hAnsi="Arial" w:cs="Arial"/>
          <w:sz w:val="20"/>
          <w:szCs w:val="20"/>
          <w:lang w:eastAsia="cs-CZ"/>
        </w:rPr>
        <w:t xml:space="preserve"> </w:t>
      </w:r>
      <w:r w:rsidR="00F54B14" w:rsidRPr="00420C9D">
        <w:rPr>
          <w:rFonts w:ascii="Arial" w:hAnsi="Arial" w:cs="Arial"/>
          <w:b/>
          <w:sz w:val="20"/>
          <w:szCs w:val="20"/>
          <w:lang w:eastAsia="cs-CZ"/>
        </w:rPr>
        <w:t xml:space="preserve">Ing. </w:t>
      </w:r>
      <w:r w:rsidR="009F6AB8" w:rsidRPr="00420C9D">
        <w:rPr>
          <w:rFonts w:ascii="Arial" w:hAnsi="Arial" w:cs="Arial"/>
          <w:b/>
          <w:sz w:val="20"/>
          <w:szCs w:val="20"/>
          <w:lang w:eastAsia="cs-CZ"/>
        </w:rPr>
        <w:t>Filip Macháček</w:t>
      </w:r>
    </w:p>
    <w:p w14:paraId="4D2F9B0E" w14:textId="77777777" w:rsidR="00F54B14" w:rsidRPr="00420C9D" w:rsidRDefault="00F54B14"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 xml:space="preserve">        </w:t>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člen</w:t>
      </w:r>
      <w:r w:rsidR="00F33E45" w:rsidRPr="00420C9D">
        <w:rPr>
          <w:rFonts w:ascii="Arial" w:hAnsi="Arial" w:cs="Arial"/>
          <w:sz w:val="20"/>
          <w:szCs w:val="20"/>
          <w:lang w:eastAsia="cs-CZ"/>
        </w:rPr>
        <w:t xml:space="preserve"> </w:t>
      </w:r>
      <w:r w:rsidRPr="00420C9D">
        <w:rPr>
          <w:rFonts w:ascii="Arial" w:hAnsi="Arial" w:cs="Arial"/>
          <w:sz w:val="20"/>
          <w:szCs w:val="20"/>
          <w:lang w:eastAsia="cs-CZ"/>
        </w:rPr>
        <w:t>predstavenstva</w:t>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00F33E45" w:rsidRPr="00420C9D">
        <w:rPr>
          <w:rFonts w:ascii="Arial" w:hAnsi="Arial" w:cs="Arial"/>
          <w:sz w:val="20"/>
          <w:szCs w:val="20"/>
          <w:lang w:eastAsia="cs-CZ"/>
        </w:rPr>
        <w:t xml:space="preserve">  </w:t>
      </w:r>
      <w:r w:rsidR="009F6AB8" w:rsidRPr="00420C9D">
        <w:rPr>
          <w:rFonts w:ascii="Arial" w:hAnsi="Arial" w:cs="Arial"/>
          <w:sz w:val="20"/>
          <w:szCs w:val="20"/>
          <w:lang w:eastAsia="cs-CZ"/>
        </w:rPr>
        <w:t xml:space="preserve">     </w:t>
      </w:r>
      <w:r w:rsidRPr="00420C9D">
        <w:rPr>
          <w:rFonts w:ascii="Arial" w:hAnsi="Arial" w:cs="Arial"/>
          <w:sz w:val="20"/>
          <w:szCs w:val="20"/>
          <w:lang w:eastAsia="cs-CZ"/>
        </w:rPr>
        <w:t>predseda predstavenstva</w:t>
      </w:r>
    </w:p>
    <w:p w14:paraId="365C3BA2" w14:textId="77777777" w:rsidR="009F6AB8" w:rsidRPr="00420C9D" w:rsidRDefault="009F6AB8" w:rsidP="0095273D">
      <w:pPr>
        <w:autoSpaceDE w:val="0"/>
        <w:autoSpaceDN w:val="0"/>
        <w:adjustRightInd w:val="0"/>
        <w:spacing w:after="0" w:line="240" w:lineRule="auto"/>
        <w:ind w:right="-454"/>
        <w:contextualSpacing/>
        <w:rPr>
          <w:rFonts w:ascii="Arial" w:hAnsi="Arial" w:cs="Arial"/>
          <w:sz w:val="20"/>
          <w:szCs w:val="20"/>
          <w:lang w:eastAsia="cs-CZ"/>
        </w:rPr>
      </w:pP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r>
      <w:r w:rsidRPr="00420C9D">
        <w:rPr>
          <w:rFonts w:ascii="Arial" w:hAnsi="Arial" w:cs="Arial"/>
          <w:sz w:val="20"/>
          <w:szCs w:val="20"/>
          <w:lang w:eastAsia="cs-CZ"/>
        </w:rPr>
        <w:tab/>
        <w:t xml:space="preserve">      a generálny riaditeľ</w:t>
      </w:r>
    </w:p>
    <w:p w14:paraId="0B687DA3"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42A88A24" w14:textId="77777777" w:rsidR="006F13CC" w:rsidRPr="00420C9D" w:rsidRDefault="006F13CC" w:rsidP="0095273D">
      <w:pPr>
        <w:autoSpaceDE w:val="0"/>
        <w:autoSpaceDN w:val="0"/>
        <w:adjustRightInd w:val="0"/>
        <w:spacing w:after="0" w:line="240" w:lineRule="auto"/>
        <w:contextualSpacing/>
        <w:rPr>
          <w:rFonts w:ascii="Arial" w:hAnsi="Arial" w:cs="Arial"/>
          <w:smallCaps/>
          <w:sz w:val="20"/>
          <w:szCs w:val="20"/>
        </w:rPr>
      </w:pPr>
    </w:p>
    <w:p w14:paraId="56C85C32" w14:textId="77777777" w:rsidR="0034566F" w:rsidRPr="00420C9D" w:rsidRDefault="0034566F" w:rsidP="0095273D">
      <w:pPr>
        <w:autoSpaceDE w:val="0"/>
        <w:autoSpaceDN w:val="0"/>
        <w:adjustRightInd w:val="0"/>
        <w:spacing w:after="0" w:line="240" w:lineRule="auto"/>
        <w:contextualSpacing/>
        <w:rPr>
          <w:rFonts w:ascii="Arial" w:hAnsi="Arial" w:cs="Arial"/>
          <w:smallCaps/>
          <w:sz w:val="20"/>
          <w:szCs w:val="20"/>
        </w:rPr>
      </w:pPr>
    </w:p>
    <w:p w14:paraId="5F85D130"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2BB7154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234FB4F"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1599CB76" w14:textId="77777777" w:rsidR="00C7065A" w:rsidRPr="00420C9D" w:rsidRDefault="00C7065A" w:rsidP="0095273D">
      <w:pPr>
        <w:autoSpaceDE w:val="0"/>
        <w:autoSpaceDN w:val="0"/>
        <w:adjustRightInd w:val="0"/>
        <w:spacing w:after="0" w:line="240" w:lineRule="auto"/>
        <w:contextualSpacing/>
        <w:rPr>
          <w:rFonts w:ascii="Arial" w:hAnsi="Arial" w:cs="Arial"/>
          <w:smallCaps/>
          <w:sz w:val="20"/>
          <w:szCs w:val="20"/>
        </w:rPr>
      </w:pPr>
    </w:p>
    <w:p w14:paraId="481F2577" w14:textId="77777777" w:rsidR="00F54B14" w:rsidRPr="00420C9D" w:rsidRDefault="00F54B14" w:rsidP="0095273D">
      <w:pPr>
        <w:autoSpaceDE w:val="0"/>
        <w:autoSpaceDN w:val="0"/>
        <w:adjustRightInd w:val="0"/>
        <w:spacing w:after="0" w:line="240" w:lineRule="auto"/>
        <w:contextualSpacing/>
        <w:rPr>
          <w:rFonts w:ascii="Arial" w:hAnsi="Arial" w:cs="Arial"/>
          <w:smallCaps/>
          <w:sz w:val="20"/>
          <w:szCs w:val="20"/>
        </w:rPr>
      </w:pPr>
    </w:p>
    <w:p w14:paraId="6DED1786" w14:textId="69CA1545"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r w:rsidRPr="00420C9D">
        <w:rPr>
          <w:rFonts w:ascii="Arial" w:hAnsi="Arial" w:cs="Arial"/>
          <w:sz w:val="20"/>
          <w:szCs w:val="20"/>
          <w:lang w:eastAsia="cs-CZ"/>
        </w:rPr>
        <w:t xml:space="preserve">Bratislava, </w:t>
      </w:r>
      <w:r w:rsidR="008B3290">
        <w:rPr>
          <w:rFonts w:ascii="Arial" w:hAnsi="Arial" w:cs="Arial"/>
          <w:sz w:val="20"/>
          <w:szCs w:val="20"/>
          <w:lang w:eastAsia="cs-CZ"/>
        </w:rPr>
        <w:t>0</w:t>
      </w:r>
      <w:r w:rsidR="00001C74">
        <w:rPr>
          <w:rFonts w:ascii="Arial" w:hAnsi="Arial" w:cs="Arial"/>
          <w:sz w:val="20"/>
          <w:szCs w:val="20"/>
          <w:lang w:eastAsia="cs-CZ"/>
        </w:rPr>
        <w:t>8</w:t>
      </w:r>
      <w:r w:rsidR="00B11361" w:rsidRPr="00420C9D">
        <w:rPr>
          <w:rFonts w:ascii="Arial" w:hAnsi="Arial" w:cs="Arial"/>
          <w:sz w:val="20"/>
          <w:szCs w:val="20"/>
          <w:lang w:eastAsia="cs-CZ"/>
        </w:rPr>
        <w:t>/</w:t>
      </w:r>
      <w:r w:rsidRPr="00420C9D">
        <w:rPr>
          <w:rFonts w:ascii="Arial" w:hAnsi="Arial" w:cs="Arial"/>
          <w:sz w:val="20"/>
          <w:szCs w:val="20"/>
          <w:lang w:eastAsia="cs-CZ"/>
        </w:rPr>
        <w:t>202</w:t>
      </w:r>
      <w:r w:rsidR="007C7C4C" w:rsidRPr="00420C9D">
        <w:rPr>
          <w:rFonts w:ascii="Arial" w:hAnsi="Arial" w:cs="Arial"/>
          <w:sz w:val="20"/>
          <w:szCs w:val="20"/>
          <w:lang w:eastAsia="cs-CZ"/>
        </w:rPr>
        <w:t>4</w:t>
      </w:r>
      <w:r w:rsidRPr="00420C9D">
        <w:rPr>
          <w:rFonts w:ascii="Arial" w:hAnsi="Arial" w:cs="Arial"/>
          <w:sz w:val="20"/>
          <w:szCs w:val="20"/>
          <w:lang w:eastAsia="cs-CZ"/>
        </w:rPr>
        <w:br w:type="page"/>
      </w:r>
    </w:p>
    <w:p w14:paraId="3BAC72F4" w14:textId="77777777" w:rsidR="00794DE5" w:rsidRPr="00420C9D" w:rsidRDefault="00794DE5" w:rsidP="0095273D">
      <w:pPr>
        <w:autoSpaceDE w:val="0"/>
        <w:autoSpaceDN w:val="0"/>
        <w:adjustRightInd w:val="0"/>
        <w:spacing w:after="0" w:line="240" w:lineRule="auto"/>
        <w:contextualSpacing/>
        <w:jc w:val="center"/>
        <w:rPr>
          <w:rFonts w:ascii="Arial" w:hAnsi="Arial" w:cs="Arial"/>
          <w:sz w:val="20"/>
          <w:szCs w:val="20"/>
          <w:lang w:eastAsia="cs-CZ"/>
        </w:rPr>
      </w:pPr>
    </w:p>
    <w:p w14:paraId="61C2DD78" w14:textId="77777777" w:rsidR="00794DE5" w:rsidRPr="00420C9D" w:rsidRDefault="00794DE5" w:rsidP="0095273D">
      <w:pPr>
        <w:spacing w:after="0" w:line="240" w:lineRule="auto"/>
        <w:contextualSpacing/>
        <w:rPr>
          <w:rFonts w:ascii="Arial" w:hAnsi="Arial" w:cs="Arial"/>
          <w:b/>
          <w:caps/>
          <w:sz w:val="20"/>
          <w:szCs w:val="20"/>
        </w:rPr>
      </w:pPr>
      <w:bookmarkStart w:id="1" w:name="_Hlk171594178"/>
      <w:r w:rsidRPr="00420C9D">
        <w:rPr>
          <w:rFonts w:ascii="Arial" w:hAnsi="Arial" w:cs="Arial"/>
          <w:b/>
          <w:caps/>
          <w:sz w:val="20"/>
          <w:szCs w:val="20"/>
        </w:rPr>
        <w:t>obsah:</w:t>
      </w:r>
    </w:p>
    <w:p w14:paraId="0BB734D7" w14:textId="77777777" w:rsidR="004D2822" w:rsidRPr="00420C9D" w:rsidRDefault="004D2822" w:rsidP="0095273D">
      <w:pPr>
        <w:spacing w:after="0" w:line="240" w:lineRule="auto"/>
        <w:contextualSpacing/>
        <w:rPr>
          <w:rFonts w:ascii="Arial" w:hAnsi="Arial" w:cs="Arial"/>
          <w:b/>
          <w:caps/>
          <w:sz w:val="20"/>
          <w:szCs w:val="20"/>
        </w:rPr>
      </w:pPr>
    </w:p>
    <w:p w14:paraId="0E72D355" w14:textId="5943313A"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1</w:t>
      </w:r>
      <w:r w:rsidRPr="00420C9D">
        <w:rPr>
          <w:rFonts w:ascii="Arial" w:hAnsi="Arial" w:cs="Arial"/>
          <w:b/>
          <w:bCs/>
          <w:caps/>
          <w:sz w:val="20"/>
          <w:szCs w:val="20"/>
        </w:rPr>
        <w:tab/>
        <w:t>Pokyny pre ZÁUJEMCOV/uchádzačov</w:t>
      </w:r>
    </w:p>
    <w:p w14:paraId="66221255" w14:textId="66925E9D"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 xml:space="preserve">1 </w:t>
      </w:r>
      <w:r w:rsidRPr="00420C9D">
        <w:rPr>
          <w:rFonts w:ascii="Arial" w:hAnsi="Arial" w:cs="Arial"/>
          <w:b/>
          <w:bCs/>
          <w:caps/>
          <w:sz w:val="20"/>
          <w:szCs w:val="20"/>
        </w:rPr>
        <w:tab/>
      </w:r>
      <w:r w:rsidRPr="00420C9D">
        <w:rPr>
          <w:rFonts w:ascii="Arial" w:hAnsi="Arial" w:cs="Arial"/>
          <w:bCs/>
          <w:caps/>
          <w:sz w:val="20"/>
          <w:szCs w:val="20"/>
        </w:rPr>
        <w:t>P</w:t>
      </w:r>
      <w:r w:rsidRPr="00420C9D">
        <w:rPr>
          <w:rFonts w:ascii="Arial" w:hAnsi="Arial" w:cs="Arial"/>
          <w:sz w:val="20"/>
          <w:szCs w:val="20"/>
        </w:rPr>
        <w:t xml:space="preserve">okyny pre </w:t>
      </w:r>
      <w:r w:rsidR="004D2822" w:rsidRPr="00420C9D">
        <w:rPr>
          <w:rFonts w:ascii="Arial" w:hAnsi="Arial" w:cs="Arial"/>
          <w:sz w:val="20"/>
          <w:szCs w:val="20"/>
        </w:rPr>
        <w:t>záujemcov/</w:t>
      </w:r>
      <w:r w:rsidRPr="00420C9D">
        <w:rPr>
          <w:rFonts w:ascii="Arial" w:hAnsi="Arial" w:cs="Arial"/>
          <w:sz w:val="20"/>
          <w:szCs w:val="20"/>
        </w:rPr>
        <w:t>uchádzačov</w:t>
      </w:r>
      <w:r w:rsidRPr="00420C9D">
        <w:rPr>
          <w:rFonts w:ascii="Arial" w:hAnsi="Arial" w:cs="Arial"/>
          <w:b/>
          <w:bCs/>
          <w:caps/>
          <w:sz w:val="20"/>
          <w:szCs w:val="20"/>
        </w:rPr>
        <w:t xml:space="preserve"> </w:t>
      </w:r>
    </w:p>
    <w:p w14:paraId="44263865"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K</w:t>
      </w:r>
      <w:r w:rsidRPr="00420C9D">
        <w:rPr>
          <w:rFonts w:ascii="Arial" w:hAnsi="Arial" w:cs="Arial"/>
          <w:sz w:val="20"/>
          <w:szCs w:val="20"/>
        </w:rPr>
        <w:t>ritériá na vyhodno</w:t>
      </w:r>
      <w:r w:rsidR="007B3111" w:rsidRPr="00420C9D">
        <w:rPr>
          <w:rFonts w:ascii="Arial" w:hAnsi="Arial" w:cs="Arial"/>
          <w:sz w:val="20"/>
          <w:szCs w:val="20"/>
        </w:rPr>
        <w:t>tenie</w:t>
      </w:r>
      <w:r w:rsidRPr="00420C9D">
        <w:rPr>
          <w:rFonts w:ascii="Arial" w:hAnsi="Arial" w:cs="Arial"/>
          <w:sz w:val="20"/>
          <w:szCs w:val="20"/>
        </w:rPr>
        <w:t xml:space="preserve"> ponúk a</w:t>
      </w:r>
      <w:r w:rsidR="004D2822" w:rsidRPr="00420C9D">
        <w:rPr>
          <w:rFonts w:ascii="Arial" w:hAnsi="Arial" w:cs="Arial"/>
          <w:sz w:val="20"/>
          <w:szCs w:val="20"/>
        </w:rPr>
        <w:t> </w:t>
      </w:r>
      <w:r w:rsidRPr="00420C9D">
        <w:rPr>
          <w:rFonts w:ascii="Arial" w:hAnsi="Arial" w:cs="Arial"/>
          <w:sz w:val="20"/>
          <w:szCs w:val="20"/>
        </w:rPr>
        <w:t>pravidlá ich uplatnenia</w:t>
      </w:r>
    </w:p>
    <w:p w14:paraId="094E5BA7" w14:textId="08C72FF4" w:rsidR="00AC78A1"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w:t>
      </w:r>
      <w:r w:rsidR="004D2822" w:rsidRPr="00420C9D">
        <w:rPr>
          <w:rFonts w:ascii="Arial" w:hAnsi="Arial" w:cs="Arial"/>
          <w:b/>
          <w:bCs/>
          <w:caps/>
          <w:sz w:val="20"/>
          <w:szCs w:val="20"/>
        </w:rPr>
        <w:t>.</w:t>
      </w:r>
      <w:r w:rsidRPr="00420C9D">
        <w:rPr>
          <w:rFonts w:ascii="Arial" w:hAnsi="Arial" w:cs="Arial"/>
          <w:b/>
          <w:bCs/>
          <w:caps/>
          <w:sz w:val="20"/>
          <w:szCs w:val="20"/>
        </w:rPr>
        <w:t>3</w:t>
      </w:r>
      <w:r w:rsidR="007651FA">
        <w:rPr>
          <w:rFonts w:ascii="Arial" w:hAnsi="Arial" w:cs="Arial"/>
          <w:b/>
          <w:bCs/>
          <w:caps/>
          <w:sz w:val="20"/>
          <w:szCs w:val="20"/>
        </w:rPr>
        <w:t>.1</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w:t>
      </w:r>
      <w:r w:rsidR="004D2822" w:rsidRPr="00420C9D">
        <w:rPr>
          <w:rFonts w:ascii="Arial" w:hAnsi="Arial" w:cs="Arial"/>
          <w:sz w:val="20"/>
          <w:szCs w:val="20"/>
        </w:rPr>
        <w:t>a</w:t>
      </w:r>
      <w:r w:rsidR="007651FA">
        <w:rPr>
          <w:rFonts w:ascii="Arial" w:hAnsi="Arial" w:cs="Arial"/>
          <w:sz w:val="20"/>
          <w:szCs w:val="20"/>
        </w:rPr>
        <w:t xml:space="preserve"> K1</w:t>
      </w:r>
    </w:p>
    <w:p w14:paraId="73720274" w14:textId="77777777" w:rsidR="007651FA" w:rsidRDefault="007651FA" w:rsidP="007651FA">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Časť A.3</w:t>
      </w:r>
      <w:r>
        <w:rPr>
          <w:rFonts w:ascii="Arial" w:hAnsi="Arial" w:cs="Arial"/>
          <w:b/>
          <w:bCs/>
          <w:caps/>
          <w:sz w:val="20"/>
          <w:szCs w:val="20"/>
        </w:rPr>
        <w:t>.2</w:t>
      </w:r>
      <w:r w:rsidRPr="00420C9D">
        <w:rPr>
          <w:rFonts w:ascii="Arial" w:hAnsi="Arial" w:cs="Arial"/>
          <w:b/>
          <w:bCs/>
          <w:caps/>
          <w:sz w:val="20"/>
          <w:szCs w:val="20"/>
        </w:rPr>
        <w:tab/>
      </w:r>
      <w:r w:rsidRPr="00420C9D">
        <w:rPr>
          <w:rFonts w:ascii="Arial" w:hAnsi="Arial" w:cs="Arial"/>
          <w:bCs/>
          <w:caps/>
          <w:sz w:val="20"/>
          <w:szCs w:val="20"/>
        </w:rPr>
        <w:t>N</w:t>
      </w:r>
      <w:r w:rsidRPr="00420C9D">
        <w:rPr>
          <w:rFonts w:ascii="Arial" w:hAnsi="Arial" w:cs="Arial"/>
          <w:sz w:val="20"/>
          <w:szCs w:val="20"/>
        </w:rPr>
        <w:t>ávrh na plnenie kritéria</w:t>
      </w:r>
      <w:r>
        <w:rPr>
          <w:rFonts w:ascii="Arial" w:hAnsi="Arial" w:cs="Arial"/>
          <w:sz w:val="20"/>
          <w:szCs w:val="20"/>
        </w:rPr>
        <w:t xml:space="preserve"> K2</w:t>
      </w:r>
    </w:p>
    <w:p w14:paraId="1E1ECAC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p>
    <w:p w14:paraId="1E569F45" w14:textId="1AABE8E3" w:rsidR="00794DE5" w:rsidRPr="00420C9D" w:rsidRDefault="00794DE5" w:rsidP="0095273D">
      <w:pPr>
        <w:tabs>
          <w:tab w:val="left" w:pos="1985"/>
          <w:tab w:val="left" w:pos="2880"/>
        </w:tabs>
        <w:spacing w:after="0" w:line="240" w:lineRule="auto"/>
        <w:ind w:left="2880" w:hanging="2880"/>
        <w:contextualSpacing/>
        <w:rPr>
          <w:rFonts w:ascii="Arial" w:hAnsi="Arial" w:cs="Arial"/>
          <w:b/>
          <w:bCs/>
          <w:sz w:val="20"/>
          <w:szCs w:val="20"/>
        </w:rPr>
      </w:pPr>
      <w:bookmarkStart w:id="2" w:name="_Hlk164341437"/>
      <w:r w:rsidRPr="00420C9D">
        <w:rPr>
          <w:rFonts w:ascii="Arial" w:hAnsi="Arial" w:cs="Arial"/>
          <w:b/>
          <w:bCs/>
          <w:caps/>
          <w:sz w:val="20"/>
          <w:szCs w:val="20"/>
        </w:rPr>
        <w:t xml:space="preserve">časť B </w:t>
      </w:r>
      <w:r w:rsidRPr="00420C9D">
        <w:rPr>
          <w:rFonts w:ascii="Arial" w:hAnsi="Arial" w:cs="Arial"/>
          <w:b/>
          <w:bCs/>
          <w:caps/>
          <w:sz w:val="20"/>
          <w:szCs w:val="20"/>
        </w:rPr>
        <w:tab/>
        <w:t xml:space="preserve">Prílohy POKYNOV PRE ZÁUJEMCOV/UCHÁDZAČOV </w:t>
      </w:r>
    </w:p>
    <w:p w14:paraId="7C28E584" w14:textId="77777777"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47F9F5C9" w14:textId="44966E02" w:rsidR="00794DE5" w:rsidRPr="00420C9D" w:rsidRDefault="00794DE5"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B56EB2C" w14:textId="77777777" w:rsidR="00794DE5" w:rsidRPr="00420C9D" w:rsidRDefault="00794DE5"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3088D7F1" w14:textId="52403C6A" w:rsidR="00065CA3" w:rsidRPr="00420C9D" w:rsidRDefault="00065CA3"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0CD1140B"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B65338" w:rsidRPr="00420C9D">
        <w:rPr>
          <w:rFonts w:ascii="Arial" w:hAnsi="Arial" w:cs="Arial"/>
          <w:sz w:val="20"/>
          <w:szCs w:val="20"/>
        </w:rPr>
        <w:t>k</w:t>
      </w:r>
      <w:r w:rsidRPr="00420C9D">
        <w:rPr>
          <w:rFonts w:ascii="Arial" w:hAnsi="Arial" w:cs="Arial"/>
          <w:sz w:val="20"/>
          <w:szCs w:val="20"/>
        </w:rPr>
        <w:t>ľúčového odborníka</w:t>
      </w:r>
    </w:p>
    <w:p w14:paraId="4BFA9528" w14:textId="77777777" w:rsidR="00675CD0"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B65338" w:rsidRPr="00420C9D">
        <w:rPr>
          <w:rFonts w:ascii="Arial" w:hAnsi="Arial" w:cs="Arial"/>
          <w:sz w:val="20"/>
          <w:szCs w:val="20"/>
        </w:rPr>
        <w:t>k</w:t>
      </w:r>
      <w:r w:rsidRPr="00420C9D">
        <w:rPr>
          <w:rFonts w:ascii="Arial" w:hAnsi="Arial" w:cs="Arial"/>
          <w:sz w:val="20"/>
          <w:szCs w:val="20"/>
        </w:rPr>
        <w:t>ľúčového odborníka</w:t>
      </w:r>
    </w:p>
    <w:p w14:paraId="6738EAFB" w14:textId="0364DD81" w:rsidR="00794DE5" w:rsidRPr="00420C9D" w:rsidRDefault="00794DE5"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491898">
        <w:rPr>
          <w:rFonts w:ascii="Arial" w:hAnsi="Arial" w:cs="Arial"/>
          <w:sz w:val="20"/>
          <w:szCs w:val="20"/>
        </w:rPr>
        <w:t>záujemcu</w:t>
      </w:r>
    </w:p>
    <w:p w14:paraId="0D9B9C04" w14:textId="77777777" w:rsidR="00794DE5" w:rsidRPr="00420C9D" w:rsidRDefault="00794DE5"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w:t>
      </w:r>
      <w:r w:rsidR="00A21CE8" w:rsidRPr="00420C9D">
        <w:rPr>
          <w:rFonts w:ascii="Arial" w:hAnsi="Arial" w:cs="Arial"/>
          <w:b/>
          <w:caps/>
          <w:sz w:val="20"/>
          <w:szCs w:val="20"/>
        </w:rPr>
        <w:t>Í</w:t>
      </w:r>
      <w:r w:rsidRPr="00420C9D">
        <w:rPr>
          <w:rFonts w:ascii="Arial" w:hAnsi="Arial" w:cs="Arial"/>
          <w:b/>
          <w:caps/>
          <w:sz w:val="20"/>
          <w:szCs w:val="20"/>
        </w:rPr>
        <w:t>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25BD1075" w14:textId="08CD78BD" w:rsidR="002A611E" w:rsidRPr="00420C9D" w:rsidRDefault="005B4D87"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 xml:space="preserve">Podmienky účasti </w:t>
      </w:r>
      <w:r w:rsidR="004D2822" w:rsidRPr="00420C9D">
        <w:rPr>
          <w:rFonts w:ascii="Arial" w:hAnsi="Arial" w:cs="Arial"/>
          <w:sz w:val="20"/>
          <w:szCs w:val="20"/>
        </w:rPr>
        <w:t xml:space="preserve">vo verejnom obstarávaní </w:t>
      </w:r>
      <w:r w:rsidRPr="00420C9D">
        <w:rPr>
          <w:rFonts w:ascii="Arial" w:hAnsi="Arial" w:cs="Arial"/>
          <w:sz w:val="20"/>
          <w:szCs w:val="20"/>
        </w:rPr>
        <w:t>týkajúce sa osobného postavenia, finančného</w:t>
      </w:r>
      <w:r w:rsidR="004D2822" w:rsidRPr="00420C9D">
        <w:rPr>
          <w:rFonts w:ascii="Arial" w:hAnsi="Arial" w:cs="Arial"/>
          <w:sz w:val="20"/>
          <w:szCs w:val="20"/>
        </w:rPr>
        <w:t xml:space="preserve"> </w:t>
      </w:r>
      <w:r w:rsidRPr="00420C9D">
        <w:rPr>
          <w:rFonts w:ascii="Arial" w:hAnsi="Arial" w:cs="Arial"/>
          <w:sz w:val="20"/>
          <w:szCs w:val="20"/>
        </w:rPr>
        <w:t>a ekonomického postavenia</w:t>
      </w:r>
      <w:r w:rsidR="00CB2FED">
        <w:rPr>
          <w:rFonts w:ascii="Arial" w:hAnsi="Arial" w:cs="Arial"/>
          <w:sz w:val="20"/>
          <w:szCs w:val="20"/>
        </w:rPr>
        <w:t xml:space="preserve"> a</w:t>
      </w:r>
      <w:r w:rsidRPr="00420C9D">
        <w:rPr>
          <w:rFonts w:ascii="Arial" w:hAnsi="Arial" w:cs="Arial"/>
          <w:sz w:val="20"/>
          <w:szCs w:val="20"/>
        </w:rPr>
        <w:t xml:space="preserve"> technickej spôsobilosti a</w:t>
      </w:r>
      <w:r w:rsidR="004D2822" w:rsidRPr="00420C9D">
        <w:rPr>
          <w:rFonts w:ascii="Arial" w:hAnsi="Arial" w:cs="Arial"/>
          <w:sz w:val="20"/>
          <w:szCs w:val="20"/>
        </w:rPr>
        <w:t>lebo</w:t>
      </w:r>
      <w:r w:rsidRPr="00420C9D">
        <w:rPr>
          <w:rFonts w:ascii="Arial" w:hAnsi="Arial" w:cs="Arial"/>
          <w:sz w:val="20"/>
          <w:szCs w:val="20"/>
        </w:rPr>
        <w:t> odbornej spôsobilosti</w:t>
      </w:r>
    </w:p>
    <w:p w14:paraId="612D2B86" w14:textId="4B27BFA3" w:rsidR="004D2822" w:rsidRPr="00420C9D" w:rsidRDefault="004D2822"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353176" w:rsidRPr="00420C9D">
        <w:rPr>
          <w:rFonts w:ascii="Arial" w:hAnsi="Arial" w:cs="Arial"/>
          <w:sz w:val="20"/>
          <w:szCs w:val="20"/>
        </w:rPr>
        <w:t>k</w:t>
      </w:r>
      <w:r w:rsidRPr="00420C9D">
        <w:rPr>
          <w:rFonts w:ascii="Arial" w:hAnsi="Arial" w:cs="Arial"/>
          <w:sz w:val="20"/>
          <w:szCs w:val="20"/>
        </w:rPr>
        <w:t>ľúčových odborníkov</w:t>
      </w:r>
    </w:p>
    <w:p w14:paraId="7D93D036"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2AA7A712" w14:textId="37E30323"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1AFC2FEE" w14:textId="518EE9B6" w:rsidR="000F7705" w:rsidRDefault="000F7705" w:rsidP="00045A7F">
      <w:pPr>
        <w:tabs>
          <w:tab w:val="left" w:pos="1985"/>
        </w:tabs>
        <w:spacing w:after="0" w:line="240" w:lineRule="auto"/>
        <w:ind w:left="1985" w:hanging="1985"/>
        <w:rPr>
          <w:rFonts w:ascii="Arial" w:hAnsi="Arial" w:cs="Arial"/>
          <w:sz w:val="20"/>
          <w:szCs w:val="20"/>
          <w:shd w:val="clear" w:color="auto" w:fill="FFFFFF"/>
        </w:rPr>
      </w:pPr>
      <w:r w:rsidRPr="000F7705">
        <w:rPr>
          <w:rFonts w:ascii="Arial" w:hAnsi="Arial" w:cs="Arial"/>
          <w:b/>
          <w:sz w:val="20"/>
          <w:szCs w:val="20"/>
          <w:shd w:val="clear" w:color="auto" w:fill="FFFFFF"/>
        </w:rPr>
        <w:lastRenderedPageBreak/>
        <w:t>PRÍLOHA B</w:t>
      </w:r>
      <w:r>
        <w:rPr>
          <w:rFonts w:ascii="Arial" w:hAnsi="Arial" w:cs="Arial"/>
          <w:b/>
          <w:sz w:val="20"/>
          <w:szCs w:val="20"/>
          <w:shd w:val="clear" w:color="auto" w:fill="FFFFFF"/>
        </w:rPr>
        <w:t>11</w:t>
      </w:r>
      <w:r>
        <w:rPr>
          <w:rFonts w:ascii="Arial" w:hAnsi="Arial" w:cs="Arial"/>
          <w:sz w:val="20"/>
          <w:szCs w:val="20"/>
          <w:shd w:val="clear" w:color="auto" w:fill="FFFFFF"/>
        </w:rPr>
        <w:t xml:space="preserve"> </w:t>
      </w:r>
      <w:r>
        <w:rPr>
          <w:rFonts w:ascii="Arial" w:hAnsi="Arial" w:cs="Arial"/>
          <w:sz w:val="20"/>
          <w:szCs w:val="20"/>
          <w:shd w:val="clear" w:color="auto" w:fill="FFFFFF"/>
        </w:rPr>
        <w:tab/>
      </w:r>
      <w:bookmarkStart w:id="3" w:name="_Hlk170297777"/>
      <w:r>
        <w:rPr>
          <w:rFonts w:ascii="Arial" w:hAnsi="Arial" w:cs="Arial"/>
          <w:sz w:val="20"/>
          <w:szCs w:val="20"/>
          <w:shd w:val="clear" w:color="auto" w:fill="FFFFFF"/>
        </w:rPr>
        <w:t>Pravidlá na obmedzenie počtu záujemcov</w:t>
      </w:r>
      <w:bookmarkEnd w:id="3"/>
    </w:p>
    <w:p w14:paraId="72A8C7BA" w14:textId="3D5B728E" w:rsidR="0007088A" w:rsidRDefault="0007088A" w:rsidP="00045A7F">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78467E89" w14:textId="498E908A" w:rsidR="00045F09" w:rsidRPr="00045F09" w:rsidRDefault="00045F09" w:rsidP="00045A7F">
      <w:pPr>
        <w:tabs>
          <w:tab w:val="left" w:pos="1985"/>
        </w:tabs>
        <w:spacing w:after="0" w:line="240" w:lineRule="auto"/>
        <w:ind w:left="1985" w:hanging="1985"/>
        <w:rPr>
          <w:rFonts w:ascii="Arial" w:hAnsi="Arial" w:cs="Arial"/>
          <w:sz w:val="20"/>
          <w:szCs w:val="20"/>
          <w:shd w:val="clear" w:color="auto" w:fill="FFFFFF"/>
        </w:rPr>
      </w:pPr>
      <w:r w:rsidRPr="00045F09">
        <w:rPr>
          <w:rFonts w:ascii="Arial" w:eastAsia="Times New Roman" w:hAnsi="Arial" w:cs="Arial"/>
          <w:b/>
          <w:sz w:val="20"/>
          <w:szCs w:val="20"/>
        </w:rPr>
        <w:t>PRÍLOHA B11B</w:t>
      </w:r>
      <w:r>
        <w:rPr>
          <w:rFonts w:ascii="Arial" w:eastAsia="Times New Roman" w:hAnsi="Arial" w:cs="Arial"/>
          <w:sz w:val="20"/>
          <w:szCs w:val="20"/>
        </w:rPr>
        <w:tab/>
      </w:r>
      <w:r w:rsidRPr="00045F09">
        <w:rPr>
          <w:rFonts w:ascii="Arial" w:eastAsia="Times New Roman" w:hAnsi="Arial" w:cs="Arial"/>
          <w:sz w:val="20"/>
          <w:szCs w:val="20"/>
        </w:rPr>
        <w:t>Kľúčové strojové vybavenie</w:t>
      </w:r>
      <w:r>
        <w:rPr>
          <w:rFonts w:ascii="Arial" w:eastAsia="Times New Roman" w:hAnsi="Arial" w:cs="Arial"/>
          <w:sz w:val="20"/>
          <w:szCs w:val="20"/>
        </w:rPr>
        <w:t xml:space="preserve"> – Pravidlo P2</w:t>
      </w:r>
    </w:p>
    <w:p w14:paraId="456CFBDA" w14:textId="6A21DFAA" w:rsidR="00CD2EAD" w:rsidRPr="00CD2EAD" w:rsidRDefault="00CD2EAD" w:rsidP="00CD2EAD">
      <w:pPr>
        <w:tabs>
          <w:tab w:val="left" w:pos="1985"/>
        </w:tabs>
        <w:spacing w:after="0" w:line="240" w:lineRule="auto"/>
        <w:ind w:left="1985" w:hanging="1985"/>
        <w:jc w:val="both"/>
        <w:rPr>
          <w:rFonts w:ascii="Arial" w:eastAsia="Times New Roman" w:hAnsi="Arial" w:cs="Arial"/>
          <w:b/>
          <w:sz w:val="20"/>
          <w:szCs w:val="20"/>
        </w:rPr>
      </w:pPr>
      <w:bookmarkStart w:id="4" w:name="_Hlk173419025"/>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Pr="000948B0">
        <w:rPr>
          <w:rFonts w:ascii="Arial" w:eastAsia="Times New Roman" w:hAnsi="Arial" w:cs="Arial"/>
          <w:sz w:val="20"/>
          <w:szCs w:val="20"/>
        </w:rPr>
        <w:t>Č</w:t>
      </w:r>
      <w:r w:rsidR="00FB2FB4">
        <w:rPr>
          <w:rFonts w:ascii="Arial" w:eastAsia="Times New Roman" w:hAnsi="Arial" w:cs="Arial"/>
          <w:sz w:val="20"/>
          <w:szCs w:val="20"/>
        </w:rPr>
        <w:t xml:space="preserve">estné vyhlásenie podľa Článku 5k Nariadenia rady </w:t>
      </w:r>
      <w:r w:rsidRPr="000948B0">
        <w:rPr>
          <w:rFonts w:ascii="Arial" w:eastAsia="Times New Roman" w:hAnsi="Arial" w:cs="Arial"/>
          <w:sz w:val="20"/>
          <w:szCs w:val="20"/>
        </w:rPr>
        <w:t>(EÚ) č. 833/2014 z 31. júla 2014</w:t>
      </w:r>
      <w:r w:rsidR="00FB2FB4">
        <w:rPr>
          <w:rFonts w:ascii="Arial" w:eastAsia="Times New Roman" w:hAnsi="Arial" w:cs="Arial"/>
          <w:sz w:val="20"/>
          <w:szCs w:val="20"/>
        </w:rPr>
        <w:t xml:space="preserve"> o reštriktívnych opatreniach s ohľadom na konanie Ruska, ktorým destabilizuje situáciu na Ukrajine v Nariadenia rady </w:t>
      </w:r>
      <w:r w:rsidRPr="000948B0">
        <w:rPr>
          <w:rFonts w:ascii="Arial" w:eastAsia="Times New Roman" w:hAnsi="Arial" w:cs="Arial"/>
          <w:sz w:val="20"/>
          <w:szCs w:val="20"/>
        </w:rPr>
        <w:t>(EÚ) č. 2022/57</w:t>
      </w:r>
      <w:r w:rsidR="003F28F7">
        <w:rPr>
          <w:rFonts w:ascii="Arial" w:eastAsia="Times New Roman" w:hAnsi="Arial" w:cs="Arial"/>
          <w:sz w:val="20"/>
          <w:szCs w:val="20"/>
        </w:rPr>
        <w:t>6</w:t>
      </w:r>
      <w:r w:rsidRPr="000948B0">
        <w:rPr>
          <w:rFonts w:ascii="Arial" w:eastAsia="Times New Roman" w:hAnsi="Arial" w:cs="Arial"/>
          <w:sz w:val="20"/>
          <w:szCs w:val="20"/>
        </w:rPr>
        <w:t xml:space="preserve"> z 8. apríla 2022</w:t>
      </w:r>
    </w:p>
    <w:bookmarkEnd w:id="4"/>
    <w:bookmarkEnd w:id="2"/>
    <w:p w14:paraId="1CEB9769" w14:textId="77777777" w:rsidR="00794DE5" w:rsidRPr="00420C9D" w:rsidRDefault="00794DE5" w:rsidP="0095273D">
      <w:pPr>
        <w:tabs>
          <w:tab w:val="left" w:pos="2280"/>
          <w:tab w:val="left" w:pos="2880"/>
        </w:tabs>
        <w:spacing w:after="0" w:line="240" w:lineRule="auto"/>
        <w:contextualSpacing/>
        <w:rPr>
          <w:rFonts w:ascii="Arial" w:hAnsi="Arial" w:cs="Arial"/>
          <w:sz w:val="20"/>
          <w:szCs w:val="20"/>
        </w:rPr>
      </w:pPr>
    </w:p>
    <w:p w14:paraId="151C67EC" w14:textId="77777777" w:rsidR="00794DE5" w:rsidRPr="00420C9D" w:rsidRDefault="00794DE5" w:rsidP="0095273D">
      <w:pPr>
        <w:tabs>
          <w:tab w:val="left" w:pos="1985"/>
        </w:tabs>
        <w:spacing w:after="0" w:line="240" w:lineRule="auto"/>
        <w:ind w:left="1985" w:hanging="1985"/>
        <w:contextualSpacing/>
        <w:rPr>
          <w:rFonts w:ascii="Arial" w:hAnsi="Arial" w:cs="Arial"/>
          <w:b/>
          <w:bCs/>
          <w:caps/>
          <w:sz w:val="20"/>
          <w:szCs w:val="20"/>
        </w:rPr>
      </w:pPr>
      <w:r w:rsidRPr="00420C9D">
        <w:rPr>
          <w:rFonts w:ascii="Arial" w:hAnsi="Arial" w:cs="Arial"/>
          <w:b/>
          <w:bCs/>
          <w:caps/>
          <w:sz w:val="20"/>
          <w:szCs w:val="20"/>
        </w:rPr>
        <w:t>Zväzok 2</w:t>
      </w:r>
      <w:r w:rsidRPr="00420C9D">
        <w:rPr>
          <w:rFonts w:ascii="Arial" w:hAnsi="Arial" w:cs="Arial"/>
          <w:b/>
          <w:bCs/>
          <w:caps/>
          <w:sz w:val="20"/>
          <w:szCs w:val="20"/>
        </w:rPr>
        <w:tab/>
        <w:t>Obchodné podmienky</w:t>
      </w:r>
    </w:p>
    <w:p w14:paraId="2953C505" w14:textId="77777777" w:rsidR="00FC451A"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4D2822" w:rsidRPr="00420C9D">
        <w:rPr>
          <w:rFonts w:ascii="Arial" w:hAnsi="Arial" w:cs="Arial"/>
          <w:sz w:val="20"/>
          <w:szCs w:val="20"/>
        </w:rPr>
        <w:t>D</w:t>
      </w:r>
      <w:r w:rsidRPr="00420C9D">
        <w:rPr>
          <w:rFonts w:ascii="Arial" w:hAnsi="Arial" w:cs="Arial"/>
          <w:sz w:val="20"/>
          <w:szCs w:val="20"/>
        </w:rPr>
        <w:t>ielo - Zmluvné dojednania</w:t>
      </w:r>
    </w:p>
    <w:p w14:paraId="7DCB74DD" w14:textId="433DCD1D" w:rsidR="004D2822" w:rsidRPr="00420C9D" w:rsidRDefault="004D2822"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hAnsi="Arial" w:cs="Arial"/>
          <w:sz w:val="20"/>
          <w:szCs w:val="20"/>
        </w:rPr>
        <w:tab/>
      </w:r>
      <w:r w:rsidR="00FC451A" w:rsidRPr="00420C9D">
        <w:rPr>
          <w:rFonts w:ascii="Arial" w:eastAsiaTheme="minorHAnsi" w:hAnsi="Arial" w:cs="Arial"/>
          <w:sz w:val="20"/>
          <w:szCs w:val="20"/>
          <w:lang w:eastAsia="en-US"/>
        </w:rPr>
        <w:t xml:space="preserve">Príloha č. </w:t>
      </w:r>
      <w:r w:rsidR="001F1BCF" w:rsidRPr="00420C9D">
        <w:rPr>
          <w:rFonts w:ascii="Arial" w:eastAsiaTheme="minorHAnsi" w:hAnsi="Arial" w:cs="Arial"/>
          <w:sz w:val="20"/>
          <w:szCs w:val="20"/>
          <w:lang w:eastAsia="en-US"/>
        </w:rPr>
        <w:t>2</w:t>
      </w:r>
      <w:r w:rsidR="00FC451A" w:rsidRPr="00420C9D">
        <w:rPr>
          <w:rFonts w:ascii="Arial" w:eastAsiaTheme="minorHAnsi" w:hAnsi="Arial" w:cs="Arial"/>
          <w:sz w:val="20"/>
          <w:szCs w:val="20"/>
          <w:lang w:eastAsia="en-US"/>
        </w:rPr>
        <w:t xml:space="preserve"> – Zoznam kľúčových odborníkov</w:t>
      </w:r>
    </w:p>
    <w:p w14:paraId="014F41F8"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004D2822"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Zmluvné podmienky</w:t>
      </w:r>
    </w:p>
    <w:p w14:paraId="58A267FC" w14:textId="77777777" w:rsidR="00794DE5" w:rsidRPr="00420C9D" w:rsidRDefault="00794DE5" w:rsidP="0095273D">
      <w:pPr>
        <w:tabs>
          <w:tab w:val="left" w:pos="2410"/>
        </w:tabs>
        <w:spacing w:after="0" w:line="240" w:lineRule="auto"/>
        <w:ind w:left="1985" w:hanging="1985"/>
        <w:contextualSpacing/>
        <w:rPr>
          <w:rFonts w:ascii="Arial" w:hAnsi="Arial" w:cs="Arial"/>
          <w:bCs/>
          <w:caps/>
          <w:sz w:val="20"/>
          <w:szCs w:val="20"/>
        </w:rPr>
      </w:pPr>
      <w:r w:rsidRPr="00420C9D">
        <w:rPr>
          <w:rFonts w:ascii="Arial" w:hAnsi="Arial" w:cs="Arial"/>
          <w:b/>
          <w:bCs/>
          <w:caps/>
          <w:sz w:val="20"/>
          <w:szCs w:val="20"/>
        </w:rPr>
        <w:tab/>
      </w:r>
      <w:r w:rsidRPr="00420C9D">
        <w:rPr>
          <w:rFonts w:ascii="Arial" w:hAnsi="Arial" w:cs="Arial"/>
          <w:bCs/>
          <w:caps/>
          <w:sz w:val="20"/>
          <w:szCs w:val="20"/>
        </w:rPr>
        <w:t>2.1</w:t>
      </w:r>
      <w:r w:rsidRPr="00420C9D">
        <w:rPr>
          <w:rFonts w:ascii="Arial" w:hAnsi="Arial" w:cs="Arial"/>
          <w:bCs/>
          <w:caps/>
          <w:sz w:val="20"/>
          <w:szCs w:val="20"/>
        </w:rPr>
        <w:tab/>
      </w:r>
      <w:r w:rsidRPr="00420C9D">
        <w:rPr>
          <w:rFonts w:ascii="Arial" w:hAnsi="Arial" w:cs="Arial"/>
          <w:bCs/>
          <w:sz w:val="20"/>
          <w:szCs w:val="20"/>
        </w:rPr>
        <w:t>Všeobecné zmluvné podmienky</w:t>
      </w:r>
    </w:p>
    <w:p w14:paraId="697C24C8" w14:textId="77777777" w:rsidR="00794DE5" w:rsidRPr="00420C9D" w:rsidRDefault="00794DE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Cs/>
          <w:caps/>
          <w:sz w:val="20"/>
          <w:szCs w:val="20"/>
        </w:rPr>
        <w:tab/>
        <w:t xml:space="preserve">2.2 </w:t>
      </w:r>
      <w:r w:rsidRPr="00420C9D">
        <w:rPr>
          <w:rFonts w:ascii="Arial" w:hAnsi="Arial" w:cs="Arial"/>
          <w:bCs/>
          <w:caps/>
          <w:sz w:val="20"/>
          <w:szCs w:val="20"/>
        </w:rPr>
        <w:tab/>
      </w:r>
      <w:r w:rsidRPr="00420C9D">
        <w:rPr>
          <w:rFonts w:ascii="Arial" w:hAnsi="Arial" w:cs="Arial"/>
          <w:bCs/>
          <w:sz w:val="20"/>
          <w:szCs w:val="20"/>
        </w:rPr>
        <w:t>Osobitné zmluvné podmienky</w:t>
      </w:r>
    </w:p>
    <w:p w14:paraId="5A9C0A16"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 xml:space="preserve">ielo - Príloha k ponuke </w:t>
      </w:r>
    </w:p>
    <w:p w14:paraId="2F3BCA61" w14:textId="77777777" w:rsidR="00596221"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Di</w:t>
      </w:r>
      <w:r w:rsidRPr="00420C9D">
        <w:rPr>
          <w:rFonts w:ascii="Arial" w:hAnsi="Arial" w:cs="Arial"/>
          <w:sz w:val="20"/>
          <w:szCs w:val="20"/>
        </w:rPr>
        <w:t xml:space="preserve">elo - Vzorové tlačivo zábezpeky na vykonanie prác </w:t>
      </w:r>
    </w:p>
    <w:p w14:paraId="23CFC3A8" w14:textId="77777777" w:rsidR="00794DE5" w:rsidRPr="00420C9D" w:rsidRDefault="00794DE5" w:rsidP="0095273D">
      <w:pPr>
        <w:pStyle w:val="Section"/>
        <w:widowControl/>
        <w:tabs>
          <w:tab w:val="left" w:pos="1985"/>
          <w:tab w:val="left" w:pos="3544"/>
          <w:tab w:val="right" w:pos="8222"/>
        </w:tabs>
        <w:spacing w:after="0" w:line="240" w:lineRule="auto"/>
        <w:ind w:left="1985" w:hanging="1985"/>
        <w:contextualSpacing/>
        <w:jc w:val="left"/>
        <w:rPr>
          <w:rFonts w:cs="Arial"/>
          <w:b w:val="0"/>
          <w:sz w:val="20"/>
          <w:lang w:val="sk-SK"/>
        </w:rPr>
      </w:pPr>
      <w:r w:rsidRPr="00420C9D">
        <w:rPr>
          <w:rFonts w:cs="Arial"/>
          <w:bCs/>
          <w:caps/>
          <w:sz w:val="20"/>
          <w:lang w:val="sk-SK"/>
        </w:rPr>
        <w:t>ČASŤ 5</w:t>
      </w:r>
      <w:r w:rsidRPr="00420C9D">
        <w:rPr>
          <w:rFonts w:cs="Arial"/>
          <w:bCs/>
          <w:caps/>
          <w:sz w:val="20"/>
          <w:lang w:val="sk-SK"/>
        </w:rPr>
        <w:tab/>
      </w:r>
      <w:r w:rsidRPr="00420C9D">
        <w:rPr>
          <w:rFonts w:cs="Arial"/>
          <w:b w:val="0"/>
          <w:bCs/>
          <w:sz w:val="20"/>
          <w:lang w:val="sk-SK"/>
        </w:rPr>
        <w:t xml:space="preserve">Zmluva o </w:t>
      </w:r>
      <w:r w:rsidR="00D26F46" w:rsidRPr="00420C9D">
        <w:rPr>
          <w:rFonts w:cs="Arial"/>
          <w:b w:val="0"/>
          <w:bCs/>
          <w:sz w:val="20"/>
          <w:lang w:val="sk-SK"/>
        </w:rPr>
        <w:t>D</w:t>
      </w:r>
      <w:r w:rsidRPr="00420C9D">
        <w:rPr>
          <w:rFonts w:cs="Arial"/>
          <w:b w:val="0"/>
          <w:bCs/>
          <w:sz w:val="20"/>
          <w:lang w:val="sk-SK"/>
        </w:rPr>
        <w:t xml:space="preserve">ielo </w:t>
      </w:r>
      <w:r w:rsidR="00065CA3" w:rsidRPr="00420C9D">
        <w:rPr>
          <w:rFonts w:cs="Arial"/>
          <w:b w:val="0"/>
          <w:bCs/>
          <w:sz w:val="20"/>
          <w:lang w:val="sk-SK"/>
        </w:rPr>
        <w:t xml:space="preserve">- </w:t>
      </w:r>
      <w:r w:rsidRPr="00420C9D">
        <w:rPr>
          <w:rFonts w:cs="Arial"/>
          <w:b w:val="0"/>
          <w:bCs/>
          <w:sz w:val="20"/>
          <w:lang w:val="sk-SK"/>
        </w:rPr>
        <w:t>Vzorové tlačivo zábezpeky na zadržané platby</w:t>
      </w:r>
    </w:p>
    <w:p w14:paraId="7491C464"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6</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zábezpeky na záručné opravy</w:t>
      </w:r>
    </w:p>
    <w:p w14:paraId="172831A8"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7</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dohody o riešení sporov</w:t>
      </w:r>
    </w:p>
    <w:p w14:paraId="7C05C149"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8</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preberacieho protokolu</w:t>
      </w:r>
    </w:p>
    <w:p w14:paraId="03D503C3" w14:textId="77777777" w:rsidR="00794DE5" w:rsidRPr="00420C9D" w:rsidRDefault="00794DE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9</w:t>
      </w:r>
      <w:r w:rsidRPr="00420C9D">
        <w:rPr>
          <w:rFonts w:ascii="Arial" w:hAnsi="Arial" w:cs="Arial"/>
          <w:b/>
          <w:bCs/>
          <w:caps/>
          <w:sz w:val="20"/>
          <w:szCs w:val="20"/>
        </w:rPr>
        <w:tab/>
      </w:r>
      <w:r w:rsidRPr="00420C9D">
        <w:rPr>
          <w:rFonts w:ascii="Arial" w:hAnsi="Arial" w:cs="Arial"/>
          <w:sz w:val="20"/>
          <w:szCs w:val="20"/>
        </w:rPr>
        <w:t>Zmluva o </w:t>
      </w:r>
      <w:r w:rsidR="00D26F46" w:rsidRPr="00420C9D">
        <w:rPr>
          <w:rFonts w:ascii="Arial" w:hAnsi="Arial" w:cs="Arial"/>
          <w:sz w:val="20"/>
          <w:szCs w:val="20"/>
        </w:rPr>
        <w:t>D</w:t>
      </w:r>
      <w:r w:rsidRPr="00420C9D">
        <w:rPr>
          <w:rFonts w:ascii="Arial" w:hAnsi="Arial" w:cs="Arial"/>
          <w:sz w:val="20"/>
          <w:szCs w:val="20"/>
        </w:rPr>
        <w:t>ielo - Vzorové tlačivo zápisnice o odovzdaní a prevzatí staveniska</w:t>
      </w:r>
    </w:p>
    <w:p w14:paraId="1DFDF53B" w14:textId="77777777" w:rsidR="00F54B14" w:rsidRPr="00420C9D" w:rsidRDefault="00F54B14" w:rsidP="0095273D">
      <w:pPr>
        <w:tabs>
          <w:tab w:val="left" w:pos="2880"/>
        </w:tabs>
        <w:spacing w:after="0" w:line="240" w:lineRule="auto"/>
        <w:contextualSpacing/>
        <w:rPr>
          <w:rFonts w:ascii="Arial" w:hAnsi="Arial" w:cs="Arial"/>
          <w:sz w:val="20"/>
          <w:szCs w:val="20"/>
        </w:rPr>
      </w:pPr>
    </w:p>
    <w:p w14:paraId="32B5A469"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lastRenderedPageBreak/>
        <w:t>Zväzok 3</w:t>
      </w:r>
      <w:r w:rsidRPr="00420C9D">
        <w:rPr>
          <w:rFonts w:ascii="Arial" w:hAnsi="Arial" w:cs="Arial"/>
          <w:b/>
          <w:bCs/>
          <w:caps/>
          <w:sz w:val="20"/>
          <w:szCs w:val="20"/>
        </w:rPr>
        <w:tab/>
      </w:r>
      <w:r w:rsidR="00EB69DD" w:rsidRPr="00420C9D">
        <w:rPr>
          <w:rFonts w:ascii="Arial" w:hAnsi="Arial" w:cs="Arial"/>
          <w:b/>
          <w:bCs/>
          <w:caps/>
          <w:sz w:val="20"/>
          <w:szCs w:val="20"/>
        </w:rPr>
        <w:t xml:space="preserve">Požiadavky objednávateľa </w:t>
      </w:r>
    </w:p>
    <w:p w14:paraId="7D713106"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1</w:t>
      </w:r>
      <w:r w:rsidRPr="00420C9D">
        <w:rPr>
          <w:rFonts w:ascii="Arial" w:hAnsi="Arial" w:cs="Arial"/>
          <w:b/>
          <w:bCs/>
          <w:caps/>
          <w:sz w:val="20"/>
          <w:szCs w:val="20"/>
        </w:rPr>
        <w:tab/>
      </w:r>
      <w:r w:rsidR="00EB69DD" w:rsidRPr="00420C9D">
        <w:rPr>
          <w:rFonts w:ascii="Arial" w:hAnsi="Arial" w:cs="Arial"/>
          <w:sz w:val="20"/>
          <w:szCs w:val="20"/>
        </w:rPr>
        <w:t>Všeobecné informácie a</w:t>
      </w:r>
      <w:r w:rsidR="006C6EB1" w:rsidRPr="00420C9D">
        <w:rPr>
          <w:rFonts w:ascii="Arial" w:hAnsi="Arial" w:cs="Arial"/>
          <w:sz w:val="20"/>
          <w:szCs w:val="20"/>
        </w:rPr>
        <w:t> </w:t>
      </w:r>
      <w:r w:rsidR="00EB69DD" w:rsidRPr="00420C9D">
        <w:rPr>
          <w:rFonts w:ascii="Arial" w:hAnsi="Arial" w:cs="Arial"/>
          <w:sz w:val="20"/>
          <w:szCs w:val="20"/>
        </w:rPr>
        <w:t>požiadavky</w:t>
      </w:r>
      <w:r w:rsidR="006C6EB1" w:rsidRPr="00420C9D">
        <w:rPr>
          <w:rFonts w:ascii="Arial" w:hAnsi="Arial" w:cs="Arial"/>
          <w:sz w:val="20"/>
          <w:szCs w:val="20"/>
        </w:rPr>
        <w:t xml:space="preserve"> Objednávateľa</w:t>
      </w:r>
    </w:p>
    <w:p w14:paraId="7A72AE0F" w14:textId="77777777" w:rsidR="00667255" w:rsidRPr="00420C9D" w:rsidRDefault="00667255" w:rsidP="0095273D">
      <w:pPr>
        <w:tabs>
          <w:tab w:val="left" w:pos="1985"/>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2</w:t>
      </w:r>
      <w:r w:rsidRPr="00420C9D">
        <w:rPr>
          <w:rFonts w:ascii="Arial" w:hAnsi="Arial" w:cs="Arial"/>
          <w:b/>
          <w:bCs/>
          <w:caps/>
          <w:sz w:val="20"/>
          <w:szCs w:val="20"/>
        </w:rPr>
        <w:tab/>
      </w:r>
      <w:r w:rsidRPr="00420C9D">
        <w:rPr>
          <w:rFonts w:ascii="Arial" w:hAnsi="Arial" w:cs="Arial"/>
          <w:sz w:val="20"/>
          <w:szCs w:val="20"/>
        </w:rPr>
        <w:t>Všeobecné technicko-kvalitatívne podmienky a </w:t>
      </w:r>
      <w:r w:rsidR="00850359" w:rsidRPr="00420C9D">
        <w:rPr>
          <w:rFonts w:ascii="Arial" w:hAnsi="Arial" w:cs="Arial"/>
          <w:sz w:val="20"/>
          <w:szCs w:val="20"/>
        </w:rPr>
        <w:t>k</w:t>
      </w:r>
      <w:r w:rsidRPr="00420C9D">
        <w:rPr>
          <w:rFonts w:ascii="Arial" w:hAnsi="Arial" w:cs="Arial"/>
          <w:sz w:val="20"/>
          <w:szCs w:val="20"/>
        </w:rPr>
        <w:t>atalógové listy</w:t>
      </w:r>
    </w:p>
    <w:p w14:paraId="1C8C7175" w14:textId="77777777" w:rsidR="00667255" w:rsidRPr="00420C9D" w:rsidRDefault="00667255" w:rsidP="0095273D">
      <w:pPr>
        <w:tabs>
          <w:tab w:val="left" w:pos="2410"/>
        </w:tabs>
        <w:spacing w:after="0" w:line="240" w:lineRule="auto"/>
        <w:ind w:left="1985" w:hanging="1985"/>
        <w:contextualSpacing/>
        <w:rPr>
          <w:rFonts w:ascii="Arial" w:hAnsi="Arial" w:cs="Arial"/>
          <w:sz w:val="20"/>
          <w:szCs w:val="20"/>
        </w:rPr>
      </w:pPr>
      <w:r w:rsidRPr="00420C9D">
        <w:rPr>
          <w:rFonts w:ascii="Arial" w:hAnsi="Arial" w:cs="Arial"/>
          <w:b/>
          <w:bCs/>
          <w:caps/>
          <w:sz w:val="20"/>
          <w:szCs w:val="20"/>
        </w:rPr>
        <w:t>časť 3</w:t>
      </w:r>
      <w:r w:rsidRPr="00420C9D">
        <w:rPr>
          <w:rFonts w:ascii="Arial" w:hAnsi="Arial" w:cs="Arial"/>
          <w:b/>
          <w:bCs/>
          <w:caps/>
          <w:sz w:val="20"/>
          <w:szCs w:val="20"/>
        </w:rPr>
        <w:tab/>
      </w:r>
      <w:r w:rsidRPr="00420C9D">
        <w:rPr>
          <w:rFonts w:ascii="Arial" w:hAnsi="Arial" w:cs="Arial"/>
          <w:sz w:val="20"/>
          <w:szCs w:val="20"/>
        </w:rPr>
        <w:t xml:space="preserve">Zvláštne technicko-kvalitatívne podmienky  </w:t>
      </w:r>
    </w:p>
    <w:p w14:paraId="52E960A8" w14:textId="77777777" w:rsidR="00667255" w:rsidRPr="00420C9D" w:rsidRDefault="00667255" w:rsidP="0095273D">
      <w:pPr>
        <w:tabs>
          <w:tab w:val="left" w:pos="1985"/>
        </w:tabs>
        <w:spacing w:after="0" w:line="240" w:lineRule="auto"/>
        <w:ind w:left="1985" w:hanging="1985"/>
        <w:contextualSpacing/>
        <w:rPr>
          <w:rFonts w:ascii="Arial" w:hAnsi="Arial" w:cs="Arial"/>
          <w:bCs/>
          <w:sz w:val="20"/>
          <w:szCs w:val="20"/>
        </w:rPr>
      </w:pPr>
      <w:r w:rsidRPr="00420C9D">
        <w:rPr>
          <w:rFonts w:ascii="Arial" w:hAnsi="Arial" w:cs="Arial"/>
          <w:b/>
          <w:bCs/>
          <w:caps/>
          <w:sz w:val="20"/>
          <w:szCs w:val="20"/>
        </w:rPr>
        <w:t>ČASŤ 4</w:t>
      </w:r>
      <w:r w:rsidRPr="00420C9D">
        <w:rPr>
          <w:rFonts w:ascii="Arial" w:hAnsi="Arial" w:cs="Arial"/>
          <w:b/>
          <w:bCs/>
          <w:caps/>
          <w:sz w:val="20"/>
          <w:szCs w:val="20"/>
        </w:rPr>
        <w:tab/>
      </w:r>
      <w:r w:rsidRPr="00420C9D">
        <w:rPr>
          <w:rFonts w:ascii="Arial" w:hAnsi="Arial" w:cs="Arial"/>
          <w:sz w:val="20"/>
          <w:szCs w:val="20"/>
        </w:rPr>
        <w:t>Technické požiadavky</w:t>
      </w:r>
      <w:r w:rsidR="006C6EB1" w:rsidRPr="00420C9D">
        <w:rPr>
          <w:rFonts w:ascii="Arial" w:hAnsi="Arial" w:cs="Arial"/>
          <w:sz w:val="20"/>
          <w:szCs w:val="20"/>
        </w:rPr>
        <w:t xml:space="preserve"> </w:t>
      </w:r>
      <w:r w:rsidRPr="00420C9D">
        <w:rPr>
          <w:rFonts w:ascii="Arial" w:hAnsi="Arial" w:cs="Arial"/>
          <w:sz w:val="20"/>
          <w:szCs w:val="20"/>
        </w:rPr>
        <w:t xml:space="preserve">Objednávateľa </w:t>
      </w:r>
    </w:p>
    <w:p w14:paraId="5E2DEDFD" w14:textId="77777777" w:rsidR="00AC78A1" w:rsidRPr="00420C9D" w:rsidRDefault="00B15879" w:rsidP="0095273D">
      <w:pPr>
        <w:spacing w:after="0" w:line="240" w:lineRule="auto"/>
        <w:ind w:left="1985" w:hanging="1985"/>
        <w:contextualSpacing/>
        <w:rPr>
          <w:rFonts w:ascii="Arial" w:hAnsi="Arial" w:cs="Arial"/>
          <w:color w:val="FF0000"/>
          <w:sz w:val="20"/>
          <w:szCs w:val="20"/>
        </w:rPr>
      </w:pPr>
      <w:r w:rsidRPr="00420C9D">
        <w:rPr>
          <w:rFonts w:ascii="Arial" w:hAnsi="Arial" w:cs="Arial"/>
          <w:b/>
          <w:sz w:val="20"/>
          <w:szCs w:val="20"/>
        </w:rPr>
        <w:t>P</w:t>
      </w:r>
      <w:r w:rsidR="00BC6302" w:rsidRPr="00420C9D">
        <w:rPr>
          <w:rFonts w:ascii="Arial" w:hAnsi="Arial" w:cs="Arial"/>
          <w:b/>
          <w:sz w:val="20"/>
          <w:szCs w:val="20"/>
        </w:rPr>
        <w:t>RÍLOHY</w:t>
      </w:r>
      <w:r w:rsidRPr="00420C9D">
        <w:rPr>
          <w:rFonts w:ascii="Arial" w:hAnsi="Arial" w:cs="Arial"/>
          <w:sz w:val="20"/>
          <w:szCs w:val="20"/>
        </w:rPr>
        <w:tab/>
      </w:r>
    </w:p>
    <w:p w14:paraId="230FDE66" w14:textId="77777777" w:rsidR="00BC6302" w:rsidRPr="00420C9D" w:rsidRDefault="00BC6302" w:rsidP="0095273D">
      <w:pPr>
        <w:spacing w:after="0" w:line="240" w:lineRule="auto"/>
        <w:contextualSpacing/>
        <w:rPr>
          <w:rFonts w:ascii="Arial" w:hAnsi="Arial" w:cs="Arial"/>
          <w:b/>
          <w:bCs/>
          <w:caps/>
          <w:sz w:val="20"/>
          <w:szCs w:val="20"/>
        </w:rPr>
      </w:pPr>
    </w:p>
    <w:p w14:paraId="32D3C094"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4</w:t>
      </w:r>
      <w:r w:rsidRPr="00420C9D">
        <w:rPr>
          <w:rFonts w:ascii="Arial" w:hAnsi="Arial" w:cs="Arial"/>
          <w:b/>
          <w:bCs/>
          <w:caps/>
          <w:sz w:val="20"/>
          <w:szCs w:val="20"/>
        </w:rPr>
        <w:tab/>
        <w:t xml:space="preserve">CENOVÁ ČASŤ </w:t>
      </w:r>
    </w:p>
    <w:p w14:paraId="008FB939" w14:textId="68FDFF81" w:rsidR="00667255" w:rsidRPr="00420C9D" w:rsidRDefault="00667255" w:rsidP="0095273D">
      <w:pPr>
        <w:pStyle w:val="Section"/>
        <w:widowControl/>
        <w:tabs>
          <w:tab w:val="left" w:pos="1985"/>
          <w:tab w:val="right" w:pos="8222"/>
        </w:tabs>
        <w:autoSpaceDE w:val="0"/>
        <w:autoSpaceDN w:val="0"/>
        <w:adjustRightInd w:val="0"/>
        <w:spacing w:after="0" w:line="240" w:lineRule="auto"/>
        <w:ind w:left="1985" w:hanging="1985"/>
        <w:contextualSpacing/>
        <w:jc w:val="left"/>
        <w:rPr>
          <w:rFonts w:cs="Arial"/>
          <w:b w:val="0"/>
          <w:caps/>
          <w:sz w:val="20"/>
          <w:lang w:val="sk-SK"/>
        </w:rPr>
      </w:pPr>
      <w:r w:rsidRPr="00420C9D">
        <w:rPr>
          <w:rFonts w:cs="Arial"/>
          <w:caps/>
          <w:sz w:val="20"/>
          <w:lang w:val="sk-SK"/>
        </w:rPr>
        <w:t xml:space="preserve">ČASŤ 1 </w:t>
      </w:r>
      <w:r w:rsidRPr="00420C9D">
        <w:rPr>
          <w:rFonts w:cs="Arial"/>
          <w:caps/>
          <w:sz w:val="20"/>
          <w:lang w:val="sk-SK"/>
        </w:rPr>
        <w:tab/>
      </w:r>
      <w:r w:rsidRPr="00420C9D">
        <w:rPr>
          <w:rFonts w:cs="Arial"/>
          <w:b w:val="0"/>
          <w:caps/>
          <w:sz w:val="20"/>
          <w:lang w:val="sk-SK"/>
        </w:rPr>
        <w:t>P</w:t>
      </w:r>
      <w:r w:rsidR="00821FB0" w:rsidRPr="00420C9D">
        <w:rPr>
          <w:rFonts w:cs="Arial"/>
          <w:b w:val="0"/>
          <w:sz w:val="20"/>
          <w:lang w:val="sk-SK"/>
        </w:rPr>
        <w:t>REAMBULA</w:t>
      </w:r>
    </w:p>
    <w:p w14:paraId="24C16FD0" w14:textId="1C2EDCE9" w:rsidR="00667255" w:rsidRPr="00420C9D" w:rsidRDefault="00667255" w:rsidP="0095273D">
      <w:pPr>
        <w:pStyle w:val="Section"/>
        <w:widowControl/>
        <w:tabs>
          <w:tab w:val="left" w:pos="1985"/>
          <w:tab w:val="right" w:pos="8222"/>
        </w:tabs>
        <w:autoSpaceDE w:val="0"/>
        <w:autoSpaceDN w:val="0"/>
        <w:adjustRightInd w:val="0"/>
        <w:spacing w:after="0" w:line="240" w:lineRule="auto"/>
        <w:contextualSpacing/>
        <w:jc w:val="left"/>
        <w:rPr>
          <w:rStyle w:val="OdsekzoznamuChar"/>
          <w:rFonts w:cs="Arial"/>
          <w:b w:val="0"/>
          <w:sz w:val="20"/>
          <w:lang w:val="sk-SK"/>
        </w:rPr>
      </w:pPr>
      <w:r w:rsidRPr="00420C9D">
        <w:rPr>
          <w:rFonts w:cs="Arial"/>
          <w:caps/>
          <w:sz w:val="20"/>
          <w:lang w:val="sk-SK"/>
        </w:rPr>
        <w:t xml:space="preserve">ČASŤ 2 </w:t>
      </w:r>
      <w:r w:rsidRPr="00420C9D">
        <w:rPr>
          <w:rFonts w:cs="Arial"/>
          <w:caps/>
          <w:sz w:val="20"/>
          <w:lang w:val="sk-SK"/>
        </w:rPr>
        <w:tab/>
      </w:r>
      <w:r w:rsidR="00B15879" w:rsidRPr="00420C9D">
        <w:rPr>
          <w:rStyle w:val="OdsekzoznamuChar"/>
          <w:rFonts w:cs="Arial"/>
          <w:b w:val="0"/>
          <w:sz w:val="20"/>
          <w:lang w:val="sk-SK"/>
        </w:rPr>
        <w:t>F</w:t>
      </w:r>
      <w:r w:rsidR="00821FB0" w:rsidRPr="00420C9D">
        <w:rPr>
          <w:rStyle w:val="OdsekzoznamuChar"/>
          <w:rFonts w:cs="Arial"/>
          <w:b w:val="0"/>
          <w:sz w:val="20"/>
          <w:lang w:val="sk-SK"/>
        </w:rPr>
        <w:t>ORMULÁR PLATIEB</w:t>
      </w:r>
    </w:p>
    <w:p w14:paraId="2BEB4992" w14:textId="77777777" w:rsidR="00794DE5" w:rsidRPr="00420C9D" w:rsidRDefault="00794DE5" w:rsidP="0095273D">
      <w:pPr>
        <w:tabs>
          <w:tab w:val="left" w:pos="1985"/>
          <w:tab w:val="left" w:pos="2880"/>
        </w:tabs>
        <w:spacing w:after="0" w:line="240" w:lineRule="auto"/>
        <w:contextualSpacing/>
        <w:rPr>
          <w:rFonts w:ascii="Arial" w:hAnsi="Arial" w:cs="Arial"/>
          <w:color w:val="FF0000"/>
          <w:sz w:val="20"/>
          <w:szCs w:val="20"/>
        </w:rPr>
      </w:pPr>
    </w:p>
    <w:p w14:paraId="7C721E32" w14:textId="77777777" w:rsidR="00794DE5" w:rsidRPr="00420C9D" w:rsidRDefault="00794DE5" w:rsidP="0095273D">
      <w:pPr>
        <w:tabs>
          <w:tab w:val="left" w:pos="1985"/>
          <w:tab w:val="left" w:pos="2880"/>
        </w:tabs>
        <w:spacing w:after="0" w:line="240" w:lineRule="auto"/>
        <w:ind w:left="2880" w:hanging="2880"/>
        <w:contextualSpacing/>
        <w:rPr>
          <w:rFonts w:ascii="Arial" w:hAnsi="Arial" w:cs="Arial"/>
          <w:b/>
          <w:bCs/>
          <w:caps/>
          <w:sz w:val="20"/>
          <w:szCs w:val="20"/>
        </w:rPr>
      </w:pPr>
      <w:r w:rsidRPr="00420C9D">
        <w:rPr>
          <w:rFonts w:ascii="Arial" w:hAnsi="Arial" w:cs="Arial"/>
          <w:b/>
          <w:bCs/>
          <w:caps/>
          <w:sz w:val="20"/>
          <w:szCs w:val="20"/>
        </w:rPr>
        <w:t>Zväzok 5</w:t>
      </w:r>
      <w:r w:rsidRPr="00420C9D">
        <w:rPr>
          <w:rFonts w:ascii="Arial" w:hAnsi="Arial" w:cs="Arial"/>
          <w:b/>
          <w:bCs/>
          <w:caps/>
          <w:sz w:val="20"/>
          <w:szCs w:val="20"/>
        </w:rPr>
        <w:tab/>
        <w:t xml:space="preserve">DOKUMENTÁCIA POSKYTNUTÁ OBJEDNÁVATEĽOM </w:t>
      </w:r>
    </w:p>
    <w:p w14:paraId="0D133FAC" w14:textId="2BAC1878" w:rsidR="001A278B" w:rsidRPr="00420C9D" w:rsidRDefault="001A278B" w:rsidP="001C385F">
      <w:pPr>
        <w:spacing w:after="0" w:line="240" w:lineRule="auto"/>
        <w:ind w:left="1985"/>
        <w:jc w:val="both"/>
        <w:rPr>
          <w:rFonts w:ascii="Arial" w:eastAsia="Times New Roman" w:hAnsi="Arial" w:cs="Arial"/>
          <w:sz w:val="20"/>
          <w:szCs w:val="20"/>
        </w:rPr>
      </w:pPr>
      <w:r w:rsidRPr="00420C9D">
        <w:rPr>
          <w:rFonts w:ascii="Arial" w:eastAsia="Times New Roman" w:hAnsi="Arial" w:cs="Arial"/>
          <w:sz w:val="20"/>
          <w:szCs w:val="20"/>
        </w:rPr>
        <w:t>Tieto súbory je potrebné ako zazipované súbory rozbaľovať spolu naraz</w:t>
      </w:r>
    </w:p>
    <w:p w14:paraId="40FD568B" w14:textId="77777777" w:rsidR="00794DE5" w:rsidRPr="00420C9D" w:rsidRDefault="00794DE5" w:rsidP="0095273D">
      <w:pPr>
        <w:spacing w:after="0" w:line="240" w:lineRule="auto"/>
        <w:contextualSpacing/>
        <w:rPr>
          <w:rFonts w:ascii="Arial" w:hAnsi="Arial" w:cs="Arial"/>
          <w:smallCaps/>
          <w:sz w:val="20"/>
          <w:szCs w:val="20"/>
        </w:rPr>
      </w:pPr>
    </w:p>
    <w:p w14:paraId="51EDE3CB" w14:textId="77777777" w:rsidR="00794DE5" w:rsidRPr="00420C9D" w:rsidRDefault="00794DE5" w:rsidP="0095273D">
      <w:pPr>
        <w:spacing w:after="0" w:line="240" w:lineRule="auto"/>
        <w:contextualSpacing/>
        <w:rPr>
          <w:rFonts w:ascii="Arial" w:hAnsi="Arial" w:cs="Arial"/>
          <w:smallCaps/>
          <w:sz w:val="20"/>
          <w:szCs w:val="20"/>
        </w:rPr>
      </w:pPr>
    </w:p>
    <w:p w14:paraId="2E48BFA9" w14:textId="77777777" w:rsidR="00794DE5" w:rsidRPr="00420C9D" w:rsidRDefault="00794DE5" w:rsidP="0095273D">
      <w:pPr>
        <w:spacing w:after="0" w:line="240" w:lineRule="auto"/>
        <w:contextualSpacing/>
        <w:rPr>
          <w:rFonts w:ascii="Arial" w:hAnsi="Arial" w:cs="Arial"/>
          <w:smallCaps/>
          <w:sz w:val="20"/>
          <w:szCs w:val="20"/>
        </w:rPr>
      </w:pPr>
    </w:p>
    <w:p w14:paraId="37ED72DD" w14:textId="77777777" w:rsidR="00794DE5" w:rsidRPr="00420C9D" w:rsidRDefault="00794DE5" w:rsidP="0095273D">
      <w:pPr>
        <w:spacing w:after="0" w:line="240" w:lineRule="auto"/>
        <w:contextualSpacing/>
        <w:rPr>
          <w:rFonts w:ascii="Arial" w:hAnsi="Arial" w:cs="Arial"/>
          <w:smallCaps/>
          <w:sz w:val="20"/>
          <w:szCs w:val="20"/>
        </w:rPr>
      </w:pPr>
    </w:p>
    <w:p w14:paraId="2B5C522B" w14:textId="77777777" w:rsidR="00794DE5" w:rsidRPr="00420C9D" w:rsidRDefault="00794DE5" w:rsidP="0095273D">
      <w:pPr>
        <w:spacing w:after="0" w:line="240" w:lineRule="auto"/>
        <w:contextualSpacing/>
        <w:jc w:val="center"/>
        <w:rPr>
          <w:rFonts w:ascii="Arial" w:hAnsi="Arial" w:cs="Arial"/>
          <w:smallCaps/>
          <w:sz w:val="20"/>
          <w:szCs w:val="20"/>
        </w:rPr>
      </w:pPr>
    </w:p>
    <w:p w14:paraId="0FC8F2D9" w14:textId="77777777" w:rsidR="00794DE5" w:rsidRPr="00420C9D" w:rsidRDefault="00794DE5" w:rsidP="0095273D">
      <w:pPr>
        <w:spacing w:after="0" w:line="240" w:lineRule="auto"/>
        <w:contextualSpacing/>
        <w:jc w:val="center"/>
        <w:rPr>
          <w:rFonts w:ascii="Arial" w:hAnsi="Arial" w:cs="Arial"/>
          <w:smallCaps/>
          <w:sz w:val="20"/>
          <w:szCs w:val="20"/>
        </w:rPr>
      </w:pPr>
    </w:p>
    <w:p w14:paraId="2B191D4A" w14:textId="77777777" w:rsidR="00794DE5" w:rsidRPr="00420C9D" w:rsidRDefault="00794DE5" w:rsidP="0095273D">
      <w:pPr>
        <w:spacing w:after="0" w:line="240" w:lineRule="auto"/>
        <w:contextualSpacing/>
        <w:jc w:val="center"/>
        <w:rPr>
          <w:rFonts w:ascii="Arial" w:hAnsi="Arial" w:cs="Arial"/>
          <w:smallCaps/>
          <w:sz w:val="20"/>
          <w:szCs w:val="20"/>
        </w:rPr>
      </w:pPr>
    </w:p>
    <w:p w14:paraId="7D856B08"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0268193B" w14:textId="77777777" w:rsidR="00794DE5" w:rsidRPr="00420C9D" w:rsidRDefault="00794DE5" w:rsidP="0095273D">
      <w:pPr>
        <w:spacing w:after="0" w:line="240" w:lineRule="auto"/>
        <w:contextualSpacing/>
        <w:jc w:val="center"/>
        <w:rPr>
          <w:rFonts w:ascii="Arial" w:hAnsi="Arial" w:cs="Arial"/>
          <w:b/>
          <w:caps/>
          <w:sz w:val="20"/>
          <w:szCs w:val="20"/>
          <w:lang w:eastAsia="en-US"/>
        </w:rPr>
      </w:pPr>
    </w:p>
    <w:p w14:paraId="6E9CA1B5"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9F47C3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34E2446"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7D2402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7F5321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48FF6E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02008FA8"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6A93E44A"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46A9D6EF"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7CA75674"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3AAC92DB" w14:textId="77777777" w:rsidR="007B3111" w:rsidRPr="00420C9D" w:rsidRDefault="007B3111" w:rsidP="0095273D">
      <w:pPr>
        <w:spacing w:after="0" w:line="240" w:lineRule="auto"/>
        <w:contextualSpacing/>
        <w:jc w:val="center"/>
        <w:rPr>
          <w:rFonts w:ascii="Arial" w:hAnsi="Arial" w:cs="Arial"/>
          <w:b/>
          <w:caps/>
          <w:sz w:val="20"/>
          <w:szCs w:val="20"/>
          <w:lang w:eastAsia="en-US"/>
        </w:rPr>
      </w:pPr>
    </w:p>
    <w:p w14:paraId="29E7D585"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3DF722B6"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76D2A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547D57F1"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7A3A69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68E8341D"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F243C24"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1C23F15E" w14:textId="77777777" w:rsidR="00C7065A" w:rsidRPr="00420C9D" w:rsidRDefault="00C7065A" w:rsidP="0095273D">
      <w:pPr>
        <w:spacing w:after="0" w:line="240" w:lineRule="auto"/>
        <w:contextualSpacing/>
        <w:jc w:val="center"/>
        <w:rPr>
          <w:rFonts w:ascii="Arial" w:hAnsi="Arial" w:cs="Arial"/>
          <w:b/>
          <w:caps/>
          <w:sz w:val="24"/>
          <w:szCs w:val="24"/>
          <w:lang w:eastAsia="en-US"/>
        </w:rPr>
      </w:pPr>
    </w:p>
    <w:p w14:paraId="29EF7725"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Zväzok 1</w:t>
      </w:r>
    </w:p>
    <w:p w14:paraId="62BA91AB" w14:textId="77777777" w:rsidR="00F54B14" w:rsidRPr="00420C9D" w:rsidRDefault="00F54B14" w:rsidP="0095273D">
      <w:pPr>
        <w:spacing w:after="0" w:line="240" w:lineRule="auto"/>
        <w:contextualSpacing/>
        <w:jc w:val="center"/>
        <w:rPr>
          <w:rFonts w:ascii="Arial" w:hAnsi="Arial" w:cs="Arial"/>
          <w:b/>
          <w:caps/>
          <w:sz w:val="44"/>
          <w:szCs w:val="44"/>
          <w:lang w:eastAsia="en-US"/>
        </w:rPr>
      </w:pPr>
    </w:p>
    <w:p w14:paraId="2A73350C" w14:textId="77777777"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 xml:space="preserve">Pokyny pre </w:t>
      </w:r>
    </w:p>
    <w:p w14:paraId="20C6E4BA" w14:textId="5CCB5B46" w:rsidR="00794DE5" w:rsidRPr="00420C9D" w:rsidRDefault="00794DE5" w:rsidP="0095273D">
      <w:pPr>
        <w:spacing w:after="0" w:line="240" w:lineRule="auto"/>
        <w:contextualSpacing/>
        <w:jc w:val="center"/>
        <w:rPr>
          <w:rFonts w:ascii="Arial" w:hAnsi="Arial" w:cs="Arial"/>
          <w:b/>
          <w:caps/>
          <w:sz w:val="44"/>
          <w:szCs w:val="44"/>
          <w:lang w:eastAsia="en-US"/>
        </w:rPr>
      </w:pPr>
      <w:r w:rsidRPr="00420C9D">
        <w:rPr>
          <w:rFonts w:ascii="Arial" w:hAnsi="Arial" w:cs="Arial"/>
          <w:b/>
          <w:caps/>
          <w:sz w:val="44"/>
          <w:szCs w:val="44"/>
          <w:lang w:eastAsia="en-US"/>
        </w:rPr>
        <w:t>Záujemcov/uchádzačov</w:t>
      </w:r>
    </w:p>
    <w:p w14:paraId="0941857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31AA1487" w14:textId="7F793C85" w:rsidR="00794DE5" w:rsidRPr="00420C9D" w:rsidRDefault="00794DE5" w:rsidP="0095273D">
      <w:pPr>
        <w:tabs>
          <w:tab w:val="right" w:leader="underscore" w:pos="9540"/>
        </w:tabs>
        <w:spacing w:after="0" w:line="240" w:lineRule="auto"/>
        <w:contextualSpacing/>
        <w:jc w:val="right"/>
        <w:rPr>
          <w:rFonts w:ascii="Arial" w:hAnsi="Arial" w:cs="Arial"/>
          <w:smallCaps/>
          <w:sz w:val="24"/>
          <w:szCs w:val="24"/>
        </w:rPr>
      </w:pPr>
    </w:p>
    <w:p w14:paraId="6913B56C"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4"/>
          <w:szCs w:val="24"/>
        </w:rPr>
      </w:pPr>
    </w:p>
    <w:p w14:paraId="64E240E7"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6E0D128"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9C4D350"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EEB4721"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03149722"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47F6942C"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599F24E4" w14:textId="77777777" w:rsidR="00794DE5" w:rsidRPr="00420C9D" w:rsidRDefault="00794DE5" w:rsidP="0095273D">
      <w:pPr>
        <w:tabs>
          <w:tab w:val="right" w:leader="underscore" w:pos="9540"/>
        </w:tabs>
        <w:spacing w:after="0" w:line="240" w:lineRule="auto"/>
        <w:contextualSpacing/>
        <w:jc w:val="right"/>
        <w:rPr>
          <w:rFonts w:ascii="Arial" w:hAnsi="Arial" w:cs="Arial"/>
          <w:smallCaps/>
          <w:sz w:val="20"/>
          <w:szCs w:val="20"/>
        </w:rPr>
      </w:pPr>
    </w:p>
    <w:p w14:paraId="2F48938D" w14:textId="601CA9E3" w:rsidR="007B3111" w:rsidRDefault="007B3111" w:rsidP="0095273D">
      <w:pPr>
        <w:tabs>
          <w:tab w:val="right" w:leader="underscore" w:pos="9540"/>
        </w:tabs>
        <w:spacing w:after="0" w:line="240" w:lineRule="auto"/>
        <w:contextualSpacing/>
        <w:jc w:val="right"/>
        <w:rPr>
          <w:rFonts w:ascii="Arial" w:hAnsi="Arial" w:cs="Arial"/>
          <w:smallCaps/>
          <w:sz w:val="20"/>
          <w:szCs w:val="20"/>
        </w:rPr>
      </w:pPr>
    </w:p>
    <w:p w14:paraId="46AE43FA" w14:textId="77777777" w:rsidR="00045F09" w:rsidRPr="00420C9D" w:rsidRDefault="00045F09" w:rsidP="0095273D">
      <w:pPr>
        <w:tabs>
          <w:tab w:val="right" w:leader="underscore" w:pos="9540"/>
        </w:tabs>
        <w:spacing w:after="0" w:line="240" w:lineRule="auto"/>
        <w:contextualSpacing/>
        <w:jc w:val="right"/>
        <w:rPr>
          <w:rFonts w:ascii="Arial" w:hAnsi="Arial" w:cs="Arial"/>
          <w:smallCaps/>
          <w:sz w:val="20"/>
          <w:szCs w:val="20"/>
        </w:rPr>
      </w:pPr>
    </w:p>
    <w:p w14:paraId="688A0A15" w14:textId="3423DADC" w:rsidR="007B3111" w:rsidRPr="00420C9D" w:rsidRDefault="007B3111" w:rsidP="0095273D">
      <w:pPr>
        <w:tabs>
          <w:tab w:val="right" w:leader="underscore" w:pos="9540"/>
        </w:tabs>
        <w:spacing w:after="0" w:line="240" w:lineRule="auto"/>
        <w:contextualSpacing/>
        <w:jc w:val="right"/>
        <w:rPr>
          <w:rFonts w:ascii="Arial" w:hAnsi="Arial" w:cs="Arial"/>
          <w:smallCaps/>
          <w:sz w:val="20"/>
          <w:szCs w:val="20"/>
        </w:rPr>
      </w:pPr>
      <w:bookmarkStart w:id="5" w:name="_Hlk170291008"/>
    </w:p>
    <w:p w14:paraId="5E8FEF9B" w14:textId="77777777" w:rsidR="00DB67AF" w:rsidRPr="00420C9D" w:rsidRDefault="00DB67AF" w:rsidP="0095273D">
      <w:pPr>
        <w:tabs>
          <w:tab w:val="right" w:leader="underscore" w:pos="9540"/>
        </w:tabs>
        <w:spacing w:after="0" w:line="240" w:lineRule="auto"/>
        <w:contextualSpacing/>
        <w:jc w:val="right"/>
        <w:rPr>
          <w:rFonts w:ascii="Arial" w:hAnsi="Arial" w:cs="Arial"/>
          <w:smallCaps/>
          <w:sz w:val="20"/>
          <w:szCs w:val="20"/>
        </w:rPr>
      </w:pPr>
    </w:p>
    <w:p w14:paraId="12B1AA8A" w14:textId="77777777" w:rsidR="00794DE5" w:rsidRPr="00420C9D" w:rsidRDefault="00794DE5" w:rsidP="0095273D">
      <w:pPr>
        <w:pStyle w:val="Nadpis5"/>
        <w:spacing w:before="0" w:line="240" w:lineRule="auto"/>
        <w:contextualSpacing/>
        <w:jc w:val="both"/>
        <w:rPr>
          <w:rFonts w:ascii="Arial" w:hAnsi="Arial" w:cs="Arial"/>
          <w:b/>
          <w:i w:val="0"/>
          <w:sz w:val="20"/>
          <w:szCs w:val="20"/>
        </w:rPr>
      </w:pPr>
      <w:r w:rsidRPr="00420C9D">
        <w:rPr>
          <w:rFonts w:ascii="Arial" w:hAnsi="Arial" w:cs="Arial"/>
          <w:b/>
          <w:i w:val="0"/>
          <w:sz w:val="20"/>
          <w:szCs w:val="20"/>
        </w:rPr>
        <w:t xml:space="preserve">OBSAH: </w:t>
      </w:r>
    </w:p>
    <w:p w14:paraId="44E81A9E" w14:textId="77777777" w:rsidR="00794DE5" w:rsidRPr="00420C9D" w:rsidRDefault="00794DE5" w:rsidP="0095273D">
      <w:pPr>
        <w:tabs>
          <w:tab w:val="left" w:pos="1260"/>
        </w:tabs>
        <w:spacing w:after="0" w:line="240" w:lineRule="auto"/>
        <w:contextualSpacing/>
        <w:jc w:val="both"/>
        <w:rPr>
          <w:rFonts w:ascii="Arial" w:eastAsia="Arial Unicode MS" w:hAnsi="Arial" w:cs="Arial"/>
          <w:sz w:val="20"/>
          <w:szCs w:val="20"/>
        </w:rPr>
      </w:pPr>
    </w:p>
    <w:p w14:paraId="1751F8DE" w14:textId="77777777" w:rsidR="00794DE5" w:rsidRPr="00420C9D" w:rsidRDefault="00794DE5" w:rsidP="0095273D">
      <w:pPr>
        <w:tabs>
          <w:tab w:val="left" w:pos="540"/>
          <w:tab w:val="left" w:pos="1701"/>
        </w:tabs>
        <w:spacing w:after="0" w:line="240" w:lineRule="auto"/>
        <w:contextualSpacing/>
        <w:jc w:val="both"/>
        <w:rPr>
          <w:rFonts w:ascii="Arial" w:hAnsi="Arial" w:cs="Arial"/>
          <w:b/>
          <w:bCs/>
          <w:smallCaps/>
          <w:sz w:val="20"/>
          <w:szCs w:val="20"/>
        </w:rPr>
      </w:pPr>
      <w:r w:rsidRPr="00420C9D">
        <w:rPr>
          <w:rFonts w:ascii="Arial" w:hAnsi="Arial" w:cs="Arial"/>
          <w:b/>
          <w:bCs/>
          <w:sz w:val="20"/>
          <w:szCs w:val="20"/>
        </w:rPr>
        <w:t>ČASŤ A</w:t>
      </w:r>
      <w:r w:rsidR="007B3111" w:rsidRPr="00420C9D">
        <w:rPr>
          <w:rFonts w:ascii="Arial" w:hAnsi="Arial" w:cs="Arial"/>
          <w:b/>
          <w:bCs/>
          <w:sz w:val="20"/>
          <w:szCs w:val="20"/>
        </w:rPr>
        <w:t>.</w:t>
      </w:r>
      <w:r w:rsidRPr="00420C9D">
        <w:rPr>
          <w:rFonts w:ascii="Arial" w:hAnsi="Arial" w:cs="Arial"/>
          <w:b/>
          <w:bCs/>
          <w:sz w:val="20"/>
          <w:szCs w:val="20"/>
        </w:rPr>
        <w:t>1</w:t>
      </w:r>
      <w:r w:rsidR="007B3111" w:rsidRPr="00420C9D">
        <w:rPr>
          <w:rFonts w:ascii="Arial" w:hAnsi="Arial" w:cs="Arial"/>
          <w:b/>
          <w:bCs/>
          <w:sz w:val="20"/>
          <w:szCs w:val="20"/>
        </w:rPr>
        <w:tab/>
      </w:r>
      <w:r w:rsidR="007B3111" w:rsidRPr="00420C9D">
        <w:rPr>
          <w:rFonts w:ascii="Arial" w:hAnsi="Arial" w:cs="Arial"/>
          <w:b/>
          <w:bCs/>
          <w:sz w:val="20"/>
          <w:szCs w:val="20"/>
        </w:rPr>
        <w:tab/>
        <w:t>POKYNY PRE ZÁUJEMCOV / UCHÁDZAČOV</w:t>
      </w:r>
    </w:p>
    <w:p w14:paraId="3EC50B7B" w14:textId="77777777" w:rsidR="00794DE5" w:rsidRPr="00420C9D" w:rsidRDefault="00794DE5" w:rsidP="0095273D">
      <w:pPr>
        <w:tabs>
          <w:tab w:val="left" w:pos="1701"/>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 xml:space="preserve">Časť I. </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Všeobecné informácie</w:t>
      </w:r>
    </w:p>
    <w:p w14:paraId="28563551" w14:textId="77777777"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Komunikácia a vysvetľovanie</w:t>
      </w:r>
    </w:p>
    <w:p w14:paraId="0E4830C8" w14:textId="3F19ECC1" w:rsidR="00794DE5" w:rsidRPr="00420C9D" w:rsidRDefault="00794DE5" w:rsidP="0095273D">
      <w:pPr>
        <w:tabs>
          <w:tab w:val="num" w:pos="576"/>
          <w:tab w:val="left" w:pos="1701"/>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Príprava </w:t>
      </w:r>
      <w:r w:rsidR="00074E44" w:rsidRPr="00420C9D">
        <w:rPr>
          <w:rFonts w:ascii="Arial" w:hAnsi="Arial" w:cs="Arial"/>
          <w:sz w:val="20"/>
          <w:szCs w:val="20"/>
        </w:rPr>
        <w:t>žiadosti o účasť/</w:t>
      </w:r>
      <w:r w:rsidRPr="00420C9D">
        <w:rPr>
          <w:rFonts w:ascii="Arial" w:hAnsi="Arial" w:cs="Arial"/>
          <w:sz w:val="20"/>
          <w:szCs w:val="20"/>
        </w:rPr>
        <w:t>ponuky</w:t>
      </w:r>
    </w:p>
    <w:p w14:paraId="02841FA8" w14:textId="5ED77A81"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IV.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Predkladanie </w:t>
      </w:r>
      <w:r w:rsidR="000F7705">
        <w:rPr>
          <w:rFonts w:ascii="Arial" w:hAnsi="Arial" w:cs="Arial"/>
          <w:sz w:val="20"/>
          <w:szCs w:val="20"/>
        </w:rPr>
        <w:t>žiadostí o účasť/</w:t>
      </w:r>
      <w:r w:rsidRPr="00420C9D">
        <w:rPr>
          <w:rFonts w:ascii="Arial" w:hAnsi="Arial" w:cs="Arial"/>
          <w:sz w:val="20"/>
          <w:szCs w:val="20"/>
        </w:rPr>
        <w:t>ponúk</w:t>
      </w:r>
    </w:p>
    <w:p w14:paraId="21BF2FF2" w14:textId="5B9B6D7F" w:rsidR="00794DE5" w:rsidRPr="00420C9D" w:rsidRDefault="00794DE5" w:rsidP="0095273D">
      <w:pPr>
        <w:tabs>
          <w:tab w:val="num" w:pos="576"/>
          <w:tab w:val="left" w:pos="1701"/>
          <w:tab w:val="left" w:pos="2340"/>
          <w:tab w:val="left" w:pos="288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Otváranie </w:t>
      </w:r>
      <w:r w:rsidR="00946FEC">
        <w:rPr>
          <w:rFonts w:ascii="Arial" w:hAnsi="Arial" w:cs="Arial"/>
          <w:sz w:val="20"/>
          <w:szCs w:val="20"/>
        </w:rPr>
        <w:t xml:space="preserve">ponúk </w:t>
      </w:r>
      <w:r w:rsidRPr="00420C9D">
        <w:rPr>
          <w:rFonts w:ascii="Arial" w:hAnsi="Arial" w:cs="Arial"/>
          <w:sz w:val="20"/>
          <w:szCs w:val="20"/>
        </w:rPr>
        <w:t xml:space="preserve">a vyhodnotenie </w:t>
      </w:r>
      <w:r w:rsidR="000F7705">
        <w:rPr>
          <w:rFonts w:ascii="Arial" w:hAnsi="Arial" w:cs="Arial"/>
          <w:sz w:val="20"/>
          <w:szCs w:val="20"/>
        </w:rPr>
        <w:t>žiadostí o účasť/</w:t>
      </w:r>
      <w:r w:rsidRPr="00420C9D">
        <w:rPr>
          <w:rFonts w:ascii="Arial" w:hAnsi="Arial" w:cs="Arial"/>
          <w:sz w:val="20"/>
          <w:szCs w:val="20"/>
        </w:rPr>
        <w:t>ponúk</w:t>
      </w:r>
    </w:p>
    <w:p w14:paraId="3E9F2E6F"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 xml:space="preserve">Dôvernosť a etika vo verejnom obstarávaní </w:t>
      </w:r>
    </w:p>
    <w:p w14:paraId="7BC528CB"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Prijatie ponuky a uza</w:t>
      </w:r>
      <w:r w:rsidR="00DD1186" w:rsidRPr="00420C9D">
        <w:rPr>
          <w:rFonts w:ascii="Arial" w:hAnsi="Arial" w:cs="Arial"/>
          <w:sz w:val="20"/>
          <w:szCs w:val="20"/>
        </w:rPr>
        <w:t>vretie</w:t>
      </w:r>
      <w:r w:rsidRPr="00420C9D">
        <w:rPr>
          <w:rFonts w:ascii="Arial" w:hAnsi="Arial" w:cs="Arial"/>
          <w:sz w:val="20"/>
          <w:szCs w:val="20"/>
        </w:rPr>
        <w:t xml:space="preserve"> </w:t>
      </w:r>
      <w:r w:rsidR="007B3111" w:rsidRPr="00420C9D">
        <w:rPr>
          <w:rFonts w:ascii="Arial" w:hAnsi="Arial" w:cs="Arial"/>
          <w:sz w:val="20"/>
          <w:szCs w:val="20"/>
        </w:rPr>
        <w:t>Z</w:t>
      </w:r>
      <w:r w:rsidRPr="00420C9D">
        <w:rPr>
          <w:rFonts w:ascii="Arial" w:hAnsi="Arial" w:cs="Arial"/>
          <w:sz w:val="20"/>
          <w:szCs w:val="20"/>
        </w:rPr>
        <w:t>mluvy</w:t>
      </w:r>
      <w:r w:rsidR="007B3111" w:rsidRPr="00420C9D">
        <w:rPr>
          <w:rFonts w:ascii="Arial" w:hAnsi="Arial" w:cs="Arial"/>
          <w:sz w:val="20"/>
          <w:szCs w:val="20"/>
        </w:rPr>
        <w:t xml:space="preserve"> o Dielo</w:t>
      </w:r>
    </w:p>
    <w:p w14:paraId="55BAF718" w14:textId="77777777" w:rsidR="00794DE5" w:rsidRPr="00420C9D" w:rsidRDefault="00794DE5"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r w:rsidRPr="00420C9D">
        <w:rPr>
          <w:rFonts w:ascii="Arial" w:hAnsi="Arial" w:cs="Arial"/>
          <w:sz w:val="20"/>
          <w:szCs w:val="20"/>
        </w:rPr>
        <w:t>Časť VIII.</w:t>
      </w:r>
      <w:r w:rsidRPr="00420C9D">
        <w:rPr>
          <w:rFonts w:ascii="Arial" w:hAnsi="Arial" w:cs="Arial"/>
          <w:sz w:val="20"/>
          <w:szCs w:val="20"/>
        </w:rPr>
        <w:tab/>
      </w:r>
      <w:r w:rsidR="007B3111" w:rsidRPr="00420C9D">
        <w:rPr>
          <w:rFonts w:ascii="Arial" w:hAnsi="Arial" w:cs="Arial"/>
          <w:sz w:val="20"/>
          <w:szCs w:val="20"/>
        </w:rPr>
        <w:tab/>
      </w:r>
      <w:r w:rsidRPr="00420C9D">
        <w:rPr>
          <w:rFonts w:ascii="Arial" w:hAnsi="Arial" w:cs="Arial"/>
          <w:sz w:val="20"/>
          <w:szCs w:val="20"/>
        </w:rPr>
        <w:t>Záverečné ustanovenia</w:t>
      </w:r>
    </w:p>
    <w:p w14:paraId="00A63D99" w14:textId="77777777" w:rsidR="007B3111" w:rsidRPr="00420C9D" w:rsidRDefault="007B3111" w:rsidP="0095273D">
      <w:pPr>
        <w:tabs>
          <w:tab w:val="num" w:pos="576"/>
          <w:tab w:val="left" w:pos="1701"/>
          <w:tab w:val="left" w:pos="2340"/>
          <w:tab w:val="left" w:pos="2880"/>
          <w:tab w:val="left" w:pos="3420"/>
        </w:tabs>
        <w:spacing w:after="0" w:line="240" w:lineRule="auto"/>
        <w:ind w:left="1134" w:hanging="1134"/>
        <w:contextualSpacing/>
        <w:jc w:val="both"/>
        <w:rPr>
          <w:rFonts w:ascii="Arial" w:hAnsi="Arial" w:cs="Arial"/>
          <w:sz w:val="20"/>
          <w:szCs w:val="20"/>
        </w:rPr>
      </w:pPr>
    </w:p>
    <w:p w14:paraId="0495BCF3" w14:textId="77777777" w:rsidR="007B3111" w:rsidRPr="00420C9D" w:rsidRDefault="007B3111" w:rsidP="0095273D">
      <w:pPr>
        <w:tabs>
          <w:tab w:val="left" w:pos="540"/>
          <w:tab w:val="left" w:pos="1701"/>
        </w:tabs>
        <w:spacing w:after="0" w:line="240" w:lineRule="auto"/>
        <w:ind w:left="1701" w:right="-172" w:hanging="1701"/>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lastRenderedPageBreak/>
        <w:t>ČASŤ A.2</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KRITÉRI</w:t>
      </w:r>
      <w:r w:rsidR="006C6EB1" w:rsidRPr="00420C9D">
        <w:rPr>
          <w:rFonts w:ascii="Arial" w:eastAsia="Times New Roman" w:hAnsi="Arial" w:cs="Arial"/>
          <w:b/>
          <w:bCs/>
          <w:sz w:val="20"/>
          <w:szCs w:val="20"/>
        </w:rPr>
        <w:t>Á</w:t>
      </w:r>
      <w:r w:rsidRPr="00420C9D">
        <w:rPr>
          <w:rFonts w:ascii="Arial" w:eastAsia="Times New Roman" w:hAnsi="Arial" w:cs="Arial"/>
          <w:b/>
          <w:bCs/>
          <w:sz w:val="20"/>
          <w:szCs w:val="20"/>
        </w:rPr>
        <w:t xml:space="preserve"> NA VYHODNOTENIE PONÚK A PRAVIDLÁ </w:t>
      </w:r>
      <w:r w:rsidR="006C6EB1" w:rsidRPr="00420C9D">
        <w:rPr>
          <w:rFonts w:ascii="Arial" w:eastAsia="Times New Roman" w:hAnsi="Arial" w:cs="Arial"/>
          <w:b/>
          <w:bCs/>
          <w:sz w:val="20"/>
          <w:szCs w:val="20"/>
        </w:rPr>
        <w:t>ICH</w:t>
      </w:r>
      <w:r w:rsidRPr="00420C9D">
        <w:rPr>
          <w:rFonts w:ascii="Arial" w:eastAsia="Times New Roman" w:hAnsi="Arial" w:cs="Arial"/>
          <w:b/>
          <w:bCs/>
          <w:sz w:val="20"/>
          <w:szCs w:val="20"/>
        </w:rPr>
        <w:t xml:space="preserve"> UPLATNENIA</w:t>
      </w:r>
    </w:p>
    <w:p w14:paraId="7F7E69C0" w14:textId="77777777" w:rsidR="007B3111" w:rsidRPr="00420C9D" w:rsidRDefault="007B3111" w:rsidP="0095273D">
      <w:pPr>
        <w:tabs>
          <w:tab w:val="left" w:pos="540"/>
          <w:tab w:val="left" w:pos="1701"/>
        </w:tabs>
        <w:spacing w:after="0" w:line="240" w:lineRule="auto"/>
        <w:contextualSpacing/>
        <w:jc w:val="both"/>
        <w:rPr>
          <w:rFonts w:ascii="Arial" w:eastAsia="Times New Roman" w:hAnsi="Arial" w:cs="Arial"/>
          <w:b/>
          <w:bCs/>
          <w:smallCaps/>
          <w:sz w:val="20"/>
          <w:szCs w:val="20"/>
        </w:rPr>
      </w:pPr>
    </w:p>
    <w:p w14:paraId="2FABEE49" w14:textId="38E4D863" w:rsidR="007B3111" w:rsidRDefault="007B3111"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 xml:space="preserve">ČASŤ A.3  </w:t>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NÁVRH NA PLNENIE KRITÉRIA</w:t>
      </w:r>
    </w:p>
    <w:p w14:paraId="3E4E3225" w14:textId="77777777" w:rsidR="00FB2FB4" w:rsidRPr="00420C9D" w:rsidRDefault="00FB2FB4" w:rsidP="0095273D">
      <w:pPr>
        <w:tabs>
          <w:tab w:val="left" w:pos="540"/>
          <w:tab w:val="left" w:pos="1701"/>
        </w:tabs>
        <w:spacing w:after="0" w:line="240" w:lineRule="auto"/>
        <w:ind w:left="1134" w:hanging="1134"/>
        <w:contextualSpacing/>
        <w:jc w:val="both"/>
        <w:rPr>
          <w:rFonts w:ascii="Arial" w:eastAsia="Times New Roman" w:hAnsi="Arial" w:cs="Arial"/>
          <w:b/>
          <w:bCs/>
          <w:sz w:val="20"/>
          <w:szCs w:val="20"/>
        </w:rPr>
      </w:pPr>
    </w:p>
    <w:p w14:paraId="71E12096" w14:textId="4F9E6254" w:rsidR="00CE75A3" w:rsidRPr="00045F09" w:rsidRDefault="00CE75A3" w:rsidP="0095273D">
      <w:pPr>
        <w:tabs>
          <w:tab w:val="left" w:pos="540"/>
          <w:tab w:val="left" w:pos="1701"/>
        </w:tabs>
        <w:spacing w:after="0" w:line="240" w:lineRule="auto"/>
        <w:ind w:left="1134" w:hanging="1134"/>
        <w:contextualSpacing/>
        <w:jc w:val="both"/>
        <w:rPr>
          <w:rFonts w:ascii="Arial" w:eastAsia="Times New Roman" w:hAnsi="Arial" w:cs="Arial"/>
          <w:b/>
          <w:bCs/>
          <w:smallCaps/>
          <w:sz w:val="24"/>
          <w:szCs w:val="24"/>
        </w:rPr>
      </w:pPr>
    </w:p>
    <w:p w14:paraId="6F50472A" w14:textId="25246C68" w:rsidR="00794DE5" w:rsidRPr="00045F09" w:rsidRDefault="00794DE5" w:rsidP="0095273D">
      <w:pPr>
        <w:tabs>
          <w:tab w:val="right" w:leader="underscore" w:pos="9540"/>
        </w:tabs>
        <w:spacing w:after="0" w:line="240" w:lineRule="auto"/>
        <w:contextualSpacing/>
        <w:jc w:val="center"/>
        <w:rPr>
          <w:rFonts w:ascii="Arial" w:hAnsi="Arial" w:cs="Arial"/>
          <w:b/>
          <w:caps/>
          <w:color w:val="000000"/>
          <w:sz w:val="24"/>
          <w:szCs w:val="24"/>
        </w:rPr>
      </w:pPr>
      <w:r w:rsidRPr="00045F09">
        <w:rPr>
          <w:rFonts w:ascii="Arial" w:hAnsi="Arial" w:cs="Arial"/>
          <w:b/>
          <w:caps/>
          <w:color w:val="000000"/>
          <w:sz w:val="24"/>
          <w:szCs w:val="24"/>
        </w:rPr>
        <w:t>ČasŤ A</w:t>
      </w:r>
      <w:r w:rsidR="007B3111" w:rsidRPr="00045F09">
        <w:rPr>
          <w:rFonts w:ascii="Arial" w:hAnsi="Arial" w:cs="Arial"/>
          <w:b/>
          <w:caps/>
          <w:color w:val="000000"/>
          <w:sz w:val="24"/>
          <w:szCs w:val="24"/>
        </w:rPr>
        <w:t>.</w:t>
      </w:r>
      <w:r w:rsidRPr="00045F09">
        <w:rPr>
          <w:rFonts w:ascii="Arial" w:hAnsi="Arial" w:cs="Arial"/>
          <w:b/>
          <w:caps/>
          <w:color w:val="000000"/>
          <w:sz w:val="24"/>
          <w:szCs w:val="24"/>
        </w:rPr>
        <w:t>1 POKYNY PRE</w:t>
      </w:r>
      <w:r w:rsidR="00D26F46" w:rsidRPr="00045F09">
        <w:rPr>
          <w:rFonts w:ascii="Arial" w:hAnsi="Arial" w:cs="Arial"/>
          <w:b/>
          <w:caps/>
          <w:color w:val="000000"/>
          <w:sz w:val="24"/>
          <w:szCs w:val="24"/>
        </w:rPr>
        <w:t xml:space="preserve"> ZÁUJEMCOV/</w:t>
      </w:r>
      <w:r w:rsidRPr="00045F09">
        <w:rPr>
          <w:rFonts w:ascii="Arial" w:hAnsi="Arial" w:cs="Arial"/>
          <w:b/>
          <w:caps/>
          <w:color w:val="000000"/>
          <w:sz w:val="24"/>
          <w:szCs w:val="24"/>
        </w:rPr>
        <w:t>UCHÁDZAČOV</w:t>
      </w:r>
    </w:p>
    <w:p w14:paraId="75C6FD22" w14:textId="77777777" w:rsidR="00794DE5" w:rsidRPr="00420C9D" w:rsidRDefault="00794DE5" w:rsidP="0095273D">
      <w:pPr>
        <w:spacing w:after="0" w:line="240" w:lineRule="auto"/>
        <w:contextualSpacing/>
        <w:rPr>
          <w:rFonts w:ascii="Arial" w:hAnsi="Arial" w:cs="Arial"/>
          <w:sz w:val="20"/>
          <w:szCs w:val="20"/>
        </w:rPr>
      </w:pPr>
    </w:p>
    <w:p w14:paraId="6DE9EA5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41CF5E6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Všeobecné informácie</w:t>
      </w:r>
    </w:p>
    <w:p w14:paraId="4B66413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w:t>
      </w:r>
      <w:r w:rsidRPr="00420C9D">
        <w:rPr>
          <w:rFonts w:ascii="Arial" w:hAnsi="Arial" w:cs="Arial"/>
          <w:sz w:val="20"/>
          <w:szCs w:val="20"/>
        </w:rPr>
        <w:tab/>
        <w:t>Identifikácia verejného obstarávateľa</w:t>
      </w:r>
    </w:p>
    <w:p w14:paraId="2CE05E4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Druh zákazky a postup vo verejnom obstarávaní</w:t>
      </w:r>
    </w:p>
    <w:p w14:paraId="368DA355"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t>Predmet zákazky</w:t>
      </w:r>
    </w:p>
    <w:p w14:paraId="72BFD00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Rozdelenie predmetu zákazky</w:t>
      </w:r>
    </w:p>
    <w:p w14:paraId="439CF98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Zdroj finančných prostriedkov</w:t>
      </w:r>
    </w:p>
    <w:p w14:paraId="781CBD0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6.</w:t>
      </w:r>
      <w:r w:rsidRPr="00420C9D">
        <w:rPr>
          <w:rFonts w:ascii="Arial" w:hAnsi="Arial" w:cs="Arial"/>
          <w:sz w:val="20"/>
          <w:szCs w:val="20"/>
        </w:rPr>
        <w:tab/>
        <w:t>Typ zmluvy</w:t>
      </w:r>
    </w:p>
    <w:p w14:paraId="018C965B"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7.</w:t>
      </w:r>
      <w:r w:rsidRPr="00420C9D">
        <w:rPr>
          <w:rFonts w:ascii="Arial" w:hAnsi="Arial" w:cs="Arial"/>
          <w:sz w:val="20"/>
          <w:szCs w:val="20"/>
        </w:rPr>
        <w:tab/>
        <w:t xml:space="preserve">Miesto a termín </w:t>
      </w:r>
      <w:r w:rsidR="00D26F46" w:rsidRPr="00420C9D">
        <w:rPr>
          <w:rFonts w:ascii="Arial" w:hAnsi="Arial" w:cs="Arial"/>
          <w:sz w:val="20"/>
          <w:szCs w:val="20"/>
        </w:rPr>
        <w:t>plnenia predmetu zákazky</w:t>
      </w:r>
    </w:p>
    <w:p w14:paraId="0970C84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8.</w:t>
      </w:r>
      <w:r w:rsidRPr="00420C9D">
        <w:rPr>
          <w:rFonts w:ascii="Arial" w:hAnsi="Arial" w:cs="Arial"/>
          <w:sz w:val="20"/>
          <w:szCs w:val="20"/>
        </w:rPr>
        <w:tab/>
        <w:t>Hospodársky subjekt</w:t>
      </w:r>
    </w:p>
    <w:p w14:paraId="46BEF2A7"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9.</w:t>
      </w:r>
      <w:r w:rsidRPr="00420C9D">
        <w:rPr>
          <w:rFonts w:ascii="Arial" w:hAnsi="Arial" w:cs="Arial"/>
          <w:sz w:val="20"/>
          <w:szCs w:val="20"/>
        </w:rPr>
        <w:tab/>
        <w:t>Záujemca</w:t>
      </w:r>
    </w:p>
    <w:p w14:paraId="266FC6E0"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10.</w:t>
      </w:r>
      <w:r w:rsidRPr="00420C9D">
        <w:rPr>
          <w:rFonts w:ascii="Arial" w:hAnsi="Arial" w:cs="Arial"/>
          <w:sz w:val="20"/>
          <w:szCs w:val="20"/>
        </w:rPr>
        <w:tab/>
        <w:t>Uchádzač</w:t>
      </w:r>
    </w:p>
    <w:p w14:paraId="292D4536"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11.</w:t>
      </w:r>
      <w:r w:rsidRPr="00420C9D">
        <w:rPr>
          <w:rFonts w:ascii="Arial" w:hAnsi="Arial" w:cs="Arial"/>
          <w:sz w:val="20"/>
          <w:szCs w:val="20"/>
        </w:rPr>
        <w:tab/>
        <w:t>Variantné riešenie</w:t>
      </w:r>
    </w:p>
    <w:p w14:paraId="48C4E72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12.</w:t>
      </w:r>
      <w:r w:rsidRPr="00420C9D">
        <w:rPr>
          <w:rFonts w:ascii="Arial" w:hAnsi="Arial" w:cs="Arial"/>
          <w:sz w:val="20"/>
          <w:szCs w:val="20"/>
        </w:rPr>
        <w:tab/>
      </w:r>
      <w:r w:rsidR="00D26F46" w:rsidRPr="00420C9D">
        <w:rPr>
          <w:rFonts w:ascii="Arial" w:hAnsi="Arial" w:cs="Arial"/>
          <w:sz w:val="20"/>
          <w:szCs w:val="20"/>
        </w:rPr>
        <w:t>Lehota viazanosti</w:t>
      </w:r>
      <w:r w:rsidRPr="00420C9D">
        <w:rPr>
          <w:rFonts w:ascii="Arial" w:hAnsi="Arial" w:cs="Arial"/>
          <w:sz w:val="20"/>
          <w:szCs w:val="20"/>
        </w:rPr>
        <w:t xml:space="preserve"> ponuky</w:t>
      </w:r>
    </w:p>
    <w:p w14:paraId="44E5C340" w14:textId="44F6828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13.</w:t>
      </w:r>
      <w:r w:rsidRPr="00420C9D">
        <w:rPr>
          <w:rFonts w:ascii="Arial" w:hAnsi="Arial" w:cs="Arial"/>
          <w:sz w:val="20"/>
          <w:szCs w:val="20"/>
        </w:rPr>
        <w:tab/>
        <w:t xml:space="preserve">Náklady na </w:t>
      </w:r>
      <w:r w:rsidR="00D26F46" w:rsidRPr="00420C9D">
        <w:rPr>
          <w:rFonts w:ascii="Arial" w:hAnsi="Arial" w:cs="Arial"/>
          <w:sz w:val="20"/>
          <w:szCs w:val="20"/>
        </w:rPr>
        <w:t xml:space="preserve">prípravu </w:t>
      </w:r>
      <w:r w:rsidR="00FE1836">
        <w:rPr>
          <w:rFonts w:ascii="Arial" w:hAnsi="Arial" w:cs="Arial"/>
          <w:sz w:val="20"/>
          <w:szCs w:val="20"/>
        </w:rPr>
        <w:t>žiadosti o účasť/</w:t>
      </w:r>
      <w:r w:rsidRPr="00420C9D">
        <w:rPr>
          <w:rFonts w:ascii="Arial" w:hAnsi="Arial" w:cs="Arial"/>
          <w:sz w:val="20"/>
          <w:szCs w:val="20"/>
        </w:rPr>
        <w:t>ponuk</w:t>
      </w:r>
      <w:r w:rsidR="00D26F46" w:rsidRPr="00420C9D">
        <w:rPr>
          <w:rFonts w:ascii="Arial" w:hAnsi="Arial" w:cs="Arial"/>
          <w:sz w:val="20"/>
          <w:szCs w:val="20"/>
        </w:rPr>
        <w:t>y</w:t>
      </w:r>
    </w:p>
    <w:p w14:paraId="3D804B89"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14.</w:t>
      </w:r>
      <w:r w:rsidRPr="00420C9D">
        <w:rPr>
          <w:rFonts w:ascii="Arial" w:hAnsi="Arial" w:cs="Arial"/>
          <w:sz w:val="20"/>
          <w:szCs w:val="20"/>
        </w:rPr>
        <w:tab/>
        <w:t>Časový harmonogram</w:t>
      </w:r>
      <w:r w:rsidRPr="00420C9D">
        <w:rPr>
          <w:rFonts w:ascii="Arial" w:hAnsi="Arial" w:cs="Arial"/>
          <w:sz w:val="20"/>
          <w:szCs w:val="20"/>
        </w:rPr>
        <w:tab/>
      </w:r>
    </w:p>
    <w:p w14:paraId="7DDEA613" w14:textId="77777777" w:rsidR="00794DE5" w:rsidRPr="00420C9D" w:rsidRDefault="00794DE5" w:rsidP="0095273D">
      <w:pPr>
        <w:spacing w:after="0" w:line="240" w:lineRule="auto"/>
        <w:contextualSpacing/>
        <w:rPr>
          <w:rFonts w:ascii="Arial" w:hAnsi="Arial" w:cs="Arial"/>
          <w:sz w:val="20"/>
          <w:szCs w:val="20"/>
        </w:rPr>
      </w:pPr>
    </w:p>
    <w:p w14:paraId="619628E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58AC057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lastRenderedPageBreak/>
        <w:t>Komunikácia a vysvetľovanie</w:t>
      </w:r>
    </w:p>
    <w:p w14:paraId="5A59FD51" w14:textId="4970DC2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15.</w:t>
      </w:r>
      <w:r w:rsidRPr="00420C9D">
        <w:rPr>
          <w:rFonts w:ascii="Arial" w:hAnsi="Arial" w:cs="Arial"/>
          <w:sz w:val="20"/>
          <w:szCs w:val="20"/>
        </w:rPr>
        <w:tab/>
        <w:t>Komunikácia medzi verejným obstarávateľom a záujemcami/uchádzačmi</w:t>
      </w:r>
    </w:p>
    <w:p w14:paraId="495805E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16.</w:t>
      </w:r>
      <w:r w:rsidRPr="00420C9D">
        <w:rPr>
          <w:rFonts w:ascii="Arial" w:hAnsi="Arial" w:cs="Arial"/>
          <w:sz w:val="20"/>
          <w:szCs w:val="20"/>
        </w:rPr>
        <w:tab/>
        <w:t>Vysvetlenie informácií</w:t>
      </w:r>
    </w:p>
    <w:p w14:paraId="50E699C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17.</w:t>
      </w:r>
      <w:r w:rsidRPr="00420C9D">
        <w:rPr>
          <w:rFonts w:ascii="Arial" w:hAnsi="Arial" w:cs="Arial"/>
          <w:sz w:val="20"/>
          <w:szCs w:val="20"/>
        </w:rPr>
        <w:tab/>
        <w:t xml:space="preserve">Obhliadka miesta plnenia </w:t>
      </w:r>
      <w:r w:rsidR="00D26F46" w:rsidRPr="00420C9D">
        <w:rPr>
          <w:rFonts w:ascii="Arial" w:hAnsi="Arial" w:cs="Arial"/>
          <w:sz w:val="20"/>
          <w:szCs w:val="20"/>
        </w:rPr>
        <w:t>predmetu zákazky</w:t>
      </w:r>
      <w:r w:rsidRPr="00420C9D">
        <w:rPr>
          <w:rFonts w:ascii="Arial" w:hAnsi="Arial" w:cs="Arial"/>
          <w:sz w:val="20"/>
          <w:szCs w:val="20"/>
        </w:rPr>
        <w:t xml:space="preserve"> </w:t>
      </w:r>
    </w:p>
    <w:p w14:paraId="39A71A20" w14:textId="77777777" w:rsidR="00794DE5" w:rsidRPr="00420C9D" w:rsidRDefault="00794DE5" w:rsidP="0095273D">
      <w:pPr>
        <w:spacing w:after="0" w:line="240" w:lineRule="auto"/>
        <w:contextualSpacing/>
        <w:rPr>
          <w:rFonts w:ascii="Arial" w:hAnsi="Arial" w:cs="Arial"/>
          <w:sz w:val="20"/>
          <w:szCs w:val="20"/>
        </w:rPr>
      </w:pPr>
    </w:p>
    <w:p w14:paraId="5AA2107F"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w:t>
      </w:r>
    </w:p>
    <w:p w14:paraId="165FADEF" w14:textId="40C1E6DB"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Príprava </w:t>
      </w:r>
      <w:r w:rsidR="00074E44" w:rsidRPr="00420C9D">
        <w:rPr>
          <w:rFonts w:ascii="Arial" w:hAnsi="Arial" w:cs="Arial"/>
          <w:b/>
          <w:sz w:val="20"/>
          <w:szCs w:val="20"/>
        </w:rPr>
        <w:t>žiadosti o účasť/</w:t>
      </w:r>
      <w:r w:rsidRPr="00420C9D">
        <w:rPr>
          <w:rFonts w:ascii="Arial" w:hAnsi="Arial" w:cs="Arial"/>
          <w:b/>
          <w:sz w:val="20"/>
          <w:szCs w:val="20"/>
        </w:rPr>
        <w:t>ponuky</w:t>
      </w:r>
    </w:p>
    <w:p w14:paraId="6FA05C79" w14:textId="6420699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18.</w:t>
      </w:r>
      <w:r w:rsidRPr="00420C9D">
        <w:rPr>
          <w:rFonts w:ascii="Arial" w:hAnsi="Arial" w:cs="Arial"/>
          <w:sz w:val="20"/>
          <w:szCs w:val="20"/>
        </w:rPr>
        <w:tab/>
        <w:t xml:space="preserve">Jazyk </w:t>
      </w:r>
      <w:r w:rsidR="00074E44" w:rsidRPr="00420C9D">
        <w:rPr>
          <w:rFonts w:ascii="Arial" w:hAnsi="Arial" w:cs="Arial"/>
          <w:sz w:val="20"/>
          <w:szCs w:val="20"/>
        </w:rPr>
        <w:t>žiadosti o účasť/</w:t>
      </w:r>
      <w:r w:rsidRPr="00420C9D">
        <w:rPr>
          <w:rFonts w:ascii="Arial" w:hAnsi="Arial" w:cs="Arial"/>
          <w:sz w:val="20"/>
          <w:szCs w:val="20"/>
        </w:rPr>
        <w:t>ponuky</w:t>
      </w:r>
    </w:p>
    <w:p w14:paraId="76088610" w14:textId="283E9E94"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19.</w:t>
      </w:r>
      <w:r w:rsidRPr="00420C9D">
        <w:rPr>
          <w:rFonts w:ascii="Arial" w:hAnsi="Arial" w:cs="Arial"/>
          <w:sz w:val="20"/>
          <w:szCs w:val="20"/>
        </w:rPr>
        <w:tab/>
        <w:t xml:space="preserve">Obsah a vyhotovenie </w:t>
      </w:r>
      <w:r w:rsidR="00FE1836">
        <w:rPr>
          <w:rFonts w:ascii="Arial" w:hAnsi="Arial" w:cs="Arial"/>
          <w:sz w:val="20"/>
          <w:szCs w:val="20"/>
        </w:rPr>
        <w:t xml:space="preserve">(a) </w:t>
      </w:r>
      <w:r w:rsidR="00074E44" w:rsidRPr="00420C9D">
        <w:rPr>
          <w:rFonts w:ascii="Arial" w:hAnsi="Arial" w:cs="Arial"/>
          <w:sz w:val="20"/>
          <w:szCs w:val="20"/>
        </w:rPr>
        <w:t>žiadosti o</w:t>
      </w:r>
      <w:r w:rsidR="00FE1836">
        <w:rPr>
          <w:rFonts w:ascii="Arial" w:hAnsi="Arial" w:cs="Arial"/>
          <w:sz w:val="20"/>
          <w:szCs w:val="20"/>
        </w:rPr>
        <w:t> </w:t>
      </w:r>
      <w:r w:rsidR="00074E44" w:rsidRPr="00420C9D">
        <w:rPr>
          <w:rFonts w:ascii="Arial" w:hAnsi="Arial" w:cs="Arial"/>
          <w:sz w:val="20"/>
          <w:szCs w:val="20"/>
        </w:rPr>
        <w:t>účasť</w:t>
      </w:r>
      <w:r w:rsidR="00FE1836">
        <w:rPr>
          <w:rFonts w:ascii="Arial" w:hAnsi="Arial" w:cs="Arial"/>
          <w:sz w:val="20"/>
          <w:szCs w:val="20"/>
        </w:rPr>
        <w:t xml:space="preserve"> a (c) </w:t>
      </w:r>
      <w:r w:rsidRPr="00420C9D">
        <w:rPr>
          <w:rFonts w:ascii="Arial" w:hAnsi="Arial" w:cs="Arial"/>
          <w:sz w:val="20"/>
          <w:szCs w:val="20"/>
        </w:rPr>
        <w:t>ponuky</w:t>
      </w:r>
    </w:p>
    <w:p w14:paraId="400C1A9C"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20.</w:t>
      </w:r>
      <w:r w:rsidRPr="00420C9D">
        <w:rPr>
          <w:rFonts w:ascii="Arial" w:hAnsi="Arial" w:cs="Arial"/>
          <w:sz w:val="20"/>
          <w:szCs w:val="20"/>
        </w:rPr>
        <w:tab/>
        <w:t>Zábezpeka</w:t>
      </w:r>
    </w:p>
    <w:p w14:paraId="2B65A3D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Mena a ceny uvádzané v ponuke</w:t>
      </w:r>
    </w:p>
    <w:p w14:paraId="754A7E43" w14:textId="77777777" w:rsidR="00794DE5" w:rsidRPr="00420C9D" w:rsidRDefault="00794DE5" w:rsidP="0095273D">
      <w:pPr>
        <w:spacing w:after="0" w:line="240" w:lineRule="auto"/>
        <w:contextualSpacing/>
        <w:rPr>
          <w:rFonts w:ascii="Arial" w:hAnsi="Arial" w:cs="Arial"/>
          <w:sz w:val="20"/>
          <w:szCs w:val="20"/>
        </w:rPr>
      </w:pPr>
    </w:p>
    <w:p w14:paraId="45DABB6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p>
    <w:p w14:paraId="73549AB6" w14:textId="58AA6F6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Predkladanie </w:t>
      </w:r>
      <w:r w:rsidR="00074E44" w:rsidRPr="00420C9D">
        <w:rPr>
          <w:rFonts w:ascii="Arial" w:hAnsi="Arial" w:cs="Arial"/>
          <w:b/>
          <w:sz w:val="20"/>
          <w:szCs w:val="20"/>
        </w:rPr>
        <w:t>žiadostí o účasť/</w:t>
      </w:r>
      <w:r w:rsidRPr="00420C9D">
        <w:rPr>
          <w:rFonts w:ascii="Arial" w:hAnsi="Arial" w:cs="Arial"/>
          <w:b/>
          <w:sz w:val="20"/>
          <w:szCs w:val="20"/>
        </w:rPr>
        <w:t>ponúk</w:t>
      </w:r>
    </w:p>
    <w:p w14:paraId="0FC023B8" w14:textId="122FCF1C"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22.</w:t>
      </w:r>
      <w:r w:rsidRPr="00420C9D">
        <w:rPr>
          <w:rFonts w:ascii="Arial" w:hAnsi="Arial" w:cs="Arial"/>
          <w:sz w:val="20"/>
          <w:szCs w:val="20"/>
        </w:rPr>
        <w:tab/>
        <w:t>Pred</w:t>
      </w:r>
      <w:r w:rsidR="00D26F46" w:rsidRPr="00420C9D">
        <w:rPr>
          <w:rFonts w:ascii="Arial" w:hAnsi="Arial" w:cs="Arial"/>
          <w:sz w:val="20"/>
          <w:szCs w:val="20"/>
        </w:rPr>
        <w:t>loženie</w:t>
      </w:r>
      <w:r w:rsidR="00074E44" w:rsidRPr="00420C9D">
        <w:rPr>
          <w:rFonts w:ascii="Arial" w:hAnsi="Arial" w:cs="Arial"/>
          <w:sz w:val="20"/>
          <w:szCs w:val="20"/>
        </w:rPr>
        <w:t xml:space="preserve"> žiadosti o účasť/</w:t>
      </w:r>
      <w:r w:rsidRPr="00420C9D">
        <w:rPr>
          <w:rFonts w:ascii="Arial" w:hAnsi="Arial" w:cs="Arial"/>
          <w:sz w:val="20"/>
          <w:szCs w:val="20"/>
        </w:rPr>
        <w:t>pon</w:t>
      </w:r>
      <w:r w:rsidR="00D26F46" w:rsidRPr="00420C9D">
        <w:rPr>
          <w:rFonts w:ascii="Arial" w:hAnsi="Arial" w:cs="Arial"/>
          <w:sz w:val="20"/>
          <w:szCs w:val="20"/>
        </w:rPr>
        <w:t>u</w:t>
      </w:r>
      <w:r w:rsidRPr="00420C9D">
        <w:rPr>
          <w:rFonts w:ascii="Arial" w:hAnsi="Arial" w:cs="Arial"/>
          <w:sz w:val="20"/>
          <w:szCs w:val="20"/>
        </w:rPr>
        <w:t>k</w:t>
      </w:r>
      <w:r w:rsidR="00D26F46" w:rsidRPr="00420C9D">
        <w:rPr>
          <w:rFonts w:ascii="Arial" w:hAnsi="Arial" w:cs="Arial"/>
          <w:sz w:val="20"/>
          <w:szCs w:val="20"/>
        </w:rPr>
        <w:t>y</w:t>
      </w:r>
    </w:p>
    <w:p w14:paraId="5926F706" w14:textId="6C045C4D"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23.</w:t>
      </w:r>
      <w:r w:rsidRPr="00420C9D">
        <w:rPr>
          <w:rFonts w:ascii="Arial" w:hAnsi="Arial" w:cs="Arial"/>
          <w:sz w:val="20"/>
          <w:szCs w:val="20"/>
        </w:rPr>
        <w:tab/>
        <w:t xml:space="preserve">Registrácia a autentifikácia </w:t>
      </w:r>
      <w:r w:rsidR="004D495B">
        <w:rPr>
          <w:rFonts w:ascii="Arial" w:hAnsi="Arial" w:cs="Arial"/>
          <w:sz w:val="20"/>
          <w:szCs w:val="20"/>
        </w:rPr>
        <w:t>záujemcu/</w:t>
      </w:r>
      <w:r w:rsidRPr="00420C9D">
        <w:rPr>
          <w:rFonts w:ascii="Arial" w:hAnsi="Arial" w:cs="Arial"/>
          <w:sz w:val="20"/>
          <w:szCs w:val="20"/>
        </w:rPr>
        <w:t xml:space="preserve">uchádzača </w:t>
      </w:r>
    </w:p>
    <w:p w14:paraId="46DF8F53" w14:textId="58216F6F"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4</w:t>
      </w:r>
      <w:r w:rsidRPr="00420C9D">
        <w:rPr>
          <w:rFonts w:ascii="Arial" w:hAnsi="Arial" w:cs="Arial"/>
          <w:sz w:val="20"/>
          <w:szCs w:val="20"/>
        </w:rPr>
        <w:t>.</w:t>
      </w:r>
      <w:r w:rsidRPr="00420C9D">
        <w:rPr>
          <w:rFonts w:ascii="Arial" w:hAnsi="Arial" w:cs="Arial"/>
          <w:sz w:val="20"/>
          <w:szCs w:val="20"/>
        </w:rPr>
        <w:tab/>
        <w:t xml:space="preserve">Doplnenie, zmena a odvolanie </w:t>
      </w:r>
      <w:r w:rsidR="00074E44" w:rsidRPr="00420C9D">
        <w:rPr>
          <w:rFonts w:ascii="Arial" w:hAnsi="Arial" w:cs="Arial"/>
          <w:sz w:val="20"/>
          <w:szCs w:val="20"/>
        </w:rPr>
        <w:t>žiadosti o účasť/</w:t>
      </w:r>
      <w:r w:rsidRPr="00420C9D">
        <w:rPr>
          <w:rFonts w:ascii="Arial" w:hAnsi="Arial" w:cs="Arial"/>
          <w:sz w:val="20"/>
          <w:szCs w:val="20"/>
        </w:rPr>
        <w:t>ponuky</w:t>
      </w:r>
      <w:r w:rsidRPr="00420C9D">
        <w:rPr>
          <w:rFonts w:ascii="Arial" w:hAnsi="Arial" w:cs="Arial"/>
          <w:sz w:val="20"/>
          <w:szCs w:val="20"/>
        </w:rPr>
        <w:tab/>
      </w:r>
    </w:p>
    <w:p w14:paraId="098A3D72" w14:textId="77777777" w:rsidR="00794DE5" w:rsidRPr="00420C9D" w:rsidRDefault="00794DE5" w:rsidP="0095273D">
      <w:pPr>
        <w:spacing w:after="0" w:line="240" w:lineRule="auto"/>
        <w:contextualSpacing/>
        <w:rPr>
          <w:rFonts w:ascii="Arial" w:hAnsi="Arial" w:cs="Arial"/>
          <w:sz w:val="20"/>
          <w:szCs w:val="20"/>
        </w:rPr>
      </w:pPr>
    </w:p>
    <w:p w14:paraId="1763ED2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w:t>
      </w:r>
    </w:p>
    <w:p w14:paraId="6F8E71A5" w14:textId="2897EBE0"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 xml:space="preserve">Otváranie </w:t>
      </w:r>
      <w:r w:rsidR="00946FEC">
        <w:rPr>
          <w:rFonts w:ascii="Arial" w:hAnsi="Arial" w:cs="Arial"/>
          <w:b/>
          <w:sz w:val="20"/>
          <w:szCs w:val="20"/>
        </w:rPr>
        <w:t xml:space="preserve">ponúk </w:t>
      </w:r>
      <w:r w:rsidRPr="00420C9D">
        <w:rPr>
          <w:rFonts w:ascii="Arial" w:hAnsi="Arial" w:cs="Arial"/>
          <w:b/>
          <w:sz w:val="20"/>
          <w:szCs w:val="20"/>
        </w:rPr>
        <w:t xml:space="preserve">a vyhodnotenie </w:t>
      </w:r>
      <w:r w:rsidR="000F7705">
        <w:rPr>
          <w:rFonts w:ascii="Arial" w:hAnsi="Arial" w:cs="Arial"/>
          <w:b/>
          <w:sz w:val="20"/>
          <w:szCs w:val="20"/>
        </w:rPr>
        <w:t>žiadostí o účasť/</w:t>
      </w:r>
      <w:r w:rsidRPr="00420C9D">
        <w:rPr>
          <w:rFonts w:ascii="Arial" w:hAnsi="Arial" w:cs="Arial"/>
          <w:b/>
          <w:sz w:val="20"/>
          <w:szCs w:val="20"/>
        </w:rPr>
        <w:t>ponúk</w:t>
      </w:r>
    </w:p>
    <w:p w14:paraId="46AABDC7" w14:textId="249A9A19"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5</w:t>
      </w:r>
      <w:r w:rsidRPr="00420C9D">
        <w:rPr>
          <w:rFonts w:ascii="Arial" w:hAnsi="Arial" w:cs="Arial"/>
          <w:sz w:val="20"/>
          <w:szCs w:val="20"/>
        </w:rPr>
        <w:t>.</w:t>
      </w:r>
      <w:r w:rsidRPr="00420C9D">
        <w:rPr>
          <w:rFonts w:ascii="Arial" w:hAnsi="Arial" w:cs="Arial"/>
          <w:sz w:val="20"/>
          <w:szCs w:val="20"/>
        </w:rPr>
        <w:tab/>
        <w:t>Otváranie ponúk</w:t>
      </w:r>
      <w:r w:rsidR="00D26F46" w:rsidRPr="00420C9D">
        <w:rPr>
          <w:rFonts w:ascii="Arial" w:hAnsi="Arial" w:cs="Arial"/>
          <w:sz w:val="20"/>
          <w:szCs w:val="20"/>
        </w:rPr>
        <w:t xml:space="preserve"> (on-line sprístupnenie)</w:t>
      </w:r>
    </w:p>
    <w:p w14:paraId="1F3F586E" w14:textId="6AA25E6D" w:rsidR="00794DE5" w:rsidRPr="00420C9D" w:rsidRDefault="00794DE5" w:rsidP="0095273D">
      <w:pPr>
        <w:tabs>
          <w:tab w:val="left" w:pos="567"/>
          <w:tab w:val="left" w:pos="1440"/>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6</w:t>
      </w:r>
      <w:r w:rsidRPr="00420C9D">
        <w:rPr>
          <w:rFonts w:ascii="Arial" w:hAnsi="Arial" w:cs="Arial"/>
          <w:sz w:val="20"/>
          <w:szCs w:val="20"/>
        </w:rPr>
        <w:t>.</w:t>
      </w:r>
      <w:r w:rsidRPr="00420C9D">
        <w:rPr>
          <w:rFonts w:ascii="Arial" w:hAnsi="Arial" w:cs="Arial"/>
          <w:sz w:val="20"/>
          <w:szCs w:val="20"/>
        </w:rPr>
        <w:tab/>
      </w:r>
      <w:r w:rsidR="00FE1836" w:rsidRPr="00FE1836">
        <w:rPr>
          <w:rFonts w:ascii="Arial" w:hAnsi="Arial" w:cs="Arial"/>
          <w:sz w:val="20"/>
          <w:szCs w:val="20"/>
        </w:rPr>
        <w:t>Vyhodnotenie splnenia podmienok účasti záujemcov</w:t>
      </w:r>
    </w:p>
    <w:p w14:paraId="2E983134" w14:textId="1FA458B5" w:rsidR="00FE1836" w:rsidRPr="00643BF5" w:rsidRDefault="00794DE5" w:rsidP="00FE1836">
      <w:pPr>
        <w:tabs>
          <w:tab w:val="left" w:pos="567"/>
          <w:tab w:val="left" w:pos="1440"/>
        </w:tabs>
        <w:spacing w:after="0" w:line="240" w:lineRule="auto"/>
        <w:contextualSpacing/>
        <w:rPr>
          <w:rFonts w:ascii="Arial" w:eastAsia="Times New Roman" w:hAnsi="Arial" w:cs="Arial"/>
          <w:sz w:val="20"/>
          <w:szCs w:val="20"/>
        </w:rPr>
      </w:pPr>
      <w:r w:rsidRPr="00420C9D">
        <w:rPr>
          <w:rFonts w:ascii="Arial" w:hAnsi="Arial" w:cs="Arial"/>
          <w:sz w:val="20"/>
          <w:szCs w:val="20"/>
        </w:rPr>
        <w:t>2</w:t>
      </w:r>
      <w:r w:rsidR="00F86AF6" w:rsidRPr="00420C9D">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00FE1836" w:rsidRPr="00643BF5">
        <w:rPr>
          <w:rFonts w:ascii="Arial" w:eastAsia="Times New Roman" w:hAnsi="Arial" w:cs="Arial"/>
          <w:sz w:val="20"/>
          <w:szCs w:val="20"/>
        </w:rPr>
        <w:t>Preskúmanie a vyhodnotenie ponúk</w:t>
      </w:r>
    </w:p>
    <w:p w14:paraId="42E0B1C2"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w:t>
      </w:r>
      <w:r w:rsidR="00F86AF6" w:rsidRPr="00420C9D">
        <w:rPr>
          <w:rFonts w:ascii="Arial" w:hAnsi="Arial" w:cs="Arial"/>
          <w:sz w:val="20"/>
          <w:szCs w:val="20"/>
        </w:rPr>
        <w:t>8</w:t>
      </w:r>
      <w:r w:rsidRPr="00420C9D">
        <w:rPr>
          <w:rFonts w:ascii="Arial" w:hAnsi="Arial" w:cs="Arial"/>
          <w:sz w:val="20"/>
          <w:szCs w:val="20"/>
        </w:rPr>
        <w:t>.</w:t>
      </w:r>
      <w:r w:rsidRPr="00420C9D">
        <w:rPr>
          <w:rFonts w:ascii="Arial" w:hAnsi="Arial" w:cs="Arial"/>
          <w:sz w:val="20"/>
          <w:szCs w:val="20"/>
        </w:rPr>
        <w:tab/>
        <w:t>Využitie subdodávateľov</w:t>
      </w:r>
    </w:p>
    <w:p w14:paraId="41103E30" w14:textId="77777777" w:rsidR="00295664" w:rsidRPr="00420C9D" w:rsidRDefault="00F86AF6"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29</w:t>
      </w:r>
      <w:r w:rsidR="00295664" w:rsidRPr="00420C9D">
        <w:rPr>
          <w:rFonts w:ascii="Arial" w:hAnsi="Arial" w:cs="Arial"/>
          <w:sz w:val="20"/>
          <w:szCs w:val="20"/>
        </w:rPr>
        <w:t>.</w:t>
      </w:r>
      <w:r w:rsidR="00295664" w:rsidRPr="00420C9D">
        <w:rPr>
          <w:rFonts w:ascii="Arial" w:hAnsi="Arial" w:cs="Arial"/>
          <w:sz w:val="20"/>
          <w:szCs w:val="20"/>
        </w:rPr>
        <w:tab/>
        <w:t>Oprava chýb</w:t>
      </w:r>
    </w:p>
    <w:p w14:paraId="272E81B1" w14:textId="77777777" w:rsidR="00794DE5" w:rsidRPr="00420C9D" w:rsidRDefault="00794DE5" w:rsidP="0095273D">
      <w:pPr>
        <w:tabs>
          <w:tab w:val="left" w:pos="1440"/>
        </w:tabs>
        <w:spacing w:after="0" w:line="240" w:lineRule="auto"/>
        <w:contextualSpacing/>
        <w:rPr>
          <w:rFonts w:ascii="Arial" w:hAnsi="Arial" w:cs="Arial"/>
          <w:sz w:val="20"/>
          <w:szCs w:val="20"/>
        </w:rPr>
      </w:pPr>
    </w:p>
    <w:p w14:paraId="3E323D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lastRenderedPageBreak/>
        <w:t>Časť VI.</w:t>
      </w:r>
    </w:p>
    <w:p w14:paraId="2868FF5D"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Dôvernosť a etika vo verejnom obstarávaní</w:t>
      </w:r>
    </w:p>
    <w:p w14:paraId="5F195FCF"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30.</w:t>
      </w:r>
      <w:r w:rsidRPr="00420C9D">
        <w:rPr>
          <w:rFonts w:ascii="Arial" w:hAnsi="Arial" w:cs="Arial"/>
          <w:sz w:val="20"/>
          <w:szCs w:val="20"/>
        </w:rPr>
        <w:tab/>
        <w:t>Dôvernosť procesu verejného obstarávania</w:t>
      </w:r>
    </w:p>
    <w:p w14:paraId="6B7D7DE9" w14:textId="77777777" w:rsidR="00794DE5" w:rsidRPr="00420C9D" w:rsidRDefault="00794DE5" w:rsidP="0095273D">
      <w:pPr>
        <w:spacing w:after="0" w:line="240" w:lineRule="auto"/>
        <w:contextualSpacing/>
        <w:rPr>
          <w:rFonts w:ascii="Arial" w:hAnsi="Arial" w:cs="Arial"/>
          <w:sz w:val="20"/>
          <w:szCs w:val="20"/>
        </w:rPr>
      </w:pPr>
    </w:p>
    <w:p w14:paraId="48543B32"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w:t>
      </w:r>
    </w:p>
    <w:p w14:paraId="626FC833"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Prijatie ponuky a uza</w:t>
      </w:r>
      <w:r w:rsidR="00DD1186" w:rsidRPr="00420C9D">
        <w:rPr>
          <w:rFonts w:ascii="Arial" w:hAnsi="Arial" w:cs="Arial"/>
          <w:b/>
          <w:sz w:val="20"/>
          <w:szCs w:val="20"/>
        </w:rPr>
        <w:t>vret</w:t>
      </w:r>
      <w:r w:rsidRPr="00420C9D">
        <w:rPr>
          <w:rFonts w:ascii="Arial" w:hAnsi="Arial" w:cs="Arial"/>
          <w:b/>
          <w:sz w:val="20"/>
          <w:szCs w:val="20"/>
        </w:rPr>
        <w:t xml:space="preserve">ie </w:t>
      </w:r>
      <w:r w:rsidR="00D26F46" w:rsidRPr="00420C9D">
        <w:rPr>
          <w:rFonts w:ascii="Arial" w:hAnsi="Arial" w:cs="Arial"/>
          <w:b/>
          <w:sz w:val="20"/>
          <w:szCs w:val="20"/>
        </w:rPr>
        <w:t>Z</w:t>
      </w:r>
      <w:r w:rsidRPr="00420C9D">
        <w:rPr>
          <w:rFonts w:ascii="Arial" w:hAnsi="Arial" w:cs="Arial"/>
          <w:b/>
          <w:sz w:val="20"/>
          <w:szCs w:val="20"/>
        </w:rPr>
        <w:t>mluvy</w:t>
      </w:r>
      <w:r w:rsidR="00D26F46" w:rsidRPr="00420C9D">
        <w:rPr>
          <w:rFonts w:ascii="Arial" w:hAnsi="Arial" w:cs="Arial"/>
          <w:b/>
          <w:sz w:val="20"/>
          <w:szCs w:val="20"/>
        </w:rPr>
        <w:t xml:space="preserve"> o Dielo</w:t>
      </w:r>
    </w:p>
    <w:p w14:paraId="756040F7" w14:textId="663DE4D6"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Informácia o výsledku vyhodnotenia </w:t>
      </w:r>
      <w:r w:rsidR="00074E44" w:rsidRPr="00420C9D">
        <w:rPr>
          <w:rFonts w:ascii="Arial" w:hAnsi="Arial" w:cs="Arial"/>
          <w:sz w:val="20"/>
          <w:szCs w:val="20"/>
        </w:rPr>
        <w:t>žiadosti o účasť/</w:t>
      </w:r>
      <w:r w:rsidRPr="00420C9D">
        <w:rPr>
          <w:rFonts w:ascii="Arial" w:hAnsi="Arial" w:cs="Arial"/>
          <w:sz w:val="20"/>
          <w:szCs w:val="20"/>
        </w:rPr>
        <w:t>ponúk</w:t>
      </w:r>
    </w:p>
    <w:p w14:paraId="08A927EA" w14:textId="77777777" w:rsidR="00794DE5" w:rsidRPr="00420C9D" w:rsidRDefault="00794DE5" w:rsidP="0095273D">
      <w:pPr>
        <w:tabs>
          <w:tab w:val="left" w:pos="567"/>
        </w:tabs>
        <w:spacing w:after="0" w:line="240" w:lineRule="auto"/>
        <w:contextualSpacing/>
        <w:rPr>
          <w:rFonts w:ascii="Arial" w:hAnsi="Arial" w:cs="Arial"/>
          <w:sz w:val="20"/>
          <w:szCs w:val="20"/>
        </w:rPr>
      </w:pPr>
      <w:r w:rsidRPr="00420C9D">
        <w:rPr>
          <w:rFonts w:ascii="Arial" w:hAnsi="Arial" w:cs="Arial"/>
          <w:sz w:val="20"/>
          <w:szCs w:val="20"/>
        </w:rPr>
        <w:t>32.</w:t>
      </w:r>
      <w:r w:rsidRPr="00420C9D">
        <w:rPr>
          <w:rFonts w:ascii="Arial" w:hAnsi="Arial" w:cs="Arial"/>
          <w:sz w:val="20"/>
          <w:szCs w:val="20"/>
        </w:rPr>
        <w:tab/>
        <w:t>Uza</w:t>
      </w:r>
      <w:r w:rsidR="00DD1186" w:rsidRPr="00420C9D">
        <w:rPr>
          <w:rFonts w:ascii="Arial" w:hAnsi="Arial" w:cs="Arial"/>
          <w:sz w:val="20"/>
          <w:szCs w:val="20"/>
        </w:rPr>
        <w:t>vret</w:t>
      </w:r>
      <w:r w:rsidRPr="00420C9D">
        <w:rPr>
          <w:rFonts w:ascii="Arial" w:hAnsi="Arial" w:cs="Arial"/>
          <w:sz w:val="20"/>
          <w:szCs w:val="20"/>
        </w:rPr>
        <w:t xml:space="preserve">ie </w:t>
      </w:r>
      <w:r w:rsidR="00D26F46" w:rsidRPr="00420C9D">
        <w:rPr>
          <w:rFonts w:ascii="Arial" w:hAnsi="Arial" w:cs="Arial"/>
          <w:sz w:val="20"/>
          <w:szCs w:val="20"/>
        </w:rPr>
        <w:t>Z</w:t>
      </w:r>
      <w:r w:rsidRPr="00420C9D">
        <w:rPr>
          <w:rFonts w:ascii="Arial" w:hAnsi="Arial" w:cs="Arial"/>
          <w:sz w:val="20"/>
          <w:szCs w:val="20"/>
        </w:rPr>
        <w:t xml:space="preserve">mluvy o </w:t>
      </w:r>
      <w:r w:rsidR="001A4877" w:rsidRPr="00420C9D">
        <w:rPr>
          <w:rFonts w:ascii="Arial" w:hAnsi="Arial" w:cs="Arial"/>
          <w:sz w:val="20"/>
          <w:szCs w:val="20"/>
        </w:rPr>
        <w:t>D</w:t>
      </w:r>
      <w:r w:rsidRPr="00420C9D">
        <w:rPr>
          <w:rFonts w:ascii="Arial" w:hAnsi="Arial" w:cs="Arial"/>
          <w:sz w:val="20"/>
          <w:szCs w:val="20"/>
        </w:rPr>
        <w:t>ielo</w:t>
      </w:r>
    </w:p>
    <w:p w14:paraId="5C6CE9F0" w14:textId="77777777" w:rsidR="00794DE5" w:rsidRPr="00420C9D" w:rsidRDefault="00794DE5" w:rsidP="0095273D">
      <w:pPr>
        <w:spacing w:after="0" w:line="240" w:lineRule="auto"/>
        <w:contextualSpacing/>
        <w:rPr>
          <w:rFonts w:ascii="Arial" w:hAnsi="Arial" w:cs="Arial"/>
          <w:sz w:val="20"/>
          <w:szCs w:val="20"/>
        </w:rPr>
      </w:pPr>
    </w:p>
    <w:p w14:paraId="5957834A"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0D548554"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7E8B9A04" w14:textId="77777777" w:rsidR="00794DE5" w:rsidRPr="00420C9D" w:rsidRDefault="00794DE5" w:rsidP="0095273D">
      <w:pPr>
        <w:spacing w:after="0" w:line="240" w:lineRule="auto"/>
        <w:contextualSpacing/>
        <w:rPr>
          <w:rFonts w:ascii="Arial" w:hAnsi="Arial" w:cs="Arial"/>
          <w:sz w:val="20"/>
          <w:szCs w:val="20"/>
        </w:rPr>
      </w:pPr>
      <w:r w:rsidRPr="00420C9D">
        <w:rPr>
          <w:rFonts w:ascii="Arial" w:hAnsi="Arial" w:cs="Arial"/>
          <w:sz w:val="20"/>
          <w:szCs w:val="20"/>
        </w:rPr>
        <w:t xml:space="preserve">33.      Zrušenie </w:t>
      </w:r>
      <w:r w:rsidR="00D26F46" w:rsidRPr="00420C9D">
        <w:rPr>
          <w:rFonts w:ascii="Arial" w:hAnsi="Arial" w:cs="Arial"/>
          <w:sz w:val="20"/>
          <w:szCs w:val="20"/>
        </w:rPr>
        <w:t>verejného obstarávania</w:t>
      </w:r>
    </w:p>
    <w:p w14:paraId="4CA075A0" w14:textId="77777777" w:rsidR="00BC6EEC" w:rsidRPr="00420C9D" w:rsidRDefault="00794DE5"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bookmarkEnd w:id="5"/>
    </w:p>
    <w:bookmarkEnd w:id="1"/>
    <w:p w14:paraId="42CD63CD" w14:textId="77777777" w:rsidR="00BC6EEC" w:rsidRPr="00420C9D" w:rsidRDefault="00BC6EEC" w:rsidP="0095273D">
      <w:pPr>
        <w:spacing w:after="0" w:line="240" w:lineRule="auto"/>
        <w:contextualSpacing/>
        <w:jc w:val="center"/>
        <w:rPr>
          <w:rFonts w:ascii="Arial" w:hAnsi="Arial" w:cs="Arial"/>
          <w:b/>
          <w:sz w:val="20"/>
          <w:szCs w:val="20"/>
        </w:rPr>
      </w:pPr>
    </w:p>
    <w:p w14:paraId="5C7A7FCB"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w:t>
      </w:r>
    </w:p>
    <w:p w14:paraId="62858428" w14:textId="77777777" w:rsidR="00794DE5" w:rsidRPr="00420C9D" w:rsidRDefault="00794DE5" w:rsidP="0095273D">
      <w:pPr>
        <w:pStyle w:val="Nadpis5"/>
        <w:spacing w:before="0" w:line="240" w:lineRule="auto"/>
        <w:contextualSpacing/>
        <w:jc w:val="center"/>
        <w:rPr>
          <w:rFonts w:ascii="Arial" w:hAnsi="Arial" w:cs="Arial"/>
          <w:b/>
          <w:bCs/>
          <w:i w:val="0"/>
          <w:sz w:val="20"/>
          <w:szCs w:val="20"/>
        </w:rPr>
      </w:pPr>
      <w:r w:rsidRPr="00420C9D">
        <w:rPr>
          <w:rFonts w:ascii="Arial" w:hAnsi="Arial" w:cs="Arial"/>
          <w:b/>
          <w:i w:val="0"/>
          <w:sz w:val="20"/>
          <w:szCs w:val="20"/>
        </w:rPr>
        <w:t>Všeobecné informácie</w:t>
      </w:r>
    </w:p>
    <w:p w14:paraId="372BE493" w14:textId="77777777" w:rsidR="00794DE5" w:rsidRPr="00420C9D" w:rsidRDefault="00794DE5" w:rsidP="0095273D">
      <w:pPr>
        <w:spacing w:after="0" w:line="240" w:lineRule="auto"/>
        <w:contextualSpacing/>
        <w:rPr>
          <w:rFonts w:ascii="Arial" w:hAnsi="Arial" w:cs="Arial"/>
          <w:sz w:val="20"/>
          <w:szCs w:val="20"/>
        </w:rPr>
      </w:pPr>
    </w:p>
    <w:p w14:paraId="29ECA06A" w14:textId="77777777" w:rsidR="00794DE5" w:rsidRPr="00420C9D"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w:t>
      </w:r>
      <w:r w:rsidRPr="00420C9D">
        <w:rPr>
          <w:rFonts w:ascii="Arial" w:hAnsi="Arial" w:cs="Arial"/>
          <w:b/>
          <w:bCs/>
          <w:smallCaps/>
          <w:sz w:val="20"/>
          <w:szCs w:val="20"/>
        </w:rPr>
        <w:tab/>
      </w:r>
      <w:r w:rsidRPr="00420C9D">
        <w:rPr>
          <w:rFonts w:ascii="Arial" w:hAnsi="Arial" w:cs="Arial"/>
          <w:b/>
          <w:bCs/>
          <w:sz w:val="20"/>
          <w:szCs w:val="20"/>
        </w:rPr>
        <w:t>Identifikácia verejného obstarávateľa</w:t>
      </w:r>
    </w:p>
    <w:p w14:paraId="75D2C1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Názov</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Národná diaľničná spoločnosť, a.s.</w:t>
      </w:r>
    </w:p>
    <w:p w14:paraId="3148A2F3"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Sídlo</w:t>
      </w:r>
      <w:r w:rsidR="00D26F46" w:rsidRPr="00420C9D">
        <w:rPr>
          <w:rFonts w:ascii="Arial" w:hAnsi="Arial" w:cs="Arial"/>
          <w:sz w:val="20"/>
          <w:szCs w:val="20"/>
        </w:rPr>
        <w:t xml:space="preserve"> organizácie</w:t>
      </w:r>
      <w:r w:rsidRPr="00420C9D">
        <w:rPr>
          <w:rFonts w:ascii="Arial" w:hAnsi="Arial" w:cs="Arial"/>
          <w:sz w:val="20"/>
          <w:szCs w:val="20"/>
        </w:rPr>
        <w:t>:</w:t>
      </w:r>
      <w:r w:rsidRPr="00420C9D">
        <w:rPr>
          <w:rFonts w:ascii="Arial" w:hAnsi="Arial" w:cs="Arial"/>
          <w:sz w:val="20"/>
          <w:szCs w:val="20"/>
        </w:rPr>
        <w:tab/>
        <w:t>Dúbravská cesta 14, 841 04 Bratislava</w:t>
      </w:r>
    </w:p>
    <w:p w14:paraId="4AA01D84" w14:textId="77777777" w:rsidR="00D26F46"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Právna forma:</w:t>
      </w:r>
      <w:r w:rsidRPr="00420C9D">
        <w:rPr>
          <w:rFonts w:ascii="Arial" w:hAnsi="Arial" w:cs="Arial"/>
          <w:sz w:val="20"/>
          <w:szCs w:val="20"/>
        </w:rPr>
        <w:tab/>
        <w:t xml:space="preserve">akciová spoločnosť </w:t>
      </w:r>
    </w:p>
    <w:p w14:paraId="7B99379A" w14:textId="77777777" w:rsidR="00794DE5" w:rsidRPr="00420C9D" w:rsidRDefault="00D26F46"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Zá</w:t>
      </w:r>
      <w:r w:rsidR="00794DE5" w:rsidRPr="00420C9D">
        <w:rPr>
          <w:rFonts w:ascii="Arial" w:hAnsi="Arial" w:cs="Arial"/>
          <w:sz w:val="20"/>
          <w:szCs w:val="20"/>
        </w:rPr>
        <w:t>p</w:t>
      </w:r>
      <w:r w:rsidRPr="00420C9D">
        <w:rPr>
          <w:rFonts w:ascii="Arial" w:hAnsi="Arial" w:cs="Arial"/>
          <w:sz w:val="20"/>
          <w:szCs w:val="20"/>
        </w:rPr>
        <w:t>i</w:t>
      </w:r>
      <w:r w:rsidR="00794DE5" w:rsidRPr="00420C9D">
        <w:rPr>
          <w:rFonts w:ascii="Arial" w:hAnsi="Arial" w:cs="Arial"/>
          <w:sz w:val="20"/>
          <w:szCs w:val="20"/>
        </w:rPr>
        <w:t xml:space="preserve">s v Obchodnom registri </w:t>
      </w:r>
      <w:r w:rsidR="00794DE5" w:rsidRPr="00420C9D">
        <w:rPr>
          <w:rFonts w:ascii="Arial" w:hAnsi="Arial" w:cs="Arial"/>
          <w:sz w:val="20"/>
          <w:szCs w:val="20"/>
        </w:rPr>
        <w:tab/>
        <w:t>Okresn</w:t>
      </w:r>
      <w:r w:rsidRPr="00420C9D">
        <w:rPr>
          <w:rFonts w:ascii="Arial" w:hAnsi="Arial" w:cs="Arial"/>
          <w:sz w:val="20"/>
          <w:szCs w:val="20"/>
        </w:rPr>
        <w:t>ý register Mestského</w:t>
      </w:r>
      <w:r w:rsidR="00794DE5" w:rsidRPr="00420C9D">
        <w:rPr>
          <w:rFonts w:ascii="Arial" w:hAnsi="Arial" w:cs="Arial"/>
          <w:sz w:val="20"/>
          <w:szCs w:val="20"/>
        </w:rPr>
        <w:t xml:space="preserve"> súdu Bratislava </w:t>
      </w:r>
      <w:r w:rsidRPr="00420C9D">
        <w:rPr>
          <w:rFonts w:ascii="Arial" w:hAnsi="Arial" w:cs="Arial"/>
          <w:sz w:val="20"/>
          <w:szCs w:val="20"/>
        </w:rPr>
        <w:t>II</w:t>
      </w:r>
      <w:r w:rsidR="00794DE5" w:rsidRPr="00420C9D">
        <w:rPr>
          <w:rFonts w:ascii="Arial" w:hAnsi="Arial" w:cs="Arial"/>
          <w:sz w:val="20"/>
          <w:szCs w:val="20"/>
        </w:rPr>
        <w:t>I.,</w:t>
      </w:r>
      <w:r w:rsidRPr="00420C9D">
        <w:rPr>
          <w:rFonts w:ascii="Arial" w:hAnsi="Arial" w:cs="Arial"/>
          <w:sz w:val="20"/>
          <w:szCs w:val="20"/>
        </w:rPr>
        <w:t xml:space="preserve"> </w:t>
      </w:r>
      <w:r w:rsidR="00794DE5" w:rsidRPr="00420C9D">
        <w:rPr>
          <w:rFonts w:ascii="Arial" w:hAnsi="Arial" w:cs="Arial"/>
          <w:sz w:val="20"/>
          <w:szCs w:val="20"/>
        </w:rPr>
        <w:t xml:space="preserve">Oddiel: Sa, </w:t>
      </w:r>
      <w:r w:rsidRPr="00420C9D">
        <w:rPr>
          <w:rFonts w:ascii="Arial" w:hAnsi="Arial" w:cs="Arial"/>
          <w:sz w:val="20"/>
          <w:szCs w:val="20"/>
        </w:rPr>
        <w:tab/>
      </w:r>
      <w:r w:rsidR="00794DE5" w:rsidRPr="00420C9D">
        <w:rPr>
          <w:rFonts w:ascii="Arial" w:hAnsi="Arial" w:cs="Arial"/>
          <w:sz w:val="20"/>
          <w:szCs w:val="20"/>
        </w:rPr>
        <w:t xml:space="preserve">vložka č. 3518/B  </w:t>
      </w:r>
    </w:p>
    <w:p w14:paraId="3FF7094E" w14:textId="77777777" w:rsidR="00794DE5" w:rsidRPr="00420C9D" w:rsidRDefault="00794DE5" w:rsidP="0095273D">
      <w:pPr>
        <w:tabs>
          <w:tab w:val="left" w:pos="3420"/>
        </w:tabs>
        <w:spacing w:after="0" w:line="240" w:lineRule="auto"/>
        <w:ind w:left="567"/>
        <w:contextualSpacing/>
        <w:rPr>
          <w:rFonts w:ascii="Arial" w:hAnsi="Arial" w:cs="Arial"/>
          <w:sz w:val="20"/>
          <w:szCs w:val="20"/>
        </w:rPr>
      </w:pPr>
      <w:r w:rsidRPr="00420C9D">
        <w:rPr>
          <w:rFonts w:ascii="Arial" w:hAnsi="Arial" w:cs="Arial"/>
          <w:sz w:val="20"/>
          <w:szCs w:val="20"/>
        </w:rPr>
        <w:t>Štatutárny orgán:</w:t>
      </w:r>
      <w:r w:rsidRPr="00420C9D">
        <w:rPr>
          <w:rFonts w:ascii="Arial" w:hAnsi="Arial" w:cs="Arial"/>
          <w:sz w:val="20"/>
          <w:szCs w:val="20"/>
        </w:rPr>
        <w:tab/>
        <w:t>predstavenstvo zastúpené:</w:t>
      </w:r>
    </w:p>
    <w:p w14:paraId="032CC0A5" w14:textId="77777777" w:rsidR="00794DE5" w:rsidRPr="00CB2FE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                                  </w:t>
      </w:r>
      <w:r w:rsidRPr="00420C9D">
        <w:rPr>
          <w:rFonts w:ascii="Arial" w:hAnsi="Arial" w:cs="Arial"/>
          <w:sz w:val="20"/>
          <w:szCs w:val="20"/>
        </w:rPr>
        <w:tab/>
      </w:r>
      <w:r w:rsidR="00D26F46" w:rsidRPr="00CB2FED">
        <w:rPr>
          <w:rFonts w:ascii="Arial" w:hAnsi="Arial" w:cs="Arial"/>
          <w:sz w:val="20"/>
          <w:szCs w:val="20"/>
        </w:rPr>
        <w:t>Ing. Filip Macháček</w:t>
      </w:r>
      <w:r w:rsidRPr="00CB2FED">
        <w:rPr>
          <w:rFonts w:ascii="Arial" w:hAnsi="Arial" w:cs="Arial"/>
          <w:sz w:val="20"/>
          <w:szCs w:val="20"/>
        </w:rPr>
        <w:t xml:space="preserve">, predseda predstavenstva </w:t>
      </w:r>
      <w:r w:rsidR="00D26F46" w:rsidRPr="00CB2FED">
        <w:rPr>
          <w:rFonts w:ascii="Arial" w:hAnsi="Arial" w:cs="Arial"/>
          <w:sz w:val="20"/>
          <w:szCs w:val="20"/>
        </w:rPr>
        <w:t>a generálny riaditeľ</w:t>
      </w:r>
    </w:p>
    <w:p w14:paraId="66E71C1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CB2FED">
        <w:rPr>
          <w:rFonts w:ascii="Arial" w:hAnsi="Arial" w:cs="Arial"/>
          <w:sz w:val="20"/>
          <w:szCs w:val="20"/>
        </w:rPr>
        <w:t xml:space="preserve">                                  </w:t>
      </w:r>
      <w:r w:rsidRPr="00CB2FED">
        <w:rPr>
          <w:rFonts w:ascii="Arial" w:hAnsi="Arial" w:cs="Arial"/>
          <w:sz w:val="20"/>
          <w:szCs w:val="20"/>
        </w:rPr>
        <w:tab/>
      </w:r>
      <w:r w:rsidR="00D26F46" w:rsidRPr="00CB2FED">
        <w:rPr>
          <w:rFonts w:ascii="Arial" w:hAnsi="Arial" w:cs="Arial"/>
          <w:sz w:val="20"/>
          <w:szCs w:val="20"/>
        </w:rPr>
        <w:t>Mgr. Tomáš</w:t>
      </w:r>
      <w:r w:rsidR="00D26F46" w:rsidRPr="00420C9D">
        <w:rPr>
          <w:rFonts w:ascii="Arial" w:hAnsi="Arial" w:cs="Arial"/>
          <w:sz w:val="20"/>
          <w:szCs w:val="20"/>
        </w:rPr>
        <w:t xml:space="preserve"> Mateička, člen </w:t>
      </w:r>
      <w:r w:rsidRPr="00420C9D">
        <w:rPr>
          <w:rFonts w:ascii="Arial" w:hAnsi="Arial" w:cs="Arial"/>
          <w:sz w:val="20"/>
          <w:szCs w:val="20"/>
        </w:rPr>
        <w:t>predstavenstva</w:t>
      </w:r>
    </w:p>
    <w:p w14:paraId="4B2E316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IČO:</w:t>
      </w:r>
      <w:r w:rsidRPr="00420C9D">
        <w:rPr>
          <w:rFonts w:ascii="Arial" w:hAnsi="Arial" w:cs="Arial"/>
          <w:sz w:val="20"/>
          <w:szCs w:val="20"/>
        </w:rPr>
        <w:tab/>
        <w:t>35 919 001</w:t>
      </w:r>
    </w:p>
    <w:p w14:paraId="462ABF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DIČ:</w:t>
      </w:r>
      <w:r w:rsidRPr="00420C9D">
        <w:rPr>
          <w:rFonts w:ascii="Arial" w:hAnsi="Arial" w:cs="Arial"/>
          <w:sz w:val="20"/>
          <w:szCs w:val="20"/>
        </w:rPr>
        <w:tab/>
        <w:t>2021937775</w:t>
      </w:r>
    </w:p>
    <w:p w14:paraId="70F3D025"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IČ DPH:</w:t>
      </w:r>
      <w:r w:rsidRPr="00420C9D">
        <w:rPr>
          <w:rFonts w:ascii="Arial" w:hAnsi="Arial" w:cs="Arial"/>
          <w:sz w:val="20"/>
          <w:szCs w:val="20"/>
        </w:rPr>
        <w:tab/>
        <w:t>SK2021937775</w:t>
      </w:r>
    </w:p>
    <w:p w14:paraId="5485163F" w14:textId="7D21C1B5" w:rsidR="00794DE5" w:rsidRPr="00420C9D" w:rsidRDefault="00794DE5" w:rsidP="0095273D">
      <w:pPr>
        <w:tabs>
          <w:tab w:val="left" w:pos="3420"/>
        </w:tabs>
        <w:spacing w:after="0" w:line="240" w:lineRule="auto"/>
        <w:ind w:left="3402" w:hanging="2835"/>
        <w:contextualSpacing/>
        <w:jc w:val="both"/>
        <w:rPr>
          <w:rFonts w:ascii="Arial" w:hAnsi="Arial" w:cs="Arial"/>
          <w:sz w:val="20"/>
          <w:szCs w:val="20"/>
        </w:rPr>
      </w:pPr>
      <w:r w:rsidRPr="00420C9D">
        <w:rPr>
          <w:rFonts w:ascii="Arial" w:hAnsi="Arial" w:cs="Arial"/>
          <w:sz w:val="20"/>
          <w:szCs w:val="20"/>
        </w:rPr>
        <w:t>Bankové spojenie:</w:t>
      </w:r>
      <w:r w:rsidRPr="00420C9D">
        <w:rPr>
          <w:rFonts w:ascii="Arial" w:hAnsi="Arial" w:cs="Arial"/>
          <w:sz w:val="20"/>
          <w:szCs w:val="20"/>
        </w:rPr>
        <w:tab/>
      </w:r>
      <w:r w:rsidR="00353176" w:rsidRPr="00420C9D">
        <w:rPr>
          <w:rFonts w:ascii="Arial" w:hAnsi="Arial" w:cs="Arial"/>
          <w:sz w:val="20"/>
          <w:szCs w:val="20"/>
        </w:rPr>
        <w:t>Štátna pokladnica</w:t>
      </w:r>
    </w:p>
    <w:p w14:paraId="10B36401" w14:textId="5B8A4095"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Číslo účtu:</w:t>
      </w:r>
      <w:r w:rsidRPr="00420C9D">
        <w:rPr>
          <w:rFonts w:ascii="Arial" w:hAnsi="Arial" w:cs="Arial"/>
          <w:sz w:val="20"/>
          <w:szCs w:val="20"/>
        </w:rPr>
        <w:tab/>
      </w:r>
      <w:r w:rsidR="00353176" w:rsidRPr="00420C9D">
        <w:rPr>
          <w:rFonts w:ascii="Arial" w:hAnsi="Arial" w:cs="Arial"/>
          <w:bCs/>
          <w:sz w:val="20"/>
          <w:szCs w:val="20"/>
        </w:rPr>
        <w:t>SK95 8180 0000 0070 0069 4593</w:t>
      </w:r>
    </w:p>
    <w:p w14:paraId="7553C120" w14:textId="2BF9A135" w:rsidR="00353176" w:rsidRPr="00420C9D" w:rsidRDefault="00D26F46" w:rsidP="00353176">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 xml:space="preserve">BIC </w:t>
      </w:r>
      <w:r w:rsidR="00794DE5" w:rsidRPr="00420C9D">
        <w:rPr>
          <w:rFonts w:ascii="Arial" w:hAnsi="Arial" w:cs="Arial"/>
          <w:sz w:val="20"/>
          <w:szCs w:val="20"/>
        </w:rPr>
        <w:t xml:space="preserve">SWIFT: </w:t>
      </w:r>
      <w:r w:rsidR="00794DE5" w:rsidRPr="00420C9D">
        <w:rPr>
          <w:rFonts w:ascii="Arial" w:hAnsi="Arial" w:cs="Arial"/>
          <w:sz w:val="20"/>
          <w:szCs w:val="20"/>
        </w:rPr>
        <w:tab/>
      </w:r>
      <w:bookmarkStart w:id="6" w:name="_Hlk166742161"/>
      <w:r w:rsidR="00353176" w:rsidRPr="00420C9D">
        <w:rPr>
          <w:rFonts w:ascii="Arial" w:hAnsi="Arial" w:cs="Arial"/>
          <w:sz w:val="20"/>
          <w:szCs w:val="20"/>
        </w:rPr>
        <w:t>SPSRSKBA</w:t>
      </w:r>
      <w:bookmarkEnd w:id="6"/>
    </w:p>
    <w:p w14:paraId="002E891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Kontaktná osoba:</w:t>
      </w:r>
      <w:r w:rsidRPr="00420C9D">
        <w:rPr>
          <w:rFonts w:ascii="Arial" w:hAnsi="Arial" w:cs="Arial"/>
          <w:sz w:val="20"/>
          <w:szCs w:val="20"/>
        </w:rPr>
        <w:tab/>
      </w:r>
      <w:r w:rsidR="00D26F46" w:rsidRPr="00420C9D">
        <w:rPr>
          <w:rFonts w:ascii="Arial" w:hAnsi="Arial" w:cs="Arial"/>
          <w:sz w:val="20"/>
          <w:szCs w:val="20"/>
        </w:rPr>
        <w:t>JUDr. Mária Kokindová</w:t>
      </w:r>
    </w:p>
    <w:p w14:paraId="144F010B"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Telefón:</w:t>
      </w:r>
      <w:r w:rsidRPr="00420C9D">
        <w:rPr>
          <w:rFonts w:ascii="Arial" w:hAnsi="Arial" w:cs="Arial"/>
          <w:sz w:val="20"/>
          <w:szCs w:val="20"/>
        </w:rPr>
        <w:tab/>
      </w:r>
      <w:r w:rsidRPr="00420C9D">
        <w:rPr>
          <w:rFonts w:ascii="Arial" w:eastAsia="Calibri" w:hAnsi="Arial" w:cs="Arial"/>
          <w:color w:val="000000"/>
          <w:sz w:val="20"/>
          <w:szCs w:val="20"/>
        </w:rPr>
        <w:t>+421 2</w:t>
      </w:r>
      <w:r w:rsidR="00BC6EEC" w:rsidRPr="00420C9D">
        <w:rPr>
          <w:rFonts w:ascii="Arial" w:eastAsia="Calibri" w:hAnsi="Arial" w:cs="Arial"/>
          <w:color w:val="000000"/>
          <w:sz w:val="20"/>
          <w:szCs w:val="20"/>
        </w:rPr>
        <w:t> </w:t>
      </w:r>
      <w:r w:rsidRPr="00420C9D">
        <w:rPr>
          <w:rFonts w:ascii="Arial" w:eastAsia="Calibri" w:hAnsi="Arial" w:cs="Arial"/>
          <w:color w:val="000000"/>
          <w:sz w:val="20"/>
          <w:szCs w:val="20"/>
        </w:rPr>
        <w:t>583</w:t>
      </w:r>
      <w:r w:rsidR="001A4877" w:rsidRPr="00420C9D">
        <w:rPr>
          <w:rFonts w:ascii="Arial" w:eastAsia="Calibri" w:hAnsi="Arial" w:cs="Arial"/>
          <w:color w:val="000000"/>
          <w:sz w:val="20"/>
          <w:szCs w:val="20"/>
        </w:rPr>
        <w:t xml:space="preserve">1 </w:t>
      </w:r>
      <w:r w:rsidRPr="00420C9D">
        <w:rPr>
          <w:rFonts w:ascii="Arial" w:eastAsia="Calibri" w:hAnsi="Arial" w:cs="Arial"/>
          <w:color w:val="000000"/>
          <w:sz w:val="20"/>
          <w:szCs w:val="20"/>
        </w:rPr>
        <w:t>1</w:t>
      </w:r>
      <w:r w:rsidR="004A3F9B" w:rsidRPr="00420C9D">
        <w:rPr>
          <w:rFonts w:ascii="Arial" w:eastAsia="Calibri" w:hAnsi="Arial" w:cs="Arial"/>
          <w:color w:val="000000"/>
          <w:sz w:val="20"/>
          <w:szCs w:val="20"/>
        </w:rPr>
        <w:t>12</w:t>
      </w:r>
      <w:r w:rsidR="00D26F46" w:rsidRPr="00420C9D">
        <w:rPr>
          <w:rFonts w:ascii="Arial" w:eastAsia="Calibri" w:hAnsi="Arial" w:cs="Arial"/>
          <w:color w:val="000000"/>
          <w:sz w:val="20"/>
          <w:szCs w:val="20"/>
        </w:rPr>
        <w:t>0</w:t>
      </w:r>
    </w:p>
    <w:p w14:paraId="35E7BEDE" w14:textId="77777777" w:rsidR="00794DE5" w:rsidRPr="00420C9D" w:rsidRDefault="00794DE5" w:rsidP="0095273D">
      <w:pPr>
        <w:tabs>
          <w:tab w:val="left" w:pos="3420"/>
        </w:tabs>
        <w:spacing w:after="0" w:line="240" w:lineRule="auto"/>
        <w:ind w:left="567"/>
        <w:contextualSpacing/>
        <w:jc w:val="both"/>
        <w:rPr>
          <w:rFonts w:ascii="Arial" w:hAnsi="Arial" w:cs="Arial"/>
          <w:sz w:val="20"/>
          <w:szCs w:val="20"/>
        </w:rPr>
      </w:pPr>
      <w:r w:rsidRPr="00420C9D">
        <w:rPr>
          <w:rFonts w:ascii="Arial" w:hAnsi="Arial" w:cs="Arial"/>
          <w:sz w:val="20"/>
          <w:szCs w:val="20"/>
        </w:rPr>
        <w:t>E – mail:</w:t>
      </w:r>
      <w:r w:rsidRPr="00420C9D">
        <w:rPr>
          <w:rFonts w:ascii="Arial" w:hAnsi="Arial" w:cs="Arial"/>
          <w:sz w:val="20"/>
          <w:szCs w:val="20"/>
        </w:rPr>
        <w:tab/>
      </w:r>
      <w:hyperlink r:id="rId9" w:history="1">
        <w:r w:rsidR="00BC6EEC" w:rsidRPr="00420C9D">
          <w:rPr>
            <w:rStyle w:val="Hypertextovprepojenie"/>
            <w:rFonts w:ascii="Arial" w:hAnsi="Arial" w:cs="Arial"/>
            <w:sz w:val="20"/>
            <w:szCs w:val="20"/>
            <w:u w:val="none"/>
          </w:rPr>
          <w:t>maria.kokindova@ndsas.sk</w:t>
        </w:r>
      </w:hyperlink>
      <w:r w:rsidR="004A3F9B" w:rsidRPr="00420C9D">
        <w:rPr>
          <w:rFonts w:ascii="Arial" w:hAnsi="Arial" w:cs="Arial"/>
          <w:sz w:val="20"/>
          <w:szCs w:val="20"/>
        </w:rPr>
        <w:t xml:space="preserve"> </w:t>
      </w:r>
    </w:p>
    <w:p w14:paraId="16921184" w14:textId="30968637" w:rsidR="00BC6EEC" w:rsidRDefault="00794DE5" w:rsidP="0095273D">
      <w:pPr>
        <w:tabs>
          <w:tab w:val="left" w:pos="3420"/>
        </w:tabs>
        <w:spacing w:after="0" w:line="240" w:lineRule="auto"/>
        <w:ind w:left="567"/>
        <w:contextualSpacing/>
        <w:jc w:val="both"/>
        <w:rPr>
          <w:rStyle w:val="Hypertextovprepojenie"/>
          <w:rFonts w:ascii="Arial" w:hAnsi="Arial" w:cs="Arial"/>
          <w:sz w:val="20"/>
          <w:szCs w:val="20"/>
          <w:u w:val="none"/>
        </w:rPr>
      </w:pPr>
      <w:r w:rsidRPr="00420C9D">
        <w:rPr>
          <w:rFonts w:ascii="Arial" w:hAnsi="Arial" w:cs="Arial"/>
          <w:sz w:val="20"/>
          <w:szCs w:val="20"/>
        </w:rPr>
        <w:t>Profil verejného obstarávateľa:</w:t>
      </w:r>
      <w:r w:rsidRPr="00420C9D">
        <w:rPr>
          <w:rFonts w:ascii="Arial" w:hAnsi="Arial" w:cs="Arial"/>
          <w:sz w:val="20"/>
          <w:szCs w:val="20"/>
        </w:rPr>
        <w:tab/>
      </w:r>
      <w:hyperlink r:id="rId10" w:history="1">
        <w:r w:rsidR="00BC6EEC" w:rsidRPr="00420C9D">
          <w:rPr>
            <w:rStyle w:val="Hypertextovprepojenie"/>
            <w:rFonts w:ascii="Arial" w:hAnsi="Arial" w:cs="Arial"/>
            <w:sz w:val="20"/>
            <w:szCs w:val="20"/>
            <w:u w:val="none"/>
          </w:rPr>
          <w:t>https://www.uvo.gov.sk/vyhladavanie/vyhladavanie-profilov/detail/9127</w:t>
        </w:r>
      </w:hyperlink>
    </w:p>
    <w:p w14:paraId="19A7ACCC" w14:textId="70DD5758" w:rsidR="00460587" w:rsidRDefault="00460587" w:rsidP="0095273D">
      <w:pPr>
        <w:tabs>
          <w:tab w:val="left" w:pos="3420"/>
        </w:tabs>
        <w:spacing w:after="0" w:line="240" w:lineRule="auto"/>
        <w:ind w:left="567"/>
        <w:contextualSpacing/>
        <w:jc w:val="both"/>
        <w:rPr>
          <w:rStyle w:val="Hypertextovprepojenie"/>
          <w:rFonts w:ascii="Arial" w:hAnsi="Arial" w:cs="Arial"/>
          <w:sz w:val="20"/>
          <w:szCs w:val="20"/>
          <w:u w:val="none"/>
        </w:rPr>
      </w:pPr>
    </w:p>
    <w:p w14:paraId="069EF32E" w14:textId="12CDD2C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lastRenderedPageBreak/>
        <w:t>2.</w:t>
      </w:r>
      <w:r w:rsidRPr="00420C9D">
        <w:rPr>
          <w:rFonts w:ascii="Arial" w:hAnsi="Arial" w:cs="Arial"/>
          <w:b/>
          <w:bCs/>
          <w:smallCaps/>
          <w:color w:val="FF0000"/>
          <w:sz w:val="20"/>
          <w:szCs w:val="20"/>
        </w:rPr>
        <w:tab/>
      </w:r>
      <w:r w:rsidRPr="00420C9D">
        <w:rPr>
          <w:rFonts w:ascii="Arial" w:hAnsi="Arial" w:cs="Arial"/>
          <w:b/>
          <w:bCs/>
          <w:sz w:val="20"/>
          <w:szCs w:val="20"/>
        </w:rPr>
        <w:t>Druh zákazky a postup vo verejnom obstarávaní</w:t>
      </w:r>
    </w:p>
    <w:p w14:paraId="1AE3DD3E" w14:textId="13BBFC1B"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2.1</w:t>
      </w:r>
      <w:r w:rsidRPr="00420C9D">
        <w:rPr>
          <w:rFonts w:ascii="Arial" w:hAnsi="Arial" w:cs="Arial"/>
          <w:sz w:val="20"/>
          <w:szCs w:val="20"/>
        </w:rPr>
        <w:tab/>
        <w:t>Druh zákazky</w:t>
      </w:r>
      <w:r w:rsidR="00CB2FED">
        <w:rPr>
          <w:rFonts w:ascii="Arial" w:hAnsi="Arial" w:cs="Arial"/>
          <w:sz w:val="20"/>
          <w:szCs w:val="20"/>
        </w:rPr>
        <w:t xml:space="preserve"> je </w:t>
      </w:r>
      <w:r w:rsidRPr="00420C9D">
        <w:rPr>
          <w:rFonts w:ascii="Arial" w:hAnsi="Arial" w:cs="Arial"/>
          <w:sz w:val="20"/>
          <w:szCs w:val="20"/>
        </w:rPr>
        <w:t xml:space="preserve">v súlade s § 3 ods. 3 </w:t>
      </w:r>
      <w:r w:rsidR="00353176" w:rsidRPr="00420C9D">
        <w:rPr>
          <w:rFonts w:ascii="Arial" w:hAnsi="Arial" w:cs="Arial"/>
          <w:sz w:val="20"/>
          <w:szCs w:val="20"/>
        </w:rPr>
        <w:t xml:space="preserve">písm. b) </w:t>
      </w:r>
      <w:r w:rsidRPr="00420C9D">
        <w:rPr>
          <w:rFonts w:ascii="Arial" w:hAnsi="Arial" w:cs="Arial"/>
          <w:sz w:val="20"/>
          <w:szCs w:val="20"/>
        </w:rPr>
        <w:t>zákona č. 343/2015 Z. z. o verejnom obstarávaní a o zmene a doplnení niektorých zákonov v znení neskorších predpisov (ďalej len „zákon“ alebo „zákon o verejnom obstarávaní“)</w:t>
      </w:r>
      <w:r w:rsidR="00065CA3" w:rsidRPr="00420C9D">
        <w:rPr>
          <w:rFonts w:ascii="Arial" w:hAnsi="Arial" w:cs="Arial"/>
          <w:sz w:val="20"/>
          <w:szCs w:val="20"/>
        </w:rPr>
        <w:t xml:space="preserve"> </w:t>
      </w:r>
      <w:r w:rsidRPr="00420C9D">
        <w:rPr>
          <w:rFonts w:ascii="Arial" w:hAnsi="Arial" w:cs="Arial"/>
          <w:sz w:val="20"/>
          <w:szCs w:val="20"/>
        </w:rPr>
        <w:t xml:space="preserve">zákazka na </w:t>
      </w:r>
      <w:r w:rsidR="00B14EAD" w:rsidRPr="00B14EAD">
        <w:rPr>
          <w:rFonts w:ascii="Arial" w:hAnsi="Arial" w:cs="Arial"/>
          <w:sz w:val="20"/>
          <w:szCs w:val="20"/>
        </w:rPr>
        <w:t>vypracov</w:t>
      </w:r>
      <w:r w:rsidR="00B14EAD">
        <w:rPr>
          <w:rFonts w:ascii="Arial" w:hAnsi="Arial" w:cs="Arial"/>
          <w:sz w:val="20"/>
          <w:szCs w:val="20"/>
        </w:rPr>
        <w:t xml:space="preserve">anie projektovej dokumentácie a </w:t>
      </w:r>
      <w:r w:rsidRPr="00420C9D">
        <w:rPr>
          <w:rFonts w:ascii="Arial" w:hAnsi="Arial" w:cs="Arial"/>
          <w:sz w:val="20"/>
          <w:szCs w:val="20"/>
        </w:rPr>
        <w:t>uskutočnenie stav</w:t>
      </w:r>
      <w:r w:rsidR="00B14EAD">
        <w:rPr>
          <w:rFonts w:ascii="Arial" w:hAnsi="Arial" w:cs="Arial"/>
          <w:sz w:val="20"/>
          <w:szCs w:val="20"/>
        </w:rPr>
        <w:t>by</w:t>
      </w:r>
      <w:r w:rsidRPr="00420C9D">
        <w:rPr>
          <w:rFonts w:ascii="Arial" w:hAnsi="Arial" w:cs="Arial"/>
          <w:sz w:val="20"/>
          <w:szCs w:val="20"/>
        </w:rPr>
        <w:t xml:space="preserve"> s predmetom </w:t>
      </w:r>
      <w:r w:rsidR="00BC6EEC" w:rsidRPr="00420C9D">
        <w:rPr>
          <w:rFonts w:ascii="Arial" w:hAnsi="Arial" w:cs="Arial"/>
          <w:sz w:val="20"/>
          <w:szCs w:val="20"/>
        </w:rPr>
        <w:t>podrobne vymedzeným</w:t>
      </w:r>
      <w:r w:rsidRPr="00420C9D">
        <w:rPr>
          <w:rFonts w:ascii="Arial" w:hAnsi="Arial" w:cs="Arial"/>
          <w:sz w:val="20"/>
          <w:szCs w:val="20"/>
        </w:rPr>
        <w:t xml:space="preserve"> v</w:t>
      </w:r>
      <w:r w:rsidR="00BC6EEC" w:rsidRPr="00420C9D">
        <w:rPr>
          <w:rFonts w:ascii="Arial" w:hAnsi="Arial" w:cs="Arial"/>
          <w:sz w:val="20"/>
          <w:szCs w:val="20"/>
        </w:rPr>
        <w:t> týchto súťažných podkladoch</w:t>
      </w:r>
      <w:r w:rsidRPr="00420C9D">
        <w:rPr>
          <w:rFonts w:ascii="Arial" w:hAnsi="Arial" w:cs="Arial"/>
          <w:sz w:val="20"/>
          <w:szCs w:val="20"/>
        </w:rPr>
        <w:t xml:space="preserve"> (ďalej len „</w:t>
      </w:r>
      <w:r w:rsidR="00BC6EEC" w:rsidRPr="00420C9D">
        <w:rPr>
          <w:rFonts w:ascii="Arial" w:hAnsi="Arial" w:cs="Arial"/>
          <w:sz w:val="20"/>
          <w:szCs w:val="20"/>
        </w:rPr>
        <w:t>týchto SP</w:t>
      </w:r>
      <w:r w:rsidRPr="00420C9D">
        <w:rPr>
          <w:rFonts w:ascii="Arial" w:hAnsi="Arial" w:cs="Arial"/>
          <w:sz w:val="20"/>
          <w:szCs w:val="20"/>
        </w:rPr>
        <w:t>“</w:t>
      </w:r>
      <w:r w:rsidR="00BC6EEC" w:rsidRPr="00420C9D">
        <w:rPr>
          <w:rFonts w:ascii="Arial" w:hAnsi="Arial" w:cs="Arial"/>
          <w:sz w:val="20"/>
          <w:szCs w:val="20"/>
        </w:rPr>
        <w:t xml:space="preserve"> alebo „SP“</w:t>
      </w:r>
      <w:r w:rsidRPr="00420C9D">
        <w:rPr>
          <w:rFonts w:ascii="Arial" w:hAnsi="Arial" w:cs="Arial"/>
          <w:sz w:val="20"/>
          <w:szCs w:val="20"/>
        </w:rPr>
        <w:t>).</w:t>
      </w:r>
    </w:p>
    <w:p w14:paraId="015CA352" w14:textId="77777777" w:rsidR="00A54A21" w:rsidRPr="00420C9D" w:rsidRDefault="00794DE5" w:rsidP="0095273D">
      <w:pPr>
        <w:pStyle w:val="Zarkazkladnhotextu2"/>
        <w:spacing w:after="0" w:line="240" w:lineRule="auto"/>
        <w:ind w:left="283" w:firstLine="284"/>
        <w:contextualSpacing/>
        <w:rPr>
          <w:rFonts w:ascii="Arial" w:hAnsi="Arial" w:cs="Arial"/>
          <w:sz w:val="20"/>
          <w:szCs w:val="20"/>
          <w:shd w:val="clear" w:color="auto" w:fill="FFFFFF"/>
        </w:rPr>
      </w:pPr>
      <w:r w:rsidRPr="00420C9D">
        <w:rPr>
          <w:rFonts w:ascii="Arial" w:hAnsi="Arial" w:cs="Arial"/>
          <w:sz w:val="20"/>
          <w:szCs w:val="20"/>
        </w:rPr>
        <w:t>2.2</w:t>
      </w:r>
      <w:r w:rsidR="001C21F0" w:rsidRPr="00420C9D">
        <w:rPr>
          <w:rFonts w:ascii="Arial" w:hAnsi="Arial" w:cs="Arial"/>
          <w:sz w:val="20"/>
          <w:szCs w:val="20"/>
        </w:rPr>
        <w:t xml:space="preserve"> </w:t>
      </w:r>
      <w:r w:rsidRPr="00420C9D">
        <w:rPr>
          <w:rFonts w:ascii="Arial" w:hAnsi="Arial" w:cs="Arial"/>
          <w:sz w:val="20"/>
          <w:szCs w:val="20"/>
        </w:rPr>
        <w:tab/>
        <w:t xml:space="preserve">Postup vo verejnom obstarávaní: </w:t>
      </w:r>
    </w:p>
    <w:p w14:paraId="4460CE04" w14:textId="01B90677" w:rsidR="00A54A21" w:rsidRPr="00420C9D" w:rsidRDefault="00A54A21" w:rsidP="00A54A21">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2.2.1</w:t>
      </w:r>
      <w:r w:rsidRPr="00420C9D">
        <w:rPr>
          <w:rFonts w:ascii="Arial" w:hAnsi="Arial" w:cs="Arial"/>
          <w:sz w:val="20"/>
          <w:szCs w:val="20"/>
          <w:shd w:val="clear" w:color="auto" w:fill="FFFFFF"/>
        </w:rPr>
        <w:tab/>
        <w:t xml:space="preserve">zákazka je zadávaná postupom užšej súťaže podľa § 67 </w:t>
      </w:r>
      <w:r w:rsidR="00C80489">
        <w:rPr>
          <w:rFonts w:ascii="Arial" w:hAnsi="Arial" w:cs="Arial"/>
          <w:sz w:val="20"/>
          <w:szCs w:val="20"/>
          <w:shd w:val="clear" w:color="auto" w:fill="FFFFFF"/>
        </w:rPr>
        <w:t xml:space="preserve">a nasl. </w:t>
      </w:r>
      <w:r w:rsidRPr="00420C9D">
        <w:rPr>
          <w:rFonts w:ascii="Arial" w:hAnsi="Arial" w:cs="Arial"/>
          <w:sz w:val="20"/>
          <w:szCs w:val="20"/>
          <w:shd w:val="clear" w:color="auto" w:fill="FFFFFF"/>
        </w:rPr>
        <w:t>zákona o verejnom obstarávaní.</w:t>
      </w:r>
    </w:p>
    <w:p w14:paraId="0430D942" w14:textId="64A11AC1" w:rsidR="00A54A21" w:rsidRDefault="00A54A21" w:rsidP="00371C94">
      <w:pPr>
        <w:pStyle w:val="Zarkazkladnhotextu2"/>
        <w:spacing w:after="0" w:line="240" w:lineRule="auto"/>
        <w:ind w:left="1701"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2.2.2</w:t>
      </w:r>
      <w:r w:rsidRPr="00420C9D">
        <w:rPr>
          <w:rFonts w:ascii="Arial" w:hAnsi="Arial" w:cs="Arial"/>
          <w:sz w:val="20"/>
          <w:szCs w:val="20"/>
          <w:shd w:val="clear" w:color="auto" w:fill="FFFFFF"/>
        </w:rPr>
        <w:tab/>
      </w:r>
      <w:r w:rsidR="008511DA">
        <w:rPr>
          <w:rFonts w:ascii="Arial" w:hAnsi="Arial" w:cs="Arial"/>
          <w:sz w:val="20"/>
          <w:szCs w:val="20"/>
          <w:shd w:val="clear" w:color="auto" w:fill="FFFFFF"/>
        </w:rPr>
        <w:t>u</w:t>
      </w:r>
      <w:r w:rsidRPr="00420C9D">
        <w:rPr>
          <w:rFonts w:ascii="Arial" w:hAnsi="Arial" w:cs="Arial"/>
          <w:sz w:val="20"/>
          <w:szCs w:val="20"/>
          <w:shd w:val="clear" w:color="auto" w:fill="FFFFFF"/>
        </w:rPr>
        <w:t xml:space="preserve">žšia súťaž sa delí na </w:t>
      </w:r>
      <w:r w:rsidR="003223DF">
        <w:rPr>
          <w:rFonts w:ascii="Arial" w:hAnsi="Arial" w:cs="Arial"/>
          <w:sz w:val="20"/>
          <w:szCs w:val="20"/>
          <w:shd w:val="clear" w:color="auto" w:fill="FFFFFF"/>
        </w:rPr>
        <w:t>2</w:t>
      </w:r>
      <w:r w:rsidRPr="00420C9D">
        <w:rPr>
          <w:rFonts w:ascii="Arial" w:hAnsi="Arial" w:cs="Arial"/>
          <w:sz w:val="20"/>
          <w:szCs w:val="20"/>
          <w:shd w:val="clear" w:color="auto" w:fill="FFFFFF"/>
        </w:rPr>
        <w:t xml:space="preserve"> fázy:</w:t>
      </w:r>
    </w:p>
    <w:p w14:paraId="08CF5584" w14:textId="68F2B6CE" w:rsidR="0053094E" w:rsidRDefault="00A54A21" w:rsidP="00371C94">
      <w:pPr>
        <w:pStyle w:val="Zarkazkladnhotextu2"/>
        <w:spacing w:after="0" w:line="240" w:lineRule="auto"/>
        <w:ind w:left="1985" w:hanging="284"/>
        <w:contextualSpacing/>
        <w:rPr>
          <w:rFonts w:ascii="Arial" w:hAnsi="Arial" w:cs="Arial"/>
          <w:b/>
          <w:sz w:val="20"/>
          <w:szCs w:val="20"/>
          <w:shd w:val="clear" w:color="auto" w:fill="FFFFFF"/>
        </w:rPr>
      </w:pPr>
      <w:bookmarkStart w:id="7" w:name="_Hlk170296616"/>
      <w:r w:rsidRPr="00420C9D">
        <w:rPr>
          <w:rFonts w:ascii="Arial" w:hAnsi="Arial" w:cs="Arial"/>
          <w:b/>
          <w:sz w:val="20"/>
          <w:szCs w:val="20"/>
          <w:shd w:val="clear" w:color="auto" w:fill="FFFFFF"/>
        </w:rPr>
        <w:t xml:space="preserve">1.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fáza</w:t>
      </w:r>
      <w:r w:rsidR="0053094E">
        <w:rPr>
          <w:rFonts w:ascii="Arial" w:hAnsi="Arial" w:cs="Arial"/>
          <w:b/>
          <w:sz w:val="20"/>
          <w:szCs w:val="20"/>
          <w:shd w:val="clear" w:color="auto" w:fill="FFFFFF"/>
        </w:rPr>
        <w:t xml:space="preserve">: </w:t>
      </w:r>
    </w:p>
    <w:p w14:paraId="610B7538" w14:textId="26185999" w:rsidR="00A54A21" w:rsidRDefault="003F19FE" w:rsidP="00371C94">
      <w:pPr>
        <w:pStyle w:val="Zarkazkladnhotextu2"/>
        <w:tabs>
          <w:tab w:val="left" w:pos="2410"/>
        </w:tabs>
        <w:spacing w:after="0" w:line="240" w:lineRule="auto"/>
        <w:ind w:left="2268" w:hanging="284"/>
        <w:contextualSpacing/>
        <w:rPr>
          <w:rFonts w:ascii="Arial" w:hAnsi="Arial" w:cs="Arial"/>
          <w:b/>
          <w:sz w:val="20"/>
          <w:szCs w:val="20"/>
          <w:shd w:val="clear" w:color="auto" w:fill="FFFFFF"/>
        </w:rPr>
      </w:pPr>
      <w:r>
        <w:rPr>
          <w:rFonts w:ascii="Arial" w:hAnsi="Arial" w:cs="Arial"/>
          <w:b/>
          <w:sz w:val="20"/>
          <w:szCs w:val="20"/>
          <w:shd w:val="clear" w:color="auto" w:fill="FFFFFF"/>
        </w:rPr>
        <w:t xml:space="preserve">(a)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žiadost</w:t>
      </w:r>
      <w:r w:rsidR="008511DA">
        <w:rPr>
          <w:rFonts w:ascii="Arial" w:hAnsi="Arial" w:cs="Arial"/>
          <w:b/>
          <w:sz w:val="20"/>
          <w:szCs w:val="20"/>
          <w:shd w:val="clear" w:color="auto" w:fill="FFFFFF"/>
        </w:rPr>
        <w:t>í</w:t>
      </w:r>
      <w:r w:rsidR="00A54A21" w:rsidRPr="00420C9D">
        <w:rPr>
          <w:rFonts w:ascii="Arial" w:hAnsi="Arial" w:cs="Arial"/>
          <w:b/>
          <w:sz w:val="20"/>
          <w:szCs w:val="20"/>
          <w:shd w:val="clear" w:color="auto" w:fill="FFFFFF"/>
        </w:rPr>
        <w:t xml:space="preserve"> o účasť </w:t>
      </w:r>
      <w:r w:rsidR="0053094E">
        <w:rPr>
          <w:rFonts w:ascii="Arial" w:hAnsi="Arial" w:cs="Arial"/>
          <w:b/>
          <w:sz w:val="20"/>
          <w:szCs w:val="20"/>
          <w:shd w:val="clear" w:color="auto" w:fill="FFFFFF"/>
        </w:rPr>
        <w:t xml:space="preserve">– predkladanie </w:t>
      </w:r>
      <w:r w:rsidR="00A54A21" w:rsidRPr="00420C9D">
        <w:rPr>
          <w:rFonts w:ascii="Arial" w:hAnsi="Arial" w:cs="Arial"/>
          <w:b/>
          <w:sz w:val="20"/>
          <w:szCs w:val="20"/>
          <w:shd w:val="clear" w:color="auto" w:fill="FFFFFF"/>
        </w:rPr>
        <w:t>a ich vyhodnotenie (tzv. kvalifikácia)</w:t>
      </w:r>
    </w:p>
    <w:bookmarkEnd w:id="7"/>
    <w:p w14:paraId="4A3626CF" w14:textId="09567723" w:rsidR="00074E44" w:rsidRPr="00420C9D"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t>Predkladanie žiadostí o účasť predstavuje fázu,</w:t>
      </w:r>
      <w:r w:rsidR="0053094E">
        <w:rPr>
          <w:rFonts w:ascii="Arial" w:hAnsi="Arial" w:cs="Arial"/>
          <w:sz w:val="20"/>
          <w:szCs w:val="20"/>
          <w:shd w:val="clear" w:color="auto" w:fill="FFFFFF"/>
        </w:rPr>
        <w:t xml:space="preserve"> </w:t>
      </w:r>
      <w:r w:rsidRPr="00420C9D">
        <w:rPr>
          <w:rFonts w:ascii="Arial" w:hAnsi="Arial" w:cs="Arial"/>
          <w:sz w:val="20"/>
          <w:szCs w:val="20"/>
          <w:shd w:val="clear" w:color="auto" w:fill="FFFFFF"/>
        </w:rPr>
        <w:t xml:space="preserve">v ktorej záujemcovia predkladajú doklady </w:t>
      </w:r>
      <w:r w:rsidR="004A7A2E">
        <w:rPr>
          <w:rFonts w:ascii="Arial" w:hAnsi="Arial" w:cs="Arial"/>
          <w:sz w:val="20"/>
          <w:szCs w:val="20"/>
          <w:shd w:val="clear" w:color="auto" w:fill="FFFFFF"/>
        </w:rPr>
        <w:t>podľa bodu 19.1 týchto SP.</w:t>
      </w:r>
    </w:p>
    <w:p w14:paraId="3FB61CE5" w14:textId="19F3B4B1" w:rsidR="008B3290" w:rsidRDefault="00074E44" w:rsidP="00371C94">
      <w:pPr>
        <w:pStyle w:val="Zarkazkladnhotextu2"/>
        <w:spacing w:line="240" w:lineRule="auto"/>
        <w:ind w:left="2410" w:hanging="425"/>
        <w:contextualSpacing/>
        <w:rPr>
          <w:rFonts w:ascii="Arial" w:hAnsi="Arial" w:cs="Arial"/>
          <w:sz w:val="20"/>
          <w:szCs w:val="20"/>
          <w:shd w:val="clear" w:color="auto" w:fill="FFFFFF"/>
        </w:rPr>
      </w:pPr>
      <w:r w:rsidRPr="00420C9D">
        <w:rPr>
          <w:rFonts w:ascii="Arial" w:hAnsi="Arial" w:cs="Arial"/>
          <w:sz w:val="20"/>
          <w:szCs w:val="20"/>
          <w:shd w:val="clear" w:color="auto" w:fill="FFFFFF"/>
        </w:rPr>
        <w:t>2.</w:t>
      </w:r>
      <w:r w:rsidRPr="00420C9D">
        <w:rPr>
          <w:rFonts w:ascii="Arial" w:hAnsi="Arial" w:cs="Arial"/>
          <w:sz w:val="20"/>
          <w:szCs w:val="20"/>
          <w:shd w:val="clear" w:color="auto" w:fill="FFFFFF"/>
        </w:rPr>
        <w:tab/>
        <w:t>Verejný</w:t>
      </w:r>
      <w:r w:rsidR="003223DF">
        <w:rPr>
          <w:rFonts w:ascii="Arial" w:hAnsi="Arial" w:cs="Arial"/>
          <w:sz w:val="20"/>
          <w:szCs w:val="20"/>
          <w:shd w:val="clear" w:color="auto" w:fill="FFFFFF"/>
        </w:rPr>
        <w:t xml:space="preserve"> </w:t>
      </w:r>
      <w:r w:rsidRPr="00420C9D">
        <w:rPr>
          <w:rFonts w:ascii="Arial" w:hAnsi="Arial" w:cs="Arial"/>
          <w:sz w:val="20"/>
          <w:szCs w:val="20"/>
          <w:shd w:val="clear" w:color="auto" w:fill="FFFFFF"/>
        </w:rPr>
        <w:t>obstarávateľ</w:t>
      </w:r>
      <w:r w:rsidR="0053094E">
        <w:rPr>
          <w:rFonts w:ascii="Arial" w:hAnsi="Arial" w:cs="Arial"/>
          <w:sz w:val="20"/>
          <w:szCs w:val="20"/>
          <w:shd w:val="clear" w:color="auto" w:fill="FFFFFF"/>
        </w:rPr>
        <w:t xml:space="preserve"> </w:t>
      </w:r>
      <w:r w:rsidR="008B3290">
        <w:rPr>
          <w:rFonts w:ascii="Arial" w:hAnsi="Arial" w:cs="Arial"/>
          <w:sz w:val="20"/>
          <w:szCs w:val="20"/>
          <w:shd w:val="clear" w:color="auto" w:fill="FFFFFF"/>
        </w:rPr>
        <w:t xml:space="preserve">vyhlasuje </w:t>
      </w:r>
      <w:r w:rsidRPr="00420C9D">
        <w:rPr>
          <w:rFonts w:ascii="Arial" w:hAnsi="Arial" w:cs="Arial"/>
          <w:sz w:val="20"/>
          <w:szCs w:val="20"/>
          <w:shd w:val="clear" w:color="auto" w:fill="FFFFFF"/>
        </w:rPr>
        <w:t>užšiu súťaž pre neobmedzený počet hospodárskych subjektov</w:t>
      </w:r>
      <w:r w:rsidR="0053094E">
        <w:rPr>
          <w:rFonts w:ascii="Arial" w:hAnsi="Arial" w:cs="Arial"/>
          <w:sz w:val="20"/>
          <w:szCs w:val="20"/>
          <w:shd w:val="clear" w:color="auto" w:fill="FFFFFF"/>
        </w:rPr>
        <w:t xml:space="preserve">, </w:t>
      </w:r>
      <w:r w:rsidR="008B3290" w:rsidRPr="008B3290">
        <w:rPr>
          <w:rFonts w:ascii="Arial" w:hAnsi="Arial" w:cs="Arial"/>
          <w:sz w:val="20"/>
          <w:szCs w:val="20"/>
          <w:shd w:val="clear" w:color="auto" w:fill="FFFFFF"/>
        </w:rPr>
        <w:t>t. j. ktoré môžu predložiť žiadosť o účasť.</w:t>
      </w:r>
    </w:p>
    <w:p w14:paraId="22D3FE09" w14:textId="0A2E5E3E"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3.</w:t>
      </w:r>
      <w:r>
        <w:rPr>
          <w:rFonts w:ascii="Arial" w:hAnsi="Arial" w:cs="Arial"/>
          <w:sz w:val="20"/>
          <w:szCs w:val="20"/>
          <w:shd w:val="clear" w:color="auto" w:fill="FFFFFF"/>
        </w:rPr>
        <w:tab/>
        <w:t xml:space="preserve">Záujemcovia predkladajú žiadosti o účasť v lehote na predkladanie </w:t>
      </w:r>
      <w:r w:rsidR="00E77B4E">
        <w:rPr>
          <w:rFonts w:ascii="Arial" w:hAnsi="Arial" w:cs="Arial"/>
          <w:sz w:val="20"/>
          <w:szCs w:val="20"/>
          <w:shd w:val="clear" w:color="auto" w:fill="FFFFFF"/>
        </w:rPr>
        <w:t xml:space="preserve">žiadostí o účasť </w:t>
      </w:r>
      <w:r>
        <w:rPr>
          <w:rFonts w:ascii="Arial" w:hAnsi="Arial" w:cs="Arial"/>
          <w:sz w:val="20"/>
          <w:szCs w:val="20"/>
          <w:shd w:val="clear" w:color="auto" w:fill="FFFFFF"/>
        </w:rPr>
        <w:t>uvedenej v Oznámení.</w:t>
      </w:r>
    </w:p>
    <w:p w14:paraId="13E8EF69" w14:textId="0AA28212" w:rsidR="0053094E"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4</w:t>
      </w:r>
      <w:r w:rsidR="00DE3BBA">
        <w:rPr>
          <w:rFonts w:ascii="Arial" w:hAnsi="Arial" w:cs="Arial"/>
          <w:sz w:val="20"/>
          <w:szCs w:val="20"/>
          <w:shd w:val="clear" w:color="auto" w:fill="FFFFFF"/>
        </w:rPr>
        <w:t>.</w:t>
      </w:r>
      <w:bookmarkStart w:id="8" w:name="_Hlk170295264"/>
      <w:r w:rsidR="00DE3BBA">
        <w:rPr>
          <w:rFonts w:ascii="Arial" w:hAnsi="Arial" w:cs="Arial"/>
          <w:sz w:val="20"/>
          <w:szCs w:val="20"/>
          <w:shd w:val="clear" w:color="auto" w:fill="FFFFFF"/>
        </w:rPr>
        <w:tab/>
      </w:r>
      <w:r>
        <w:rPr>
          <w:rFonts w:ascii="Arial" w:hAnsi="Arial" w:cs="Arial"/>
          <w:sz w:val="20"/>
          <w:szCs w:val="20"/>
          <w:shd w:val="clear" w:color="auto" w:fill="FFFFFF"/>
        </w:rPr>
        <w:t>Verejný obstarávanie otvorí žiadosti o účasť v lehote uvedenej v Oznámení.</w:t>
      </w:r>
    </w:p>
    <w:p w14:paraId="7FFFF80D" w14:textId="25B215A1" w:rsidR="00DE3BBA" w:rsidRDefault="0053094E" w:rsidP="00371C94">
      <w:pPr>
        <w:pStyle w:val="Zarkazkladnhotextu2"/>
        <w:spacing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r>
      <w:r w:rsidR="005C1481">
        <w:rPr>
          <w:rFonts w:ascii="Arial" w:hAnsi="Arial" w:cs="Arial"/>
          <w:sz w:val="20"/>
          <w:szCs w:val="20"/>
          <w:shd w:val="clear" w:color="auto" w:fill="FFFFFF"/>
        </w:rPr>
        <w:t>Komisia</w:t>
      </w:r>
      <w:r w:rsidR="00D1256E">
        <w:rPr>
          <w:rFonts w:ascii="Arial" w:hAnsi="Arial" w:cs="Arial"/>
          <w:sz w:val="20"/>
          <w:szCs w:val="20"/>
          <w:shd w:val="clear" w:color="auto" w:fill="FFFFFF"/>
        </w:rPr>
        <w:t xml:space="preserve"> vy</w:t>
      </w:r>
      <w:r w:rsidR="00DE3BBA">
        <w:rPr>
          <w:rFonts w:ascii="Arial" w:hAnsi="Arial" w:cs="Arial"/>
          <w:sz w:val="20"/>
          <w:szCs w:val="20"/>
          <w:shd w:val="clear" w:color="auto" w:fill="FFFFFF"/>
        </w:rPr>
        <w:t>hodnot</w:t>
      </w:r>
      <w:r w:rsidR="00D1256E">
        <w:rPr>
          <w:rFonts w:ascii="Arial" w:hAnsi="Arial" w:cs="Arial"/>
          <w:sz w:val="20"/>
          <w:szCs w:val="20"/>
          <w:shd w:val="clear" w:color="auto" w:fill="FFFFFF"/>
        </w:rPr>
        <w:t xml:space="preserve">í </w:t>
      </w:r>
      <w:r w:rsidR="00DE3BBA">
        <w:rPr>
          <w:rFonts w:ascii="Arial" w:hAnsi="Arial" w:cs="Arial"/>
          <w:sz w:val="20"/>
          <w:szCs w:val="20"/>
          <w:shd w:val="clear" w:color="auto" w:fill="FFFFFF"/>
        </w:rPr>
        <w:t>splnenia podmienok účasti podľa § 40 zákona o verejnom obstarávaní.</w:t>
      </w:r>
      <w:bookmarkEnd w:id="8"/>
    </w:p>
    <w:p w14:paraId="2BD4691C" w14:textId="0F31FB02" w:rsidR="0053094E" w:rsidRDefault="0053094E" w:rsidP="00371C94">
      <w:pPr>
        <w:pStyle w:val="Zarkazkladnhotextu2"/>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lastRenderedPageBreak/>
        <w:t>(b)</w:t>
      </w:r>
      <w:r w:rsidRPr="00CA5802">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Pr="00BE6B5E">
        <w:rPr>
          <w:rFonts w:ascii="Arial" w:hAnsi="Arial" w:cs="Arial"/>
          <w:b/>
          <w:sz w:val="20"/>
          <w:szCs w:val="20"/>
          <w:shd w:val="clear" w:color="auto" w:fill="FFFFFF"/>
        </w:rPr>
        <w:t xml:space="preserve">vyhodnotenie </w:t>
      </w:r>
      <w:r w:rsidR="00BE6B5E" w:rsidRPr="00BE6B5E">
        <w:rPr>
          <w:rFonts w:ascii="Arial" w:hAnsi="Arial" w:cs="Arial"/>
          <w:b/>
          <w:sz w:val="20"/>
          <w:szCs w:val="20"/>
          <w:shd w:val="clear" w:color="auto" w:fill="FFFFFF"/>
        </w:rPr>
        <w:t>pravidiel na obmedzenie počtu záujemcov</w:t>
      </w:r>
      <w:r w:rsidRPr="00BE6B5E">
        <w:rPr>
          <w:rFonts w:ascii="Arial" w:hAnsi="Arial" w:cs="Arial"/>
          <w:b/>
          <w:sz w:val="20"/>
          <w:szCs w:val="20"/>
          <w:shd w:val="clear" w:color="auto" w:fill="FFFFFF"/>
        </w:rPr>
        <w:t xml:space="preserve"> podľa</w:t>
      </w:r>
      <w:r>
        <w:rPr>
          <w:rFonts w:ascii="Arial" w:hAnsi="Arial" w:cs="Arial"/>
          <w:b/>
          <w:sz w:val="20"/>
          <w:szCs w:val="20"/>
          <w:shd w:val="clear" w:color="auto" w:fill="FFFFFF"/>
        </w:rPr>
        <w:t xml:space="preserve"> Prílohy B11 Časť B Zväzok 1 týchto SP (uplatňuje sa len </w:t>
      </w:r>
      <w:r w:rsidRPr="0053094E">
        <w:rPr>
          <w:rFonts w:ascii="Arial" w:hAnsi="Arial" w:cs="Arial"/>
          <w:b/>
          <w:sz w:val="20"/>
          <w:szCs w:val="20"/>
          <w:shd w:val="clear" w:color="auto" w:fill="FFFFFF"/>
        </w:rPr>
        <w:t>ak podmienky účasti splní vyšší počet záujemcov ako 5</w:t>
      </w:r>
      <w:r>
        <w:rPr>
          <w:rFonts w:ascii="Arial" w:hAnsi="Arial" w:cs="Arial"/>
          <w:b/>
          <w:sz w:val="20"/>
          <w:szCs w:val="20"/>
          <w:shd w:val="clear" w:color="auto" w:fill="FFFFFF"/>
        </w:rPr>
        <w:t>)</w:t>
      </w:r>
    </w:p>
    <w:p w14:paraId="1DA8CDD4" w14:textId="4CE24F48" w:rsidR="00152F78" w:rsidRDefault="0053094E" w:rsidP="00371C94">
      <w:pPr>
        <w:pStyle w:val="Zarkazkladnhotextu2"/>
        <w:spacing w:after="0" w:line="240" w:lineRule="auto"/>
        <w:ind w:left="2410" w:hanging="425"/>
        <w:contextualSpacing/>
        <w:rPr>
          <w:rFonts w:ascii="Arial" w:hAnsi="Arial" w:cs="Arial"/>
          <w:sz w:val="20"/>
          <w:szCs w:val="20"/>
          <w:shd w:val="clear" w:color="auto" w:fill="FFFFFF"/>
        </w:rPr>
      </w:pPr>
      <w:r w:rsidRPr="00BE6B5E">
        <w:rPr>
          <w:rFonts w:ascii="Arial" w:hAnsi="Arial" w:cs="Arial"/>
          <w:sz w:val="20"/>
          <w:szCs w:val="20"/>
          <w:shd w:val="clear" w:color="auto" w:fill="FFFFFF"/>
        </w:rPr>
        <w:t>6</w:t>
      </w:r>
      <w:r w:rsidR="00CA5802" w:rsidRPr="00BE6B5E">
        <w:rPr>
          <w:rFonts w:ascii="Arial" w:hAnsi="Arial" w:cs="Arial"/>
          <w:sz w:val="20"/>
          <w:szCs w:val="20"/>
          <w:shd w:val="clear" w:color="auto" w:fill="FFFFFF"/>
        </w:rPr>
        <w:t>.</w:t>
      </w:r>
      <w:r w:rsidR="00CA5802" w:rsidRPr="00BE6B5E">
        <w:rPr>
          <w:rFonts w:ascii="Arial" w:hAnsi="Arial" w:cs="Arial"/>
          <w:sz w:val="20"/>
          <w:szCs w:val="20"/>
          <w:shd w:val="clear" w:color="auto" w:fill="FFFFFF"/>
        </w:rPr>
        <w:tab/>
      </w:r>
      <w:r w:rsidR="00152F78" w:rsidRPr="00BE6B5E">
        <w:rPr>
          <w:rFonts w:ascii="Arial" w:hAnsi="Arial" w:cs="Arial"/>
          <w:sz w:val="20"/>
          <w:szCs w:val="20"/>
          <w:shd w:val="clear" w:color="auto" w:fill="FFFFFF"/>
        </w:rPr>
        <w:t xml:space="preserve">Verejný obstarávateľ vyhodnotí </w:t>
      </w:r>
      <w:r w:rsidR="00BE6B5E" w:rsidRPr="00BE6B5E">
        <w:rPr>
          <w:rFonts w:ascii="Arial" w:hAnsi="Arial" w:cs="Arial"/>
          <w:sz w:val="20"/>
          <w:szCs w:val="20"/>
          <w:shd w:val="clear" w:color="auto" w:fill="FFFFFF"/>
        </w:rPr>
        <w:t>pravidlá na obmedzenie počtu záujemcov</w:t>
      </w:r>
      <w:r>
        <w:rPr>
          <w:rFonts w:ascii="Arial" w:hAnsi="Arial" w:cs="Arial"/>
          <w:sz w:val="20"/>
          <w:szCs w:val="20"/>
          <w:shd w:val="clear" w:color="auto" w:fill="FFFFFF"/>
        </w:rPr>
        <w:t xml:space="preserve"> podľa</w:t>
      </w:r>
      <w:r w:rsidR="00152F78" w:rsidRPr="00152F78">
        <w:rPr>
          <w:rFonts w:ascii="Arial" w:hAnsi="Arial" w:cs="Arial"/>
          <w:sz w:val="20"/>
          <w:szCs w:val="20"/>
          <w:shd w:val="clear" w:color="auto" w:fill="FFFFFF"/>
        </w:rPr>
        <w:t> Príloh</w:t>
      </w:r>
      <w:r>
        <w:rPr>
          <w:rFonts w:ascii="Arial" w:hAnsi="Arial" w:cs="Arial"/>
          <w:sz w:val="20"/>
          <w:szCs w:val="20"/>
          <w:shd w:val="clear" w:color="auto" w:fill="FFFFFF"/>
        </w:rPr>
        <w:t>y</w:t>
      </w:r>
      <w:r w:rsidR="00152F78" w:rsidRPr="00152F78">
        <w:rPr>
          <w:rFonts w:ascii="Arial" w:hAnsi="Arial" w:cs="Arial"/>
          <w:sz w:val="20"/>
          <w:szCs w:val="20"/>
          <w:shd w:val="clear" w:color="auto" w:fill="FFFFFF"/>
        </w:rPr>
        <w:t xml:space="preserve"> B11 Časť B Zväzok 1 týchto SP</w:t>
      </w:r>
      <w:r w:rsidR="00BE6B5E">
        <w:rPr>
          <w:rFonts w:ascii="Arial" w:hAnsi="Arial" w:cs="Arial"/>
          <w:sz w:val="20"/>
          <w:szCs w:val="20"/>
          <w:shd w:val="clear" w:color="auto" w:fill="FFFFFF"/>
        </w:rPr>
        <w:t xml:space="preserve"> len u </w:t>
      </w:r>
      <w:r w:rsidR="00491898">
        <w:rPr>
          <w:rFonts w:ascii="Arial" w:hAnsi="Arial" w:cs="Arial"/>
          <w:sz w:val="20"/>
          <w:szCs w:val="20"/>
          <w:shd w:val="clear" w:color="auto" w:fill="FFFFFF"/>
        </w:rPr>
        <w:t>záujemcov</w:t>
      </w:r>
      <w:r w:rsidR="00BE6B5E">
        <w:rPr>
          <w:rFonts w:ascii="Arial" w:hAnsi="Arial" w:cs="Arial"/>
          <w:sz w:val="20"/>
          <w:szCs w:val="20"/>
          <w:shd w:val="clear" w:color="auto" w:fill="FFFFFF"/>
        </w:rPr>
        <w:t>, ktorí splnili podmienky účasti.</w:t>
      </w:r>
    </w:p>
    <w:p w14:paraId="4090459B" w14:textId="77777777" w:rsidR="004A74E0" w:rsidRDefault="00BE6B5E"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7</w:t>
      </w:r>
      <w:r w:rsidR="00152F78">
        <w:rPr>
          <w:rFonts w:ascii="Arial" w:hAnsi="Arial" w:cs="Arial"/>
          <w:sz w:val="20"/>
          <w:szCs w:val="20"/>
          <w:shd w:val="clear" w:color="auto" w:fill="FFFFFF"/>
        </w:rPr>
        <w:t>.</w:t>
      </w:r>
      <w:r w:rsidR="00152F78">
        <w:rPr>
          <w:rFonts w:ascii="Arial" w:hAnsi="Arial" w:cs="Arial"/>
          <w:sz w:val="20"/>
          <w:szCs w:val="20"/>
          <w:shd w:val="clear" w:color="auto" w:fill="FFFFFF"/>
        </w:rPr>
        <w:tab/>
      </w:r>
      <w:r w:rsidR="00CA5802">
        <w:rPr>
          <w:rFonts w:ascii="Arial" w:hAnsi="Arial" w:cs="Arial"/>
          <w:sz w:val="20"/>
          <w:szCs w:val="20"/>
          <w:shd w:val="clear" w:color="auto" w:fill="FFFFFF"/>
        </w:rPr>
        <w:t>Verejný obstarávateľ obmedzí počet záujemcov, ktorých vyzve na predloženie ponuky na maximálny počet 5.</w:t>
      </w:r>
    </w:p>
    <w:p w14:paraId="43565B59" w14:textId="3AE254A8" w:rsidR="00CA5802" w:rsidRDefault="005C1481" w:rsidP="00371C94">
      <w:pPr>
        <w:pStyle w:val="Zarkazkladnhotextu2"/>
        <w:spacing w:after="0" w:line="240" w:lineRule="auto"/>
        <w:ind w:left="2410" w:hanging="425"/>
        <w:contextualSpacing/>
        <w:rPr>
          <w:rFonts w:ascii="Arial" w:hAnsi="Arial" w:cs="Arial"/>
          <w:sz w:val="20"/>
          <w:szCs w:val="20"/>
          <w:shd w:val="clear" w:color="auto" w:fill="FFFFFF"/>
        </w:rPr>
      </w:pPr>
      <w:r>
        <w:rPr>
          <w:rFonts w:ascii="Arial" w:hAnsi="Arial" w:cs="Arial"/>
          <w:sz w:val="20"/>
          <w:szCs w:val="20"/>
          <w:shd w:val="clear" w:color="auto" w:fill="FFFFFF"/>
        </w:rPr>
        <w:t>8</w:t>
      </w:r>
      <w:r w:rsidR="004A74E0">
        <w:rPr>
          <w:rFonts w:ascii="Arial" w:hAnsi="Arial" w:cs="Arial"/>
          <w:sz w:val="20"/>
          <w:szCs w:val="20"/>
          <w:shd w:val="clear" w:color="auto" w:fill="FFFFFF"/>
        </w:rPr>
        <w:t>.</w:t>
      </w:r>
      <w:r w:rsidR="004A74E0">
        <w:rPr>
          <w:rFonts w:ascii="Arial" w:hAnsi="Arial" w:cs="Arial"/>
          <w:sz w:val="20"/>
          <w:szCs w:val="20"/>
          <w:shd w:val="clear" w:color="auto" w:fill="FFFFFF"/>
        </w:rPr>
        <w:tab/>
      </w:r>
      <w:bookmarkStart w:id="9" w:name="_Hlk170293967"/>
      <w:r w:rsidR="00CA5802">
        <w:rPr>
          <w:rFonts w:ascii="Arial" w:hAnsi="Arial" w:cs="Arial"/>
          <w:sz w:val="20"/>
          <w:szCs w:val="20"/>
          <w:shd w:val="clear" w:color="auto" w:fill="FFFFFF"/>
        </w:rPr>
        <w:t xml:space="preserve">Verejný obstarávateľ zašle Informáciu o výsledku vyhodnotenia žiadosti o účasť všetkým </w:t>
      </w:r>
      <w:r w:rsidR="004A74E0">
        <w:rPr>
          <w:rFonts w:ascii="Arial" w:hAnsi="Arial" w:cs="Arial"/>
          <w:sz w:val="20"/>
          <w:szCs w:val="20"/>
          <w:shd w:val="clear" w:color="auto" w:fill="FFFFFF"/>
        </w:rPr>
        <w:t>záujemcov</w:t>
      </w:r>
      <w:r w:rsidR="00CA5802">
        <w:rPr>
          <w:rFonts w:ascii="Arial" w:hAnsi="Arial" w:cs="Arial"/>
          <w:sz w:val="20"/>
          <w:szCs w:val="20"/>
          <w:shd w:val="clear" w:color="auto" w:fill="FFFFFF"/>
        </w:rPr>
        <w:t xml:space="preserve"> s uvedením či sú/nie sú </w:t>
      </w:r>
      <w:bookmarkEnd w:id="9"/>
      <w:r w:rsidR="00CA5802">
        <w:rPr>
          <w:rFonts w:ascii="Arial" w:hAnsi="Arial" w:cs="Arial"/>
          <w:sz w:val="20"/>
          <w:szCs w:val="20"/>
          <w:shd w:val="clear" w:color="auto" w:fill="FFFFFF"/>
        </w:rPr>
        <w:t xml:space="preserve">zaradení do </w:t>
      </w:r>
      <w:r>
        <w:rPr>
          <w:rFonts w:ascii="Arial" w:hAnsi="Arial" w:cs="Arial"/>
          <w:sz w:val="20"/>
          <w:szCs w:val="20"/>
          <w:shd w:val="clear" w:color="auto" w:fill="FFFFFF"/>
        </w:rPr>
        <w:t>2</w:t>
      </w:r>
      <w:r w:rsidR="00CA5802">
        <w:rPr>
          <w:rFonts w:ascii="Arial" w:hAnsi="Arial" w:cs="Arial"/>
          <w:sz w:val="20"/>
          <w:szCs w:val="20"/>
          <w:shd w:val="clear" w:color="auto" w:fill="FFFFFF"/>
        </w:rPr>
        <w:t>. fázy.</w:t>
      </w:r>
    </w:p>
    <w:p w14:paraId="2BA0E740" w14:textId="56D45498" w:rsidR="00084D43" w:rsidRDefault="00084D43" w:rsidP="00371C94">
      <w:pPr>
        <w:pStyle w:val="Zarkazkladnhotextu2"/>
        <w:spacing w:line="240" w:lineRule="auto"/>
        <w:ind w:left="2410" w:hanging="425"/>
        <w:contextualSpacing/>
        <w:rPr>
          <w:rFonts w:ascii="Arial" w:hAnsi="Arial" w:cs="Arial"/>
          <w:sz w:val="20"/>
          <w:szCs w:val="20"/>
          <w:shd w:val="clear" w:color="auto" w:fill="FFFFFF"/>
        </w:rPr>
      </w:pPr>
    </w:p>
    <w:p w14:paraId="657931DC" w14:textId="67FFE6B3" w:rsidR="00A54A21" w:rsidRDefault="0053094E" w:rsidP="00371C94">
      <w:pPr>
        <w:pStyle w:val="Zarkazkladnhotextu2"/>
        <w:spacing w:after="0" w:line="240" w:lineRule="auto"/>
        <w:ind w:left="1985" w:hanging="284"/>
        <w:contextualSpacing/>
        <w:rPr>
          <w:rFonts w:ascii="Arial" w:hAnsi="Arial" w:cs="Arial"/>
          <w:b/>
          <w:sz w:val="20"/>
          <w:szCs w:val="20"/>
          <w:shd w:val="clear" w:color="auto" w:fill="FFFFFF"/>
        </w:rPr>
      </w:pPr>
      <w:bookmarkStart w:id="10" w:name="_Hlk170296674"/>
      <w:r>
        <w:rPr>
          <w:rFonts w:ascii="Arial" w:hAnsi="Arial" w:cs="Arial"/>
          <w:b/>
          <w:sz w:val="20"/>
          <w:szCs w:val="20"/>
          <w:shd w:val="clear" w:color="auto" w:fill="FFFFFF"/>
        </w:rPr>
        <w:t>2</w:t>
      </w:r>
      <w:r w:rsidR="00A54A21" w:rsidRPr="00420C9D">
        <w:rPr>
          <w:rFonts w:ascii="Arial" w:hAnsi="Arial" w:cs="Arial"/>
          <w:b/>
          <w:sz w:val="20"/>
          <w:szCs w:val="20"/>
          <w:shd w:val="clear" w:color="auto" w:fill="FFFFFF"/>
        </w:rPr>
        <w:t xml:space="preserve">. </w:t>
      </w:r>
      <w:r w:rsidR="003223DF">
        <w:rPr>
          <w:rFonts w:ascii="Arial" w:hAnsi="Arial" w:cs="Arial"/>
          <w:b/>
          <w:sz w:val="20"/>
          <w:szCs w:val="20"/>
          <w:shd w:val="clear" w:color="auto" w:fill="FFFFFF"/>
        </w:rPr>
        <w:tab/>
      </w:r>
      <w:r w:rsidR="00A54A21" w:rsidRPr="00420C9D">
        <w:rPr>
          <w:rFonts w:ascii="Arial" w:hAnsi="Arial" w:cs="Arial"/>
          <w:b/>
          <w:sz w:val="20"/>
          <w:szCs w:val="20"/>
          <w:shd w:val="clear" w:color="auto" w:fill="FFFFFF"/>
        </w:rPr>
        <w:t>fáza</w:t>
      </w:r>
      <w:r>
        <w:rPr>
          <w:rFonts w:ascii="Arial" w:hAnsi="Arial" w:cs="Arial"/>
          <w:b/>
          <w:sz w:val="20"/>
          <w:szCs w:val="20"/>
          <w:shd w:val="clear" w:color="auto" w:fill="FFFFFF"/>
        </w:rPr>
        <w:t>:</w:t>
      </w:r>
    </w:p>
    <w:p w14:paraId="67AC51CE" w14:textId="43D58A19" w:rsidR="0053094E" w:rsidRDefault="0053094E" w:rsidP="00371C94">
      <w:pPr>
        <w:pStyle w:val="Zarkazkladnhotextu2"/>
        <w:tabs>
          <w:tab w:val="left" w:pos="1985"/>
        </w:tabs>
        <w:spacing w:after="0" w:line="240" w:lineRule="auto"/>
        <w:ind w:left="2410" w:hanging="425"/>
        <w:contextualSpacing/>
        <w:rPr>
          <w:rFonts w:ascii="Arial" w:hAnsi="Arial" w:cs="Arial"/>
          <w:b/>
          <w:sz w:val="20"/>
          <w:szCs w:val="20"/>
          <w:shd w:val="clear" w:color="auto" w:fill="FFFFFF"/>
        </w:rPr>
      </w:pPr>
      <w:r>
        <w:rPr>
          <w:rFonts w:ascii="Arial" w:hAnsi="Arial" w:cs="Arial"/>
          <w:b/>
          <w:sz w:val="20"/>
          <w:szCs w:val="20"/>
          <w:shd w:val="clear" w:color="auto" w:fill="FFFFFF"/>
        </w:rPr>
        <w:t xml:space="preserve">(c) </w:t>
      </w:r>
      <w:r w:rsidR="003223DF">
        <w:rPr>
          <w:rFonts w:ascii="Arial" w:hAnsi="Arial" w:cs="Arial"/>
          <w:b/>
          <w:sz w:val="20"/>
          <w:szCs w:val="20"/>
          <w:shd w:val="clear" w:color="auto" w:fill="FFFFFF"/>
        </w:rPr>
        <w:tab/>
      </w:r>
      <w:r w:rsidRPr="00420C9D">
        <w:rPr>
          <w:rFonts w:ascii="Arial" w:hAnsi="Arial" w:cs="Arial"/>
          <w:b/>
          <w:sz w:val="20"/>
          <w:szCs w:val="20"/>
          <w:shd w:val="clear" w:color="auto" w:fill="FFFFFF"/>
        </w:rPr>
        <w:t>pon</w:t>
      </w:r>
      <w:r>
        <w:rPr>
          <w:rFonts w:ascii="Arial" w:hAnsi="Arial" w:cs="Arial"/>
          <w:b/>
          <w:sz w:val="20"/>
          <w:szCs w:val="20"/>
          <w:shd w:val="clear" w:color="auto" w:fill="FFFFFF"/>
        </w:rPr>
        <w:t>uky</w:t>
      </w:r>
      <w:r w:rsidRPr="00420C9D">
        <w:rPr>
          <w:rFonts w:ascii="Arial" w:hAnsi="Arial" w:cs="Arial"/>
          <w:b/>
          <w:sz w:val="20"/>
          <w:szCs w:val="20"/>
          <w:shd w:val="clear" w:color="auto" w:fill="FFFFFF"/>
        </w:rPr>
        <w:t xml:space="preserve"> </w:t>
      </w:r>
      <w:r>
        <w:rPr>
          <w:rFonts w:ascii="Arial" w:hAnsi="Arial" w:cs="Arial"/>
          <w:b/>
          <w:sz w:val="20"/>
          <w:szCs w:val="20"/>
          <w:shd w:val="clear" w:color="auto" w:fill="FFFFFF"/>
        </w:rPr>
        <w:t xml:space="preserve">- predkladanie </w:t>
      </w:r>
      <w:r w:rsidRPr="00420C9D">
        <w:rPr>
          <w:rFonts w:ascii="Arial" w:hAnsi="Arial" w:cs="Arial"/>
          <w:b/>
          <w:sz w:val="20"/>
          <w:szCs w:val="20"/>
          <w:shd w:val="clear" w:color="auto" w:fill="FFFFFF"/>
        </w:rPr>
        <w:t>a ich vyhodnotenie</w:t>
      </w:r>
    </w:p>
    <w:bookmarkEnd w:id="10"/>
    <w:p w14:paraId="38F052C1" w14:textId="25BF435F" w:rsidR="00DE3BBA" w:rsidRDefault="00074E44" w:rsidP="00371C94">
      <w:pPr>
        <w:pStyle w:val="Zarkazkladnhotextu2"/>
        <w:spacing w:after="0" w:line="240" w:lineRule="auto"/>
        <w:ind w:left="2552" w:hanging="567"/>
        <w:contextualSpacing/>
        <w:rPr>
          <w:rFonts w:ascii="Arial" w:hAnsi="Arial" w:cs="Arial"/>
          <w:sz w:val="20"/>
          <w:szCs w:val="20"/>
          <w:shd w:val="clear" w:color="auto" w:fill="FFFFFF"/>
        </w:rPr>
      </w:pPr>
      <w:r w:rsidRPr="00420C9D">
        <w:rPr>
          <w:rFonts w:ascii="Arial" w:hAnsi="Arial" w:cs="Arial"/>
          <w:sz w:val="20"/>
          <w:szCs w:val="20"/>
          <w:shd w:val="clear" w:color="auto" w:fill="FFFFFF"/>
        </w:rPr>
        <w:t>1.</w:t>
      </w:r>
      <w:r w:rsidRPr="00420C9D">
        <w:rPr>
          <w:rFonts w:ascii="Arial" w:hAnsi="Arial" w:cs="Arial"/>
          <w:sz w:val="20"/>
          <w:szCs w:val="20"/>
          <w:shd w:val="clear" w:color="auto" w:fill="FFFFFF"/>
        </w:rPr>
        <w:tab/>
      </w:r>
      <w:r w:rsidR="00DE3BBA" w:rsidRPr="00DE3BBA">
        <w:rPr>
          <w:rFonts w:ascii="Arial" w:hAnsi="Arial" w:cs="Arial"/>
          <w:sz w:val="20"/>
          <w:szCs w:val="20"/>
          <w:shd w:val="clear" w:color="auto" w:fill="FFFFFF"/>
        </w:rPr>
        <w:t xml:space="preserve">V súlade s § 68 ods. 1 zákona o verejnom obstarávaní </w:t>
      </w:r>
      <w:r w:rsidR="008B3290">
        <w:rPr>
          <w:rFonts w:ascii="Arial" w:hAnsi="Arial" w:cs="Arial"/>
          <w:sz w:val="20"/>
          <w:szCs w:val="20"/>
          <w:shd w:val="clear" w:color="auto" w:fill="FFFFFF"/>
        </w:rPr>
        <w:t>V</w:t>
      </w:r>
      <w:r w:rsidR="00DE3BBA" w:rsidRPr="00DE3BBA">
        <w:rPr>
          <w:rFonts w:ascii="Arial" w:hAnsi="Arial" w:cs="Arial"/>
          <w:sz w:val="20"/>
          <w:szCs w:val="20"/>
          <w:shd w:val="clear" w:color="auto" w:fill="FFFFFF"/>
        </w:rPr>
        <w:t>ýzvu na predkladanie ponúk verejný obstarávateľ pošle len vybraným záujemcom, ktorí spĺňajú podmienky účasti</w:t>
      </w:r>
      <w:r w:rsidR="007B09B2">
        <w:rPr>
          <w:rFonts w:ascii="Arial" w:hAnsi="Arial" w:cs="Arial"/>
          <w:sz w:val="20"/>
          <w:szCs w:val="20"/>
          <w:shd w:val="clear" w:color="auto" w:fill="FFFFFF"/>
        </w:rPr>
        <w:t xml:space="preserve"> a ak sa uplatňuje</w:t>
      </w:r>
      <w:r w:rsidR="00F93EDA">
        <w:rPr>
          <w:rFonts w:ascii="Arial" w:hAnsi="Arial" w:cs="Arial"/>
          <w:sz w:val="20"/>
          <w:szCs w:val="20"/>
          <w:shd w:val="clear" w:color="auto" w:fill="FFFFFF"/>
        </w:rPr>
        <w:t xml:space="preserve"> boli vybraní na základe </w:t>
      </w:r>
      <w:r w:rsidR="00F93EDA" w:rsidRPr="00F93EDA">
        <w:rPr>
          <w:rFonts w:ascii="Arial" w:hAnsi="Arial" w:cs="Arial"/>
          <w:sz w:val="20"/>
          <w:szCs w:val="20"/>
          <w:shd w:val="clear" w:color="auto" w:fill="FFFFFF"/>
        </w:rPr>
        <w:t>vyhodnotenie pravidiel na obmedzenie počtu záujemcov</w:t>
      </w:r>
      <w:r w:rsidR="007B09B2">
        <w:rPr>
          <w:rFonts w:ascii="Arial" w:hAnsi="Arial" w:cs="Arial"/>
          <w:sz w:val="20"/>
          <w:szCs w:val="20"/>
          <w:shd w:val="clear" w:color="auto" w:fill="FFFFFF"/>
        </w:rPr>
        <w:t xml:space="preserve"> </w:t>
      </w:r>
      <w:r w:rsidR="00F93EDA">
        <w:rPr>
          <w:rFonts w:ascii="Arial" w:hAnsi="Arial" w:cs="Arial"/>
          <w:sz w:val="20"/>
          <w:szCs w:val="20"/>
          <w:shd w:val="clear" w:color="auto" w:fill="FFFFFF"/>
        </w:rPr>
        <w:t xml:space="preserve">a </w:t>
      </w:r>
      <w:r w:rsidR="007B09B2">
        <w:rPr>
          <w:rFonts w:ascii="Arial" w:hAnsi="Arial" w:cs="Arial"/>
          <w:sz w:val="20"/>
          <w:szCs w:val="20"/>
          <w:shd w:val="clear" w:color="auto" w:fill="FFFFFF"/>
        </w:rPr>
        <w:t xml:space="preserve">boli zaradení do </w:t>
      </w:r>
      <w:r w:rsidR="005C1481">
        <w:rPr>
          <w:rFonts w:ascii="Arial" w:hAnsi="Arial" w:cs="Arial"/>
          <w:sz w:val="20"/>
          <w:szCs w:val="20"/>
          <w:shd w:val="clear" w:color="auto" w:fill="FFFFFF"/>
        </w:rPr>
        <w:t>2</w:t>
      </w:r>
      <w:r w:rsidR="007B09B2">
        <w:rPr>
          <w:rFonts w:ascii="Arial" w:hAnsi="Arial" w:cs="Arial"/>
          <w:sz w:val="20"/>
          <w:szCs w:val="20"/>
          <w:shd w:val="clear" w:color="auto" w:fill="FFFFFF"/>
        </w:rPr>
        <w:t xml:space="preserve">. fázy na základe vyhodnotenia </w:t>
      </w:r>
      <w:r w:rsidR="005C1481">
        <w:rPr>
          <w:rFonts w:ascii="Arial" w:hAnsi="Arial" w:cs="Arial"/>
          <w:sz w:val="20"/>
          <w:szCs w:val="20"/>
          <w:shd w:val="clear" w:color="auto" w:fill="FFFFFF"/>
        </w:rPr>
        <w:t>1</w:t>
      </w:r>
      <w:r w:rsidR="007B09B2">
        <w:rPr>
          <w:rFonts w:ascii="Arial" w:hAnsi="Arial" w:cs="Arial"/>
          <w:sz w:val="20"/>
          <w:szCs w:val="20"/>
          <w:shd w:val="clear" w:color="auto" w:fill="FFFFFF"/>
        </w:rPr>
        <w:t>. fázy.</w:t>
      </w:r>
    </w:p>
    <w:p w14:paraId="48301FE6" w14:textId="77777777" w:rsidR="00371C94" w:rsidRDefault="00371C94" w:rsidP="00371C94">
      <w:pPr>
        <w:pStyle w:val="Zarkazkladnhotextu2"/>
        <w:spacing w:after="0" w:line="240" w:lineRule="auto"/>
        <w:ind w:left="2552" w:hanging="567"/>
        <w:contextualSpacing/>
        <w:rPr>
          <w:rFonts w:ascii="Arial" w:hAnsi="Arial" w:cs="Arial"/>
          <w:sz w:val="20"/>
          <w:szCs w:val="20"/>
          <w:shd w:val="clear" w:color="auto" w:fill="FFFFFF"/>
        </w:rPr>
      </w:pPr>
    </w:p>
    <w:p w14:paraId="7A537906" w14:textId="10FF4965" w:rsidR="00DE3BBA" w:rsidRDefault="003F19FE"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lastRenderedPageBreak/>
        <w:t>2.</w:t>
      </w:r>
      <w:r>
        <w:rPr>
          <w:rFonts w:ascii="Arial" w:hAnsi="Arial" w:cs="Arial"/>
          <w:sz w:val="20"/>
          <w:szCs w:val="20"/>
          <w:shd w:val="clear" w:color="auto" w:fill="FFFFFF"/>
        </w:rPr>
        <w:tab/>
      </w:r>
      <w:r w:rsidR="00DE3BBA" w:rsidRPr="008511DA">
        <w:rPr>
          <w:rFonts w:ascii="Arial" w:hAnsi="Arial" w:cs="Arial"/>
          <w:sz w:val="20"/>
          <w:szCs w:val="20"/>
          <w:shd w:val="clear" w:color="auto" w:fill="FFFFFF"/>
        </w:rPr>
        <w:t xml:space="preserve">Verený obstarávateľ môže do </w:t>
      </w:r>
      <w:r w:rsidR="005C1481">
        <w:rPr>
          <w:rFonts w:ascii="Arial" w:hAnsi="Arial" w:cs="Arial"/>
          <w:sz w:val="20"/>
          <w:szCs w:val="20"/>
          <w:shd w:val="clear" w:color="auto" w:fill="FFFFFF"/>
        </w:rPr>
        <w:t>2</w:t>
      </w:r>
      <w:r w:rsidR="00DE3BBA">
        <w:rPr>
          <w:rFonts w:ascii="Arial" w:hAnsi="Arial" w:cs="Arial"/>
          <w:sz w:val="20"/>
          <w:szCs w:val="20"/>
          <w:shd w:val="clear" w:color="auto" w:fill="FFFFFF"/>
        </w:rPr>
        <w:t xml:space="preserve">. </w:t>
      </w:r>
      <w:r w:rsidR="00DE3BBA" w:rsidRPr="008511DA">
        <w:rPr>
          <w:rFonts w:ascii="Arial" w:hAnsi="Arial" w:cs="Arial"/>
          <w:sz w:val="20"/>
          <w:szCs w:val="20"/>
          <w:shd w:val="clear" w:color="auto" w:fill="FFFFFF"/>
        </w:rPr>
        <w:t xml:space="preserve">fázy verejného obstarávania </w:t>
      </w:r>
      <w:r w:rsidR="00650B20">
        <w:rPr>
          <w:rFonts w:ascii="Arial" w:hAnsi="Arial" w:cs="Arial"/>
          <w:sz w:val="20"/>
          <w:szCs w:val="20"/>
          <w:shd w:val="clear" w:color="auto" w:fill="FFFFFF"/>
        </w:rPr>
        <w:t>vyzvať</w:t>
      </w:r>
      <w:r w:rsidR="00DE3BBA" w:rsidRPr="008511DA">
        <w:rPr>
          <w:rFonts w:ascii="Arial" w:hAnsi="Arial" w:cs="Arial"/>
          <w:sz w:val="20"/>
          <w:szCs w:val="20"/>
          <w:shd w:val="clear" w:color="auto" w:fill="FFFFFF"/>
        </w:rPr>
        <w:t xml:space="preserve"> aj </w:t>
      </w:r>
      <w:r w:rsidR="00650B20">
        <w:rPr>
          <w:rFonts w:ascii="Arial" w:hAnsi="Arial" w:cs="Arial"/>
          <w:sz w:val="20"/>
          <w:szCs w:val="20"/>
          <w:shd w:val="clear" w:color="auto" w:fill="FFFFFF"/>
        </w:rPr>
        <w:t>nižší počet</w:t>
      </w:r>
      <w:r w:rsidR="00DE3BBA" w:rsidRPr="008511DA">
        <w:rPr>
          <w:rFonts w:ascii="Arial" w:hAnsi="Arial" w:cs="Arial"/>
          <w:sz w:val="20"/>
          <w:szCs w:val="20"/>
          <w:shd w:val="clear" w:color="auto" w:fill="FFFFFF"/>
        </w:rPr>
        <w:t xml:space="preserve"> </w:t>
      </w:r>
      <w:r w:rsidR="00650B20">
        <w:rPr>
          <w:rFonts w:ascii="Arial" w:hAnsi="Arial" w:cs="Arial"/>
          <w:sz w:val="20"/>
          <w:szCs w:val="20"/>
          <w:shd w:val="clear" w:color="auto" w:fill="FFFFFF"/>
        </w:rPr>
        <w:t>záujemco</w:t>
      </w:r>
      <w:r w:rsidR="00DE3BBA" w:rsidRPr="008511DA">
        <w:rPr>
          <w:rFonts w:ascii="Arial" w:hAnsi="Arial" w:cs="Arial"/>
          <w:sz w:val="20"/>
          <w:szCs w:val="20"/>
          <w:shd w:val="clear" w:color="auto" w:fill="FFFFFF"/>
        </w:rPr>
        <w:t xml:space="preserve">v ako je uvedený minimálny počet v prvej fáze podľa § 68 ods. 1 </w:t>
      </w:r>
      <w:r w:rsidR="00DE3BBA">
        <w:rPr>
          <w:rFonts w:ascii="Arial" w:hAnsi="Arial" w:cs="Arial"/>
          <w:sz w:val="20"/>
          <w:szCs w:val="20"/>
          <w:shd w:val="clear" w:color="auto" w:fill="FFFFFF"/>
        </w:rPr>
        <w:t>zákona.</w:t>
      </w:r>
    </w:p>
    <w:p w14:paraId="1C11CC23" w14:textId="09E1924A" w:rsidR="003F19FE" w:rsidRDefault="007B09B2" w:rsidP="003223DF">
      <w:pPr>
        <w:pStyle w:val="Zarkazkladnhotextu2"/>
        <w:spacing w:after="0" w:line="240" w:lineRule="auto"/>
        <w:ind w:left="2552" w:hanging="567"/>
        <w:contextualSpacing/>
        <w:rPr>
          <w:rFonts w:ascii="Arial" w:hAnsi="Arial" w:cs="Arial"/>
          <w:color w:val="000000"/>
          <w:sz w:val="20"/>
          <w:szCs w:val="20"/>
        </w:rPr>
      </w:pPr>
      <w:r>
        <w:rPr>
          <w:rFonts w:ascii="Arial" w:hAnsi="Arial" w:cs="Arial"/>
          <w:sz w:val="20"/>
          <w:szCs w:val="20"/>
          <w:shd w:val="clear" w:color="auto" w:fill="FFFFFF"/>
        </w:rPr>
        <w:t>3</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Ponuku môže predložiť len záujemca, ktorého verejný obstarávateľ vyzval na predloženie ponuky.</w:t>
      </w:r>
      <w:r w:rsidR="008511DA">
        <w:rPr>
          <w:rFonts w:ascii="Arial" w:hAnsi="Arial" w:cs="Arial"/>
          <w:color w:val="000000"/>
          <w:sz w:val="20"/>
          <w:szCs w:val="20"/>
        </w:rPr>
        <w:t xml:space="preserve"> </w:t>
      </w:r>
    </w:p>
    <w:p w14:paraId="7BB6E72C" w14:textId="17D69404" w:rsidR="00074E44" w:rsidRDefault="007B09B2"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4</w:t>
      </w:r>
      <w:r w:rsidR="003F19FE">
        <w:rPr>
          <w:rFonts w:ascii="Arial" w:hAnsi="Arial" w:cs="Arial"/>
          <w:sz w:val="20"/>
          <w:szCs w:val="20"/>
          <w:shd w:val="clear" w:color="auto" w:fill="FFFFFF"/>
        </w:rPr>
        <w:t>.</w:t>
      </w:r>
      <w:r w:rsidR="003F19FE">
        <w:rPr>
          <w:rFonts w:ascii="Arial" w:hAnsi="Arial" w:cs="Arial"/>
          <w:sz w:val="20"/>
          <w:szCs w:val="20"/>
          <w:shd w:val="clear" w:color="auto" w:fill="FFFFFF"/>
        </w:rPr>
        <w:tab/>
      </w:r>
      <w:r w:rsidR="00074E44" w:rsidRPr="00420C9D">
        <w:rPr>
          <w:rFonts w:ascii="Arial" w:hAnsi="Arial" w:cs="Arial"/>
          <w:sz w:val="20"/>
          <w:szCs w:val="20"/>
          <w:shd w:val="clear" w:color="auto" w:fill="FFFFFF"/>
        </w:rPr>
        <w:t>Výzva na predkladanie ponúk bude obsahovať všetky náležitosti v zmysle § 68 ods. 2 zákona o verejnom obstarávaní.</w:t>
      </w:r>
    </w:p>
    <w:p w14:paraId="44620AEC" w14:textId="0A1F6A06"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5.</w:t>
      </w:r>
      <w:r>
        <w:rPr>
          <w:rFonts w:ascii="Arial" w:hAnsi="Arial" w:cs="Arial"/>
          <w:sz w:val="20"/>
          <w:szCs w:val="20"/>
          <w:shd w:val="clear" w:color="auto" w:fill="FFFFFF"/>
        </w:rPr>
        <w:tab/>
        <w:t>Záujemcovia predkladajú ponuky v lehote na predkladanie ponúk uvedenej vo Výzve na predkladanie ponúk.</w:t>
      </w:r>
    </w:p>
    <w:p w14:paraId="0049EBC9" w14:textId="67F993E5" w:rsidR="005C1481"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6.</w:t>
      </w:r>
      <w:r>
        <w:rPr>
          <w:rFonts w:ascii="Arial" w:hAnsi="Arial" w:cs="Arial"/>
          <w:sz w:val="20"/>
          <w:szCs w:val="20"/>
          <w:shd w:val="clear" w:color="auto" w:fill="FFFFFF"/>
        </w:rPr>
        <w:tab/>
        <w:t>Komisia otvorí ponuky v lehote uvedenej vo Výzve na predkladanie ponúk.</w:t>
      </w:r>
    </w:p>
    <w:p w14:paraId="1A7F7498" w14:textId="1E8899AE" w:rsidR="00DE3BBA"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7</w:t>
      </w:r>
      <w:r w:rsidR="00DE3BBA">
        <w:rPr>
          <w:rFonts w:ascii="Arial" w:hAnsi="Arial" w:cs="Arial"/>
          <w:sz w:val="20"/>
          <w:szCs w:val="20"/>
          <w:shd w:val="clear" w:color="auto" w:fill="FFFFFF"/>
        </w:rPr>
        <w:t>.</w:t>
      </w:r>
      <w:r w:rsidR="00DE3BBA">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DE3BBA">
        <w:rPr>
          <w:rFonts w:ascii="Arial" w:hAnsi="Arial" w:cs="Arial"/>
          <w:sz w:val="20"/>
          <w:szCs w:val="20"/>
          <w:shd w:val="clear" w:color="auto" w:fill="FFFFFF"/>
        </w:rPr>
        <w:t xml:space="preserve"> podľa § 53 zákona o verejnom obstarávaní.</w:t>
      </w:r>
    </w:p>
    <w:p w14:paraId="700F9B05" w14:textId="1125EA0A" w:rsidR="003550FC"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8</w:t>
      </w:r>
      <w:r w:rsidR="003550FC">
        <w:rPr>
          <w:rFonts w:ascii="Arial" w:hAnsi="Arial" w:cs="Arial"/>
          <w:sz w:val="20"/>
          <w:szCs w:val="20"/>
          <w:shd w:val="clear" w:color="auto" w:fill="FFFFFF"/>
        </w:rPr>
        <w:t xml:space="preserve">. </w:t>
      </w:r>
      <w:r w:rsidR="003550FC">
        <w:rPr>
          <w:rFonts w:ascii="Arial" w:hAnsi="Arial" w:cs="Arial"/>
          <w:sz w:val="20"/>
          <w:szCs w:val="20"/>
          <w:shd w:val="clear" w:color="auto" w:fill="FFFFFF"/>
        </w:rPr>
        <w:tab/>
      </w:r>
      <w:r>
        <w:rPr>
          <w:rFonts w:ascii="Arial" w:hAnsi="Arial" w:cs="Arial"/>
          <w:sz w:val="20"/>
          <w:szCs w:val="20"/>
          <w:shd w:val="clear" w:color="auto" w:fill="FFFFFF"/>
        </w:rPr>
        <w:t>Komisia vyhodnotí ponuky</w:t>
      </w:r>
      <w:r w:rsidR="003550FC">
        <w:rPr>
          <w:rFonts w:ascii="Arial" w:hAnsi="Arial" w:cs="Arial"/>
          <w:sz w:val="20"/>
          <w:szCs w:val="20"/>
          <w:shd w:val="clear" w:color="auto" w:fill="FFFFFF"/>
        </w:rPr>
        <w:t xml:space="preserve"> </w:t>
      </w:r>
      <w:r w:rsidR="003550FC" w:rsidRPr="00C80489">
        <w:rPr>
          <w:rFonts w:ascii="Arial" w:hAnsi="Arial" w:cs="Arial"/>
          <w:sz w:val="20"/>
          <w:szCs w:val="20"/>
          <w:shd w:val="clear" w:color="auto" w:fill="FFFFFF"/>
        </w:rPr>
        <w:t xml:space="preserve">podľa § 44 ods. </w:t>
      </w:r>
      <w:r w:rsidR="00D521DD">
        <w:rPr>
          <w:rFonts w:ascii="Arial" w:hAnsi="Arial" w:cs="Arial"/>
          <w:sz w:val="20"/>
          <w:szCs w:val="20"/>
          <w:shd w:val="clear" w:color="auto" w:fill="FFFFFF"/>
        </w:rPr>
        <w:t>3</w:t>
      </w:r>
      <w:r w:rsidR="003550FC" w:rsidRPr="00C80489">
        <w:rPr>
          <w:rFonts w:ascii="Arial" w:hAnsi="Arial" w:cs="Arial"/>
          <w:sz w:val="20"/>
          <w:szCs w:val="20"/>
          <w:shd w:val="clear" w:color="auto" w:fill="FFFFFF"/>
        </w:rPr>
        <w:t xml:space="preserve"> písm. c) zákona</w:t>
      </w:r>
      <w:r w:rsidR="003550FC">
        <w:rPr>
          <w:rFonts w:ascii="Arial" w:hAnsi="Arial" w:cs="Arial"/>
          <w:sz w:val="20"/>
          <w:szCs w:val="20"/>
          <w:shd w:val="clear" w:color="auto" w:fill="FFFFFF"/>
        </w:rPr>
        <w:t xml:space="preserve"> o verejnom obstarávaní.</w:t>
      </w:r>
    </w:p>
    <w:p w14:paraId="2E4E6A1A" w14:textId="260D8D15" w:rsidR="000F7705" w:rsidRDefault="005C1481" w:rsidP="003223DF">
      <w:pPr>
        <w:pStyle w:val="Zarkazkladnhotextu2"/>
        <w:spacing w:after="0" w:line="240" w:lineRule="auto"/>
        <w:ind w:left="2552" w:hanging="567"/>
        <w:contextualSpacing/>
        <w:rPr>
          <w:rFonts w:ascii="Arial" w:hAnsi="Arial" w:cs="Arial"/>
          <w:sz w:val="20"/>
          <w:szCs w:val="20"/>
          <w:shd w:val="clear" w:color="auto" w:fill="FFFFFF"/>
        </w:rPr>
      </w:pPr>
      <w:r>
        <w:rPr>
          <w:rFonts w:ascii="Arial" w:hAnsi="Arial" w:cs="Arial"/>
          <w:sz w:val="20"/>
          <w:szCs w:val="20"/>
          <w:shd w:val="clear" w:color="auto" w:fill="FFFFFF"/>
        </w:rPr>
        <w:t>9</w:t>
      </w:r>
      <w:r w:rsidR="003550FC">
        <w:rPr>
          <w:rFonts w:ascii="Arial" w:hAnsi="Arial" w:cs="Arial"/>
          <w:sz w:val="20"/>
          <w:szCs w:val="20"/>
          <w:shd w:val="clear" w:color="auto" w:fill="FFFFFF"/>
        </w:rPr>
        <w:t>.</w:t>
      </w:r>
      <w:r w:rsidR="003550FC">
        <w:rPr>
          <w:rFonts w:ascii="Arial" w:hAnsi="Arial" w:cs="Arial"/>
          <w:sz w:val="20"/>
          <w:szCs w:val="20"/>
          <w:shd w:val="clear" w:color="auto" w:fill="FFFFFF"/>
        </w:rPr>
        <w:tab/>
        <w:t>Verejný obstarávateľ zašle Informáciu o výsledku vyhodnotenia ponúk všetkým uchádzačom.</w:t>
      </w:r>
    </w:p>
    <w:p w14:paraId="2B439755" w14:textId="45B2B464" w:rsidR="00A54A21" w:rsidRDefault="00A54A21" w:rsidP="00A54A21">
      <w:pPr>
        <w:pStyle w:val="Zarkazkladnhotextu2"/>
        <w:spacing w:after="0" w:line="240" w:lineRule="auto"/>
        <w:ind w:left="1701" w:hanging="567"/>
        <w:contextualSpacing/>
        <w:rPr>
          <w:rFonts w:ascii="Arial" w:hAnsi="Arial" w:cs="Arial"/>
          <w:sz w:val="20"/>
          <w:szCs w:val="20"/>
        </w:rPr>
      </w:pPr>
      <w:r w:rsidRPr="00420C9D">
        <w:rPr>
          <w:rFonts w:ascii="Arial" w:hAnsi="Arial" w:cs="Arial"/>
          <w:sz w:val="20"/>
          <w:szCs w:val="20"/>
        </w:rPr>
        <w:t>2.2.</w:t>
      </w:r>
      <w:r w:rsidR="00074E44" w:rsidRPr="00420C9D">
        <w:rPr>
          <w:rFonts w:ascii="Arial" w:hAnsi="Arial" w:cs="Arial"/>
          <w:sz w:val="20"/>
          <w:szCs w:val="20"/>
        </w:rPr>
        <w:t>3</w:t>
      </w:r>
      <w:r w:rsidRPr="00420C9D">
        <w:rPr>
          <w:rFonts w:ascii="Arial" w:hAnsi="Arial" w:cs="Arial"/>
          <w:sz w:val="20"/>
          <w:szCs w:val="20"/>
        </w:rPr>
        <w:tab/>
        <w:t>Podmienky a informácie potrebné na vypracovanie a predkladanie (</w:t>
      </w:r>
      <w:r w:rsidRPr="00DE3BBA">
        <w:rPr>
          <w:rFonts w:ascii="Arial" w:hAnsi="Arial" w:cs="Arial"/>
          <w:b/>
          <w:sz w:val="20"/>
          <w:szCs w:val="20"/>
        </w:rPr>
        <w:t>a) žiadosti o účas</w:t>
      </w:r>
      <w:r w:rsidR="00D521DD">
        <w:rPr>
          <w:rFonts w:ascii="Arial" w:hAnsi="Arial" w:cs="Arial"/>
          <w:b/>
          <w:sz w:val="20"/>
          <w:szCs w:val="20"/>
        </w:rPr>
        <w:t>ť</w:t>
      </w:r>
      <w:r w:rsidRPr="00420C9D">
        <w:rPr>
          <w:rFonts w:ascii="Arial" w:hAnsi="Arial" w:cs="Arial"/>
          <w:sz w:val="20"/>
          <w:szCs w:val="20"/>
        </w:rPr>
        <w:t xml:space="preserve"> a </w:t>
      </w:r>
      <w:r w:rsidRPr="00DE3BBA">
        <w:rPr>
          <w:rFonts w:ascii="Arial" w:hAnsi="Arial" w:cs="Arial"/>
          <w:b/>
          <w:sz w:val="20"/>
          <w:szCs w:val="20"/>
        </w:rPr>
        <w:t>(</w:t>
      </w:r>
      <w:r w:rsidR="00C17052">
        <w:rPr>
          <w:rFonts w:ascii="Arial" w:hAnsi="Arial" w:cs="Arial"/>
          <w:b/>
          <w:sz w:val="20"/>
          <w:szCs w:val="20"/>
        </w:rPr>
        <w:t>c</w:t>
      </w:r>
      <w:r w:rsidRPr="00DE3BBA">
        <w:rPr>
          <w:rFonts w:ascii="Arial" w:hAnsi="Arial" w:cs="Arial"/>
          <w:b/>
          <w:sz w:val="20"/>
          <w:szCs w:val="20"/>
        </w:rPr>
        <w:t>) ponuky</w:t>
      </w:r>
      <w:r w:rsidRPr="00420C9D">
        <w:rPr>
          <w:rFonts w:ascii="Arial" w:hAnsi="Arial" w:cs="Arial"/>
          <w:sz w:val="20"/>
          <w:szCs w:val="20"/>
        </w:rPr>
        <w:t xml:space="preserve"> v predmetnom verejnom obstarávaní upravujú tieto SP. Okolnosti vzniknuté v priebehu verejného obstarávania, ktoré nie sú upravené v týchto SP, sa spravujú ustanoveniami zákona o verejnom obstarávaní.</w:t>
      </w:r>
    </w:p>
    <w:p w14:paraId="7C883F52" w14:textId="77777777" w:rsidR="00CB2527" w:rsidRPr="00420C9D" w:rsidRDefault="00794DE5" w:rsidP="00CB2527">
      <w:pPr>
        <w:spacing w:after="0" w:line="240" w:lineRule="auto"/>
        <w:ind w:left="1134" w:hanging="567"/>
        <w:contextualSpacing/>
        <w:rPr>
          <w:rFonts w:ascii="Arial" w:hAnsi="Arial" w:cs="Arial"/>
          <w:b/>
          <w:sz w:val="20"/>
          <w:szCs w:val="20"/>
        </w:rPr>
      </w:pPr>
      <w:r w:rsidRPr="00420C9D">
        <w:rPr>
          <w:rFonts w:ascii="Arial" w:hAnsi="Arial" w:cs="Arial"/>
          <w:sz w:val="20"/>
          <w:szCs w:val="20"/>
        </w:rPr>
        <w:t>2.3</w:t>
      </w:r>
      <w:r w:rsidRPr="00420C9D">
        <w:rPr>
          <w:rFonts w:ascii="Arial" w:hAnsi="Arial" w:cs="Arial"/>
          <w:sz w:val="20"/>
          <w:szCs w:val="20"/>
        </w:rPr>
        <w:tab/>
        <w:t>Predpokladaná hodnota zákazky</w:t>
      </w:r>
      <w:r w:rsidRPr="00420C9D">
        <w:rPr>
          <w:rFonts w:ascii="Arial" w:hAnsi="Arial" w:cs="Arial"/>
          <w:b/>
          <w:sz w:val="20"/>
          <w:szCs w:val="20"/>
        </w:rPr>
        <w:t>:</w:t>
      </w:r>
      <w:r w:rsidR="00CB2527" w:rsidRPr="00420C9D">
        <w:rPr>
          <w:rFonts w:ascii="Arial" w:hAnsi="Arial" w:cs="Arial"/>
          <w:b/>
          <w:sz w:val="20"/>
          <w:szCs w:val="20"/>
        </w:rPr>
        <w:t xml:space="preserve"> </w:t>
      </w:r>
      <w:r w:rsidR="00A56245" w:rsidRPr="00420C9D">
        <w:rPr>
          <w:rFonts w:ascii="Arial" w:hAnsi="Arial" w:cs="Arial"/>
          <w:b/>
          <w:sz w:val="20"/>
          <w:szCs w:val="20"/>
        </w:rPr>
        <w:t>1</w:t>
      </w:r>
      <w:r w:rsidR="00CB2527" w:rsidRPr="00420C9D">
        <w:rPr>
          <w:rFonts w:ascii="Arial" w:hAnsi="Arial" w:cs="Arial"/>
          <w:b/>
          <w:sz w:val="20"/>
          <w:szCs w:val="20"/>
        </w:rPr>
        <w:t> 473 215 323</w:t>
      </w:r>
      <w:r w:rsidR="00A56245" w:rsidRPr="00420C9D">
        <w:rPr>
          <w:rFonts w:ascii="Arial" w:hAnsi="Arial" w:cs="Arial"/>
          <w:b/>
          <w:sz w:val="20"/>
          <w:szCs w:val="20"/>
        </w:rPr>
        <w:t xml:space="preserve">,00 </w:t>
      </w:r>
      <w:r w:rsidR="00BC6EEC" w:rsidRPr="00420C9D">
        <w:rPr>
          <w:rFonts w:ascii="Arial" w:hAnsi="Arial" w:cs="Arial"/>
          <w:b/>
          <w:sz w:val="20"/>
          <w:szCs w:val="20"/>
        </w:rPr>
        <w:t>EUR</w:t>
      </w:r>
      <w:r w:rsidRPr="00420C9D">
        <w:rPr>
          <w:rFonts w:ascii="Arial" w:hAnsi="Arial" w:cs="Arial"/>
          <w:b/>
          <w:sz w:val="20"/>
          <w:szCs w:val="20"/>
        </w:rPr>
        <w:t xml:space="preserve"> bez</w:t>
      </w:r>
      <w:r w:rsidR="00BC6EEC" w:rsidRPr="00420C9D">
        <w:rPr>
          <w:rFonts w:ascii="Arial" w:hAnsi="Arial" w:cs="Arial"/>
          <w:b/>
          <w:sz w:val="20"/>
          <w:szCs w:val="20"/>
        </w:rPr>
        <w:t xml:space="preserve"> DPH</w:t>
      </w:r>
      <w:r w:rsidR="00CB2527" w:rsidRPr="00420C9D">
        <w:rPr>
          <w:rFonts w:ascii="Arial" w:hAnsi="Arial" w:cs="Arial"/>
          <w:b/>
          <w:sz w:val="20"/>
          <w:szCs w:val="20"/>
        </w:rPr>
        <w:t xml:space="preserve"> </w:t>
      </w:r>
    </w:p>
    <w:p w14:paraId="41CDF244" w14:textId="7B73CE8E" w:rsidR="00794DE5" w:rsidRPr="00420C9D" w:rsidRDefault="00CB2527" w:rsidP="00CB2527">
      <w:pPr>
        <w:spacing w:after="0" w:line="240" w:lineRule="auto"/>
        <w:ind w:left="1134"/>
        <w:contextualSpacing/>
        <w:jc w:val="both"/>
        <w:rPr>
          <w:rFonts w:ascii="Arial" w:hAnsi="Arial" w:cs="Arial"/>
          <w:sz w:val="20"/>
          <w:szCs w:val="20"/>
        </w:rPr>
      </w:pPr>
      <w:r w:rsidRPr="00420C9D">
        <w:rPr>
          <w:rFonts w:ascii="Arial" w:hAnsi="Arial" w:cs="Arial"/>
          <w:b/>
          <w:sz w:val="20"/>
          <w:szCs w:val="20"/>
        </w:rPr>
        <w:lastRenderedPageBreak/>
        <w:tab/>
      </w:r>
      <w:r w:rsidR="00BC6EEC" w:rsidRPr="00420C9D">
        <w:rPr>
          <w:rFonts w:ascii="Arial" w:hAnsi="Arial" w:cs="Arial"/>
          <w:b/>
          <w:sz w:val="20"/>
          <w:szCs w:val="20"/>
        </w:rPr>
        <w:t>(slovo</w:t>
      </w:r>
      <w:r w:rsidRPr="00420C9D">
        <w:rPr>
          <w:rFonts w:ascii="Arial" w:hAnsi="Arial" w:cs="Arial"/>
          <w:b/>
          <w:sz w:val="20"/>
          <w:szCs w:val="20"/>
        </w:rPr>
        <w:t xml:space="preserve">m:jednamiliardaštyristosedemdesiattrimiliónovdvestopätnásťtisíctristodvadsaťtri </w:t>
      </w:r>
      <w:r w:rsidR="00B4604F" w:rsidRPr="00420C9D">
        <w:rPr>
          <w:rFonts w:ascii="Arial" w:hAnsi="Arial" w:cs="Arial"/>
          <w:b/>
          <w:sz w:val="20"/>
          <w:szCs w:val="20"/>
        </w:rPr>
        <w:t xml:space="preserve">eur </w:t>
      </w:r>
      <w:r w:rsidR="00BC6EEC" w:rsidRPr="00420C9D">
        <w:rPr>
          <w:rFonts w:ascii="Arial" w:hAnsi="Arial" w:cs="Arial"/>
          <w:b/>
          <w:sz w:val="20"/>
          <w:szCs w:val="20"/>
        </w:rPr>
        <w:t xml:space="preserve">bez </w:t>
      </w:r>
      <w:r w:rsidR="00794DE5" w:rsidRPr="00420C9D">
        <w:rPr>
          <w:rFonts w:ascii="Arial" w:hAnsi="Arial" w:cs="Arial"/>
          <w:b/>
          <w:sz w:val="20"/>
          <w:szCs w:val="20"/>
        </w:rPr>
        <w:t>dane z pridanej hodnoty (ďalej len „DPH“)</w:t>
      </w:r>
      <w:r w:rsidR="00794DE5" w:rsidRPr="00420C9D">
        <w:rPr>
          <w:rFonts w:ascii="Arial" w:hAnsi="Arial" w:cs="Arial"/>
          <w:sz w:val="20"/>
          <w:szCs w:val="20"/>
        </w:rPr>
        <w:t>.</w:t>
      </w:r>
    </w:p>
    <w:p w14:paraId="4C3FE360" w14:textId="77777777" w:rsidR="00D9738A" w:rsidRPr="00F56041"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t>2.</w:t>
      </w:r>
      <w:r>
        <w:rPr>
          <w:rFonts w:ascii="Arial" w:hAnsi="Arial" w:cs="Arial"/>
          <w:sz w:val="20"/>
          <w:szCs w:val="20"/>
        </w:rPr>
        <w:t>4</w:t>
      </w:r>
      <w:r w:rsidRPr="00F56041">
        <w:rPr>
          <w:rFonts w:ascii="Arial" w:hAnsi="Arial" w:cs="Arial"/>
          <w:sz w:val="20"/>
          <w:szCs w:val="20"/>
        </w:rPr>
        <w:tab/>
        <w:t>Verejný obstarávateľ ďalej dáva hospodárskym subjektom na vedomie, že od 12. júla 2023 je účinné nariadenie Európskeho parlamentu a Rady (EU) 2022/2560 zo dňa 14. decembra 2022 o zahraničných subvenciách narušujúcich vnútorný trh (ďalej len „Nariadenie o zahraničných subvenciách“), ktorého cieľom je regulácia rušivých účinkov finančných subvencií poskytovaných tretími krajinami spoločnostiam, ktoré vyvíjajú hospodársku činnosť v EÚ. Dňa 12. októbra 2023 nadobúda účinnosť úprava článku 29 Nariadenia o zahraničných subvenciách, v zmysle ktorého hospodársky subjekt (pri zákazkách s predpokladanou hodnotou vyššou než 250 mil. EUR bez DPH) povinný spoločne s ponukou (alebo žiadosťou o účasť) predložiť verejnému obstarávateľovi oznámenie alebo vyhlásenie. Oznámenie predkladá hospodársky subjekt, pok</w:t>
      </w:r>
      <w:r>
        <w:rPr>
          <w:rFonts w:ascii="Arial" w:hAnsi="Arial" w:cs="Arial"/>
          <w:sz w:val="20"/>
          <w:szCs w:val="20"/>
        </w:rPr>
        <w:t>i</w:t>
      </w:r>
      <w:r w:rsidRPr="00F56041">
        <w:rPr>
          <w:rFonts w:ascii="Arial" w:hAnsi="Arial" w:cs="Arial"/>
          <w:sz w:val="20"/>
          <w:szCs w:val="20"/>
        </w:rPr>
        <w:t>aľ je hodnota ním prijatých zahraničných subvencií za posledné 3 roky rovná alebo vyššia ako 4 mil. EUR. Pokiaľ je hodnota zahraničných subvencií za posledné 3 roky nižšia ako 4 mil. EUR predkladá hospodársky subjekt vyhlásenie. Po splnení notifikačnej povinnosti uchádzača odovzdá verejný obstarávateľ doručené dokumenty bezodkladne Európskej komisii, pričom nie je povinný ich vecne preskúmavať (verejný obstarávateľ je v postavení sprostredkovateľa). Z Nariadenia o zahraničných subvenciách tiež vyplýva povinnosť uchádzačov poskytnúť súčinnosť verejnému obstarávateľovi a/alebo Európskej komisii.</w:t>
      </w:r>
    </w:p>
    <w:p w14:paraId="4A02B73C" w14:textId="429C4760" w:rsidR="00D9738A" w:rsidRDefault="00D9738A" w:rsidP="00D9738A">
      <w:pPr>
        <w:spacing w:after="0" w:line="240" w:lineRule="auto"/>
        <w:ind w:left="1134" w:hanging="567"/>
        <w:contextualSpacing/>
        <w:jc w:val="both"/>
        <w:rPr>
          <w:rFonts w:ascii="Arial" w:hAnsi="Arial" w:cs="Arial"/>
          <w:sz w:val="20"/>
          <w:szCs w:val="20"/>
        </w:rPr>
      </w:pPr>
      <w:r w:rsidRPr="00F56041">
        <w:rPr>
          <w:rFonts w:ascii="Arial" w:hAnsi="Arial" w:cs="Arial"/>
          <w:sz w:val="20"/>
          <w:szCs w:val="20"/>
        </w:rPr>
        <w:lastRenderedPageBreak/>
        <w:t xml:space="preserve"> 2.</w:t>
      </w:r>
      <w:r>
        <w:rPr>
          <w:rFonts w:ascii="Arial" w:hAnsi="Arial" w:cs="Arial"/>
          <w:sz w:val="20"/>
          <w:szCs w:val="20"/>
        </w:rPr>
        <w:t>5</w:t>
      </w:r>
      <w:r w:rsidRPr="00F56041">
        <w:rPr>
          <w:rFonts w:ascii="Arial" w:hAnsi="Arial" w:cs="Arial"/>
          <w:sz w:val="20"/>
          <w:szCs w:val="20"/>
        </w:rPr>
        <w:tab/>
      </w:r>
      <w:r w:rsidRPr="0056626A">
        <w:rPr>
          <w:rFonts w:ascii="Arial" w:hAnsi="Arial" w:cs="Arial"/>
          <w:sz w:val="20"/>
          <w:szCs w:val="20"/>
        </w:rPr>
        <w:t>Európska komisia posúdi predloženú dokumentáciu uchádzača podľa bodu 2.</w:t>
      </w:r>
      <w:r>
        <w:rPr>
          <w:rFonts w:ascii="Arial" w:hAnsi="Arial" w:cs="Arial"/>
          <w:sz w:val="20"/>
          <w:szCs w:val="20"/>
        </w:rPr>
        <w:t>4</w:t>
      </w:r>
      <w:r w:rsidRPr="0056626A">
        <w:rPr>
          <w:rFonts w:ascii="Arial" w:hAnsi="Arial" w:cs="Arial"/>
          <w:sz w:val="20"/>
          <w:szCs w:val="20"/>
        </w:rPr>
        <w:t xml:space="preserve"> tejto časti súťažných podkladov a následne prijme vykonávací akt -  rozhodnutie podľa článku 31 Nariadenia o zahraničných subvenciách, ktorým konštatuje, že uchádzač nevyužíva zahraničné subvencie narušujúce vnútorný trh, alebo naopak konštatuje, že účastníkom obdržané subvencie vnútorný trh narúšajú. V druhom prípade zároveň platí, že ak uchádzač neponúkne Európskej komisii záväzky, ktoré toto narušenie úplne a účelne naprávajú alebo pokiaľ Európska komisia ponúknuté</w:t>
      </w:r>
      <w:r w:rsidRPr="00F56041">
        <w:rPr>
          <w:rFonts w:ascii="Arial" w:hAnsi="Arial" w:cs="Arial"/>
          <w:sz w:val="20"/>
          <w:szCs w:val="20"/>
        </w:rPr>
        <w:t xml:space="preserve"> záväzky nebude považovať za dostatočné, vysloví v rámci vykonávacieho rozhodnutia zákaz zadania zákazky dotknutému uchádzačovi, čo bude mať za následok jeho vylúčenie zo súťaže.</w:t>
      </w:r>
    </w:p>
    <w:p w14:paraId="45FF0206" w14:textId="3ED356B5" w:rsidR="00D9738A" w:rsidRDefault="00D9738A" w:rsidP="00D9738A">
      <w:pPr>
        <w:spacing w:after="0" w:line="240" w:lineRule="auto"/>
        <w:ind w:left="1134" w:hanging="567"/>
        <w:contextualSpacing/>
        <w:jc w:val="both"/>
        <w:rPr>
          <w:rStyle w:val="Hypertextovprepojenie"/>
          <w:rFonts w:ascii="Arial" w:hAnsi="Arial" w:cs="Arial"/>
          <w:sz w:val="20"/>
          <w:szCs w:val="20"/>
        </w:rPr>
      </w:pPr>
      <w:r w:rsidRPr="00F56041">
        <w:rPr>
          <w:rFonts w:ascii="Arial" w:hAnsi="Arial" w:cs="Arial"/>
          <w:sz w:val="20"/>
          <w:szCs w:val="20"/>
        </w:rPr>
        <w:t>2.</w:t>
      </w:r>
      <w:r>
        <w:rPr>
          <w:rFonts w:ascii="Arial" w:hAnsi="Arial" w:cs="Arial"/>
          <w:sz w:val="20"/>
          <w:szCs w:val="20"/>
        </w:rPr>
        <w:t>6</w:t>
      </w:r>
      <w:r w:rsidRPr="00F56041">
        <w:rPr>
          <w:rFonts w:ascii="Arial" w:hAnsi="Arial" w:cs="Arial"/>
          <w:sz w:val="20"/>
          <w:szCs w:val="20"/>
        </w:rPr>
        <w:tab/>
        <w:t>Podrobnejšie pravidlá a postupy súvisiace s uplatňovaním Nariadenia o zahraničných subvenciách, vrátane oznamovacích formulárov pre splnenie povinností podľa článku 29 predmetného nariadenia, výpočtu lehôt apod. upravuje Vykonávacie nariadenie Európskej komisie (EU) 2023/1441 zo dňa 10. júla 2023 (</w:t>
      </w:r>
      <w:hyperlink r:id="rId11" w:history="1">
        <w:r w:rsidRPr="001B7EC9">
          <w:rPr>
            <w:rStyle w:val="Hypertextovprepojenie"/>
            <w:rFonts w:ascii="Arial" w:hAnsi="Arial" w:cs="Arial"/>
            <w:sz w:val="20"/>
            <w:szCs w:val="20"/>
          </w:rPr>
          <w:t>https://eur-lex.europa.eu/legal-content/SK/TXT/HTML/?uri=CELEX:32023R1441</w:t>
        </w:r>
      </w:hyperlink>
      <w:r w:rsidRPr="00F56041">
        <w:rPr>
          <w:rFonts w:ascii="Arial" w:hAnsi="Arial" w:cs="Arial"/>
          <w:sz w:val="20"/>
          <w:szCs w:val="20"/>
        </w:rPr>
        <w:t>)</w:t>
      </w:r>
      <w:r>
        <w:rPr>
          <w:rFonts w:ascii="Arial" w:hAnsi="Arial" w:cs="Arial"/>
          <w:sz w:val="20"/>
          <w:szCs w:val="20"/>
        </w:rPr>
        <w:t xml:space="preserve"> </w:t>
      </w:r>
      <w:r w:rsidRPr="00F56041">
        <w:rPr>
          <w:rFonts w:ascii="Arial" w:hAnsi="Arial" w:cs="Arial"/>
          <w:sz w:val="20"/>
          <w:szCs w:val="20"/>
        </w:rPr>
        <w:t>(ďalej len „Vykonávacie Nariadenie“). Informácie potrebné k vyplneniu formulára oznámenia alebo vyhlásenia sú uvedené v článku 5 Vykonávacieho Nariadenia.</w:t>
      </w:r>
      <w:r>
        <w:rPr>
          <w:rFonts w:ascii="Arial" w:hAnsi="Arial" w:cs="Arial"/>
          <w:sz w:val="20"/>
          <w:szCs w:val="20"/>
        </w:rPr>
        <w:t xml:space="preserve"> </w:t>
      </w:r>
      <w:r w:rsidRPr="00BF1F03">
        <w:rPr>
          <w:rFonts w:ascii="Arial" w:hAnsi="Arial" w:cs="Arial"/>
          <w:sz w:val="20"/>
          <w:szCs w:val="20"/>
        </w:rPr>
        <w:t xml:space="preserve">Ďalšie praktické informácie, otázky a odpovede ako aj prístup pre použitie online formulára FS-PP nájdete na: </w:t>
      </w:r>
      <w:hyperlink r:id="rId12" w:history="1">
        <w:r w:rsidRPr="00BF1F03">
          <w:rPr>
            <w:rStyle w:val="Hypertextovprepojenie"/>
            <w:rFonts w:ascii="Arial" w:hAnsi="Arial" w:cs="Arial"/>
            <w:sz w:val="20"/>
            <w:szCs w:val="20"/>
          </w:rPr>
          <w:t>https://single-market-economy.ec.europa.eu/single-market/public-procurement/foreign-subsidies-regulation_en?prefLang=sk&amp;etrans=sk</w:t>
        </w:r>
      </w:hyperlink>
    </w:p>
    <w:p w14:paraId="4CB22935" w14:textId="77777777" w:rsidR="003B1831" w:rsidRPr="00BF1F03" w:rsidRDefault="003B1831" w:rsidP="00D9738A">
      <w:pPr>
        <w:spacing w:after="0" w:line="240" w:lineRule="auto"/>
        <w:ind w:left="1134" w:hanging="567"/>
        <w:contextualSpacing/>
        <w:jc w:val="both"/>
        <w:rPr>
          <w:rFonts w:ascii="Arial" w:hAnsi="Arial" w:cs="Arial"/>
          <w:sz w:val="20"/>
          <w:szCs w:val="20"/>
        </w:rPr>
      </w:pPr>
    </w:p>
    <w:p w14:paraId="227BC89E" w14:textId="33B8B3C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3.</w:t>
      </w:r>
      <w:r w:rsidRPr="00420C9D">
        <w:rPr>
          <w:rFonts w:ascii="Arial" w:hAnsi="Arial" w:cs="Arial"/>
          <w:b/>
          <w:bCs/>
          <w:smallCaps/>
          <w:sz w:val="20"/>
          <w:szCs w:val="20"/>
        </w:rPr>
        <w:tab/>
      </w:r>
      <w:r w:rsidRPr="00420C9D">
        <w:rPr>
          <w:rFonts w:ascii="Arial" w:hAnsi="Arial" w:cs="Arial"/>
          <w:b/>
          <w:bCs/>
          <w:sz w:val="20"/>
          <w:szCs w:val="20"/>
        </w:rPr>
        <w:t>Predmet zákazky</w:t>
      </w:r>
    </w:p>
    <w:p w14:paraId="01CC23B4" w14:textId="6BB6878C" w:rsidR="00BC6EEC" w:rsidRPr="00420C9D" w:rsidRDefault="00794DE5"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3.1</w:t>
      </w:r>
      <w:r w:rsidRPr="00420C9D">
        <w:rPr>
          <w:rFonts w:ascii="Arial" w:hAnsi="Arial" w:cs="Arial"/>
          <w:sz w:val="20"/>
          <w:szCs w:val="20"/>
        </w:rPr>
        <w:tab/>
        <w:t xml:space="preserve">Názov predmetu zákazky: </w:t>
      </w:r>
      <w:r w:rsidR="00CB2527" w:rsidRPr="00420C9D">
        <w:rPr>
          <w:rFonts w:ascii="Arial" w:hAnsi="Arial" w:cs="Arial"/>
          <w:sz w:val="20"/>
          <w:szCs w:val="20"/>
        </w:rPr>
        <w:t xml:space="preserve"> </w:t>
      </w:r>
    </w:p>
    <w:p w14:paraId="0F825CC0" w14:textId="59FA4214" w:rsidR="00DD1186" w:rsidRDefault="00BC6EEC" w:rsidP="0095273D">
      <w:pPr>
        <w:tabs>
          <w:tab w:val="left" w:pos="1134"/>
        </w:tabs>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ab/>
        <w:t>„</w:t>
      </w:r>
      <w:r w:rsidR="007C7C4C" w:rsidRPr="00420C9D">
        <w:rPr>
          <w:rFonts w:ascii="Arial" w:hAnsi="Arial" w:cs="Arial"/>
          <w:b/>
          <w:sz w:val="20"/>
          <w:szCs w:val="20"/>
        </w:rPr>
        <w:t>D</w:t>
      </w:r>
      <w:r w:rsidR="00A56245" w:rsidRPr="00420C9D">
        <w:rPr>
          <w:rFonts w:ascii="Arial" w:hAnsi="Arial" w:cs="Arial"/>
          <w:b/>
          <w:sz w:val="20"/>
          <w:szCs w:val="20"/>
        </w:rPr>
        <w:t>1 Turany - Hubová</w:t>
      </w:r>
      <w:r w:rsidRPr="00420C9D">
        <w:rPr>
          <w:rFonts w:ascii="Arial" w:hAnsi="Arial" w:cs="Arial"/>
          <w:b/>
          <w:sz w:val="20"/>
          <w:szCs w:val="20"/>
        </w:rPr>
        <w:t>“</w:t>
      </w:r>
    </w:p>
    <w:p w14:paraId="70C5DEB7" w14:textId="71FE106F"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3AC95934" w14:textId="77777777" w:rsidR="00CB2FED" w:rsidRDefault="00CB2FED" w:rsidP="0095273D">
      <w:pPr>
        <w:tabs>
          <w:tab w:val="left" w:pos="1134"/>
        </w:tabs>
        <w:spacing w:after="0" w:line="240" w:lineRule="auto"/>
        <w:ind w:left="1134" w:hanging="567"/>
        <w:contextualSpacing/>
        <w:jc w:val="both"/>
        <w:rPr>
          <w:rFonts w:ascii="Arial" w:hAnsi="Arial" w:cs="Arial"/>
          <w:b/>
          <w:sz w:val="20"/>
          <w:szCs w:val="20"/>
        </w:rPr>
      </w:pPr>
    </w:p>
    <w:p w14:paraId="172CF99D" w14:textId="753D1D3B" w:rsidR="00DD1186" w:rsidRPr="00420C9D" w:rsidRDefault="00794DE5" w:rsidP="0095273D">
      <w:pPr>
        <w:tabs>
          <w:tab w:val="left" w:pos="1134"/>
        </w:tabs>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3.2</w:t>
      </w:r>
      <w:r w:rsidRPr="00420C9D">
        <w:rPr>
          <w:rFonts w:ascii="Arial" w:hAnsi="Arial" w:cs="Arial"/>
          <w:sz w:val="20"/>
          <w:szCs w:val="20"/>
        </w:rPr>
        <w:tab/>
      </w:r>
      <w:r w:rsidR="00DD1186" w:rsidRPr="00420C9D">
        <w:rPr>
          <w:rFonts w:ascii="Arial" w:eastAsia="Calibri" w:hAnsi="Arial" w:cs="Arial"/>
          <w:noProof/>
          <w:sz w:val="20"/>
          <w:szCs w:val="20"/>
        </w:rPr>
        <w:t>Číselný kód pre hlavný predmet a doplňujúce predmety z Hlavného slovníka Spoločného slovníka obstarávania, prípadne alfanumerický kód z Doplnkového slovníka Spoločného slovníka obstarávania (CPV/SSO)</w:t>
      </w:r>
      <w:r w:rsidR="00DD1186" w:rsidRPr="00420C9D">
        <w:rPr>
          <w:rFonts w:ascii="Arial" w:eastAsia="Calibri" w:hAnsi="Arial" w:cs="Arial"/>
          <w:sz w:val="20"/>
          <w:szCs w:val="20"/>
        </w:rPr>
        <w:t>:</w:t>
      </w:r>
    </w:p>
    <w:p w14:paraId="3370A792" w14:textId="77777777" w:rsidR="00013FD7" w:rsidRPr="00420C9D" w:rsidRDefault="00013FD7" w:rsidP="0095273D">
      <w:pPr>
        <w:tabs>
          <w:tab w:val="left" w:pos="1134"/>
        </w:tabs>
        <w:spacing w:after="0" w:line="240" w:lineRule="auto"/>
        <w:ind w:left="1134" w:hanging="567"/>
        <w:contextualSpacing/>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45000000-7</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w:t>
      </w:r>
      <w:r w:rsidR="00794DE5" w:rsidRPr="00420C9D">
        <w:rPr>
          <w:rFonts w:ascii="Arial" w:hAnsi="Arial" w:cs="Arial"/>
          <w:sz w:val="20"/>
          <w:szCs w:val="20"/>
        </w:rPr>
        <w:t xml:space="preserve"> </w:t>
      </w:r>
    </w:p>
    <w:p w14:paraId="03D953F9" w14:textId="77777777" w:rsidR="00013FD7" w:rsidRPr="00420C9D"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45233100-</w:t>
      </w:r>
      <w:r w:rsidR="00FE5B2D" w:rsidRPr="00420C9D">
        <w:rPr>
          <w:rFonts w:ascii="Arial" w:hAnsi="Arial" w:cs="Arial"/>
          <w:sz w:val="20"/>
          <w:szCs w:val="20"/>
        </w:rPr>
        <w:t>0</w:t>
      </w:r>
      <w:r w:rsidRPr="00420C9D">
        <w:rPr>
          <w:rFonts w:ascii="Arial" w:hAnsi="Arial" w:cs="Arial"/>
          <w:sz w:val="20"/>
          <w:szCs w:val="20"/>
        </w:rPr>
        <w:t xml:space="preserve"> – </w:t>
      </w:r>
      <w:r w:rsidR="00667255" w:rsidRPr="00420C9D">
        <w:rPr>
          <w:rFonts w:ascii="Arial" w:hAnsi="Arial" w:cs="Arial"/>
          <w:sz w:val="20"/>
          <w:szCs w:val="20"/>
        </w:rPr>
        <w:t>S</w:t>
      </w:r>
      <w:r w:rsidRPr="00420C9D">
        <w:rPr>
          <w:rFonts w:ascii="Arial" w:hAnsi="Arial" w:cs="Arial"/>
          <w:sz w:val="20"/>
          <w:szCs w:val="20"/>
        </w:rPr>
        <w:t>tavebné práce na výstavbe diaľnic a ciest</w:t>
      </w:r>
      <w:r w:rsidR="00794DE5" w:rsidRPr="00420C9D">
        <w:rPr>
          <w:rFonts w:ascii="Arial" w:hAnsi="Arial" w:cs="Arial"/>
          <w:sz w:val="20"/>
          <w:szCs w:val="20"/>
        </w:rPr>
        <w:t xml:space="preserve">  </w:t>
      </w:r>
    </w:p>
    <w:p w14:paraId="43773952" w14:textId="08754D9F" w:rsidR="00794DE5" w:rsidRDefault="00013FD7" w:rsidP="0095273D">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71320000-7 </w:t>
      </w:r>
      <w:r w:rsidRPr="00420C9D">
        <w:rPr>
          <w:rFonts w:ascii="Arial" w:hAnsi="Arial" w:cs="Arial"/>
          <w:sz w:val="20"/>
          <w:szCs w:val="20"/>
        </w:rPr>
        <w:t xml:space="preserve">– </w:t>
      </w:r>
      <w:r w:rsidR="00667255" w:rsidRPr="00420C9D">
        <w:rPr>
          <w:rFonts w:ascii="Arial" w:hAnsi="Arial" w:cs="Arial"/>
          <w:sz w:val="20"/>
          <w:szCs w:val="20"/>
        </w:rPr>
        <w:t>I</w:t>
      </w:r>
      <w:r w:rsidRPr="00420C9D">
        <w:rPr>
          <w:rFonts w:ascii="Arial" w:hAnsi="Arial" w:cs="Arial"/>
          <w:sz w:val="20"/>
          <w:szCs w:val="20"/>
        </w:rPr>
        <w:t>nžinierske projektovanie</w:t>
      </w:r>
    </w:p>
    <w:p w14:paraId="38195199" w14:textId="4B84B6C0" w:rsidR="00A23312" w:rsidRPr="00420C9D" w:rsidRDefault="00794DE5" w:rsidP="00A23312">
      <w:pPr>
        <w:tabs>
          <w:tab w:val="left" w:pos="1134"/>
        </w:tabs>
        <w:spacing w:after="0" w:line="240" w:lineRule="auto"/>
        <w:ind w:left="1134" w:hanging="567"/>
        <w:contextualSpacing/>
        <w:jc w:val="both"/>
        <w:rPr>
          <w:rFonts w:ascii="Arial" w:hAnsi="Arial" w:cs="Arial"/>
          <w:bCs/>
          <w:iCs/>
          <w:sz w:val="20"/>
          <w:szCs w:val="20"/>
        </w:rPr>
      </w:pPr>
      <w:r w:rsidRPr="00420C9D">
        <w:rPr>
          <w:rFonts w:ascii="Arial" w:hAnsi="Arial" w:cs="Arial"/>
          <w:sz w:val="20"/>
          <w:szCs w:val="20"/>
        </w:rPr>
        <w:t>3.3</w:t>
      </w:r>
      <w:r w:rsidRPr="00420C9D">
        <w:rPr>
          <w:rFonts w:ascii="Arial" w:hAnsi="Arial" w:cs="Arial"/>
          <w:sz w:val="20"/>
          <w:szCs w:val="20"/>
        </w:rPr>
        <w:tab/>
      </w:r>
      <w:r w:rsidR="00DD1186" w:rsidRPr="00420C9D">
        <w:rPr>
          <w:rFonts w:ascii="Arial" w:hAnsi="Arial" w:cs="Arial"/>
          <w:sz w:val="20"/>
          <w:szCs w:val="20"/>
        </w:rPr>
        <w:t xml:space="preserve">Stručný opis predmetu zákazky: </w:t>
      </w:r>
      <w:r w:rsidR="00CB2FED">
        <w:rPr>
          <w:rFonts w:ascii="Arial" w:hAnsi="Arial" w:cs="Arial"/>
          <w:bCs/>
          <w:iCs/>
          <w:sz w:val="20"/>
          <w:szCs w:val="20"/>
        </w:rPr>
        <w:t>p</w:t>
      </w:r>
      <w:r w:rsidR="00035651" w:rsidRPr="00035651">
        <w:rPr>
          <w:rFonts w:ascii="Arial" w:hAnsi="Arial" w:cs="Arial"/>
          <w:bCs/>
          <w:iCs/>
          <w:sz w:val="20"/>
          <w:szCs w:val="20"/>
        </w:rPr>
        <w:t>redmetom zákazky je vybudovanie diaľničného úse</w:t>
      </w:r>
      <w:r w:rsidR="00035651">
        <w:rPr>
          <w:rFonts w:ascii="Arial" w:hAnsi="Arial" w:cs="Arial"/>
          <w:bCs/>
          <w:iCs/>
          <w:sz w:val="20"/>
          <w:szCs w:val="20"/>
        </w:rPr>
        <w:t>k</w:t>
      </w:r>
      <w:r w:rsidR="00035651" w:rsidRPr="00035651">
        <w:rPr>
          <w:rFonts w:ascii="Arial" w:hAnsi="Arial" w:cs="Arial"/>
          <w:bCs/>
          <w:iCs/>
          <w:sz w:val="20"/>
          <w:szCs w:val="20"/>
        </w:rPr>
        <w:t>u D</w:t>
      </w:r>
      <w:r w:rsidR="00C80489">
        <w:rPr>
          <w:rFonts w:ascii="Arial" w:hAnsi="Arial" w:cs="Arial"/>
          <w:bCs/>
          <w:iCs/>
          <w:sz w:val="20"/>
          <w:szCs w:val="20"/>
        </w:rPr>
        <w:t>1</w:t>
      </w:r>
      <w:r w:rsidR="00035651" w:rsidRPr="00035651">
        <w:rPr>
          <w:rFonts w:ascii="Arial" w:hAnsi="Arial" w:cs="Arial"/>
          <w:bCs/>
          <w:iCs/>
          <w:sz w:val="20"/>
          <w:szCs w:val="20"/>
        </w:rPr>
        <w:t xml:space="preserve"> Turany — Hubová celkovej dĺžky 13,53 km vrátane tunelov Korbe</w:t>
      </w:r>
      <w:r w:rsidR="00C80489">
        <w:rPr>
          <w:rFonts w:ascii="Arial" w:hAnsi="Arial" w:cs="Arial"/>
          <w:bCs/>
          <w:iCs/>
          <w:sz w:val="20"/>
          <w:szCs w:val="20"/>
        </w:rPr>
        <w:t>ľka</w:t>
      </w:r>
      <w:r w:rsidR="00035651" w:rsidRPr="00035651">
        <w:rPr>
          <w:rFonts w:ascii="Arial" w:hAnsi="Arial" w:cs="Arial"/>
          <w:bCs/>
          <w:iCs/>
          <w:sz w:val="20"/>
          <w:szCs w:val="20"/>
        </w:rPr>
        <w:t xml:space="preserve"> a Havran. V navrhovanom úseku diaľnice sa nachádza spolu desať trvalých mostných objektov, z toho štyri priamo na diaľnici a dva sú ekodukty. Okrem trvalých mostov je navrhnutý ešte jeden dočasný most ponad rie</w:t>
      </w:r>
      <w:r w:rsidR="00035651">
        <w:rPr>
          <w:rFonts w:ascii="Arial" w:hAnsi="Arial" w:cs="Arial"/>
          <w:bCs/>
          <w:iCs/>
          <w:sz w:val="20"/>
          <w:szCs w:val="20"/>
        </w:rPr>
        <w:t>k</w:t>
      </w:r>
      <w:r w:rsidR="00035651" w:rsidRPr="00035651">
        <w:rPr>
          <w:rFonts w:ascii="Arial" w:hAnsi="Arial" w:cs="Arial"/>
          <w:bCs/>
          <w:iCs/>
          <w:sz w:val="20"/>
          <w:szCs w:val="20"/>
        </w:rPr>
        <w:t>u Váh z oceľových montovaných konštrukcií, ktorý je v trasách dočasného prístupu počas výstavby diaľnice. Na elimináciu záberov pozemkov, na zabezpečenie stability telesa diaľnice D</w:t>
      </w:r>
      <w:r w:rsidR="00C80489">
        <w:rPr>
          <w:rFonts w:ascii="Arial" w:hAnsi="Arial" w:cs="Arial"/>
          <w:bCs/>
          <w:iCs/>
          <w:sz w:val="20"/>
          <w:szCs w:val="20"/>
        </w:rPr>
        <w:t xml:space="preserve">1 </w:t>
      </w:r>
      <w:r w:rsidR="00035651" w:rsidRPr="00035651">
        <w:rPr>
          <w:rFonts w:ascii="Arial" w:hAnsi="Arial" w:cs="Arial"/>
          <w:bCs/>
          <w:iCs/>
          <w:sz w:val="20"/>
          <w:szCs w:val="20"/>
        </w:rPr>
        <w:t>a ochranu proti účinkom veľkých vôd sú navrhnuté oporné a zárubné múry. V rámci stavby D</w:t>
      </w:r>
      <w:r w:rsidR="00C80489">
        <w:rPr>
          <w:rFonts w:ascii="Arial" w:hAnsi="Arial" w:cs="Arial"/>
          <w:bCs/>
          <w:iCs/>
          <w:sz w:val="20"/>
          <w:szCs w:val="20"/>
        </w:rPr>
        <w:t>1</w:t>
      </w:r>
      <w:r w:rsidR="00035651" w:rsidRPr="00035651">
        <w:rPr>
          <w:rFonts w:ascii="Arial" w:hAnsi="Arial" w:cs="Arial"/>
          <w:bCs/>
          <w:iCs/>
          <w:sz w:val="20"/>
          <w:szCs w:val="20"/>
        </w:rPr>
        <w:t xml:space="preserve"> sú navrhnuté 3 oporné a 2 zárubné múry. Územím stavby prechádzajú vedenia viacerých nadzemných i pozemných inžinierskych sietí - vodovody, plynovody, silnoprúdové vedenia a rozvody VVN, VN, </w:t>
      </w:r>
      <w:r w:rsidR="00035651" w:rsidRPr="00035651">
        <w:rPr>
          <w:rFonts w:ascii="Arial" w:hAnsi="Arial" w:cs="Arial"/>
          <w:bCs/>
          <w:iCs/>
          <w:sz w:val="20"/>
          <w:szCs w:val="20"/>
        </w:rPr>
        <w:lastRenderedPageBreak/>
        <w:t>NN, diaľkové a miestne telekomunikačné vedenia a rozvody. Všetky dotknuté vedenia sa preložia, resp. ochránia v rozsahu vyvolanom stavbou v súlade s požiadavkami jednotlivých správcov. V koncovom úseku diaľnice D</w:t>
      </w:r>
      <w:r w:rsidR="00C80489">
        <w:rPr>
          <w:rFonts w:ascii="Arial" w:hAnsi="Arial" w:cs="Arial"/>
          <w:bCs/>
          <w:iCs/>
          <w:sz w:val="20"/>
          <w:szCs w:val="20"/>
        </w:rPr>
        <w:t>1</w:t>
      </w:r>
      <w:r w:rsidR="00035651" w:rsidRPr="00035651">
        <w:rPr>
          <w:rFonts w:ascii="Arial" w:hAnsi="Arial" w:cs="Arial"/>
          <w:bCs/>
          <w:iCs/>
          <w:sz w:val="20"/>
          <w:szCs w:val="20"/>
        </w:rPr>
        <w:t xml:space="preserve"> Turany — Hubová je v dostupnej vzdialenosti od</w:t>
      </w:r>
      <w:r w:rsidR="00035651" w:rsidRPr="00035651">
        <w:t xml:space="preserve"> </w:t>
      </w:r>
      <w:r w:rsidR="00035651" w:rsidRPr="00035651">
        <w:rPr>
          <w:rFonts w:ascii="Arial" w:hAnsi="Arial" w:cs="Arial"/>
          <w:bCs/>
          <w:iCs/>
          <w:sz w:val="20"/>
          <w:szCs w:val="20"/>
        </w:rPr>
        <w:t>križovatky Hubová navrhnuté Stredisko správy a údržby Švošov, sprístupnené novým mostom ponad rieku Váh</w:t>
      </w:r>
      <w:r w:rsidR="00035651">
        <w:rPr>
          <w:rFonts w:ascii="Arial" w:hAnsi="Arial" w:cs="Arial"/>
          <w:bCs/>
          <w:iCs/>
          <w:sz w:val="20"/>
          <w:szCs w:val="20"/>
        </w:rPr>
        <w:t xml:space="preserve">. </w:t>
      </w:r>
      <w:r w:rsidR="00A23312" w:rsidRPr="00420C9D">
        <w:rPr>
          <w:rFonts w:ascii="Arial" w:hAnsi="Arial" w:cs="Arial"/>
          <w:bCs/>
          <w:iCs/>
          <w:sz w:val="20"/>
          <w:szCs w:val="20"/>
        </w:rPr>
        <w:t xml:space="preserve">Predmet zákazky je podrobne vymedzený vo Zväzku 1 až Zväzku 5 týchto SP. </w:t>
      </w:r>
    </w:p>
    <w:p w14:paraId="5C492A0A" w14:textId="77777777" w:rsidR="00035651" w:rsidRDefault="00035651" w:rsidP="00A54A21">
      <w:pPr>
        <w:tabs>
          <w:tab w:val="left" w:pos="1134"/>
        </w:tabs>
        <w:spacing w:after="0" w:line="240" w:lineRule="auto"/>
        <w:ind w:left="1134" w:hanging="567"/>
        <w:contextualSpacing/>
        <w:jc w:val="both"/>
        <w:rPr>
          <w:rFonts w:ascii="Arial" w:hAnsi="Arial" w:cs="Arial"/>
          <w:sz w:val="20"/>
          <w:szCs w:val="20"/>
        </w:rPr>
      </w:pPr>
    </w:p>
    <w:p w14:paraId="5CE60BAA" w14:textId="2310F30E" w:rsidR="00DD1186" w:rsidRDefault="00DD1186" w:rsidP="00035651">
      <w:pPr>
        <w:tabs>
          <w:tab w:val="left" w:pos="567"/>
        </w:tabs>
        <w:spacing w:after="0" w:line="240" w:lineRule="auto"/>
        <w:ind w:left="1134" w:hanging="1134"/>
        <w:contextualSpacing/>
        <w:jc w:val="both"/>
        <w:rPr>
          <w:rFonts w:ascii="Arial" w:hAnsi="Arial" w:cs="Arial"/>
          <w:b/>
          <w:bCs/>
          <w:sz w:val="20"/>
          <w:szCs w:val="20"/>
        </w:rPr>
      </w:pPr>
      <w:r w:rsidRPr="00420C9D">
        <w:rPr>
          <w:rFonts w:ascii="Arial" w:hAnsi="Arial" w:cs="Arial"/>
          <w:b/>
          <w:bCs/>
          <w:smallCaps/>
          <w:sz w:val="20"/>
          <w:szCs w:val="20"/>
        </w:rPr>
        <w:t>4.</w:t>
      </w:r>
      <w:r w:rsidRPr="00420C9D">
        <w:rPr>
          <w:rFonts w:ascii="Arial" w:hAnsi="Arial" w:cs="Arial"/>
          <w:b/>
          <w:bCs/>
          <w:smallCaps/>
          <w:sz w:val="20"/>
          <w:szCs w:val="20"/>
        </w:rPr>
        <w:tab/>
      </w:r>
      <w:r w:rsidRPr="00420C9D">
        <w:rPr>
          <w:rFonts w:ascii="Arial" w:hAnsi="Arial" w:cs="Arial"/>
          <w:b/>
          <w:bCs/>
          <w:sz w:val="20"/>
          <w:szCs w:val="20"/>
        </w:rPr>
        <w:t>Rozdelenie predmetu zákazky</w:t>
      </w:r>
    </w:p>
    <w:p w14:paraId="005A664F" w14:textId="145775D6" w:rsidR="00794DE5"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4.1</w:t>
      </w:r>
      <w:r w:rsidRPr="00420C9D">
        <w:rPr>
          <w:rFonts w:ascii="Arial" w:hAnsi="Arial" w:cs="Arial"/>
          <w:sz w:val="20"/>
          <w:szCs w:val="20"/>
        </w:rPr>
        <w:tab/>
        <w:t>Verejný obstarávateľ nepovoľuje rozdelenie predmetu zákazky na časti.</w:t>
      </w:r>
    </w:p>
    <w:p w14:paraId="4378FFF0" w14:textId="12B9F68F" w:rsidR="00A23312"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4.2</w:t>
      </w:r>
      <w:r w:rsidRPr="00420C9D">
        <w:rPr>
          <w:rFonts w:ascii="Arial" w:hAnsi="Arial" w:cs="Arial"/>
          <w:sz w:val="20"/>
          <w:szCs w:val="20"/>
        </w:rPr>
        <w:tab/>
      </w:r>
      <w:r w:rsidRPr="00B3764B">
        <w:rPr>
          <w:rFonts w:ascii="Arial" w:hAnsi="Arial" w:cs="Arial"/>
          <w:sz w:val="20"/>
          <w:szCs w:val="20"/>
        </w:rPr>
        <w:t>Odôvodnenie nerozdelenia predmetu zákazky:</w:t>
      </w:r>
      <w:bookmarkStart w:id="11" w:name="_Hlk173403534"/>
      <w:r w:rsidR="00C80489">
        <w:rPr>
          <w:rFonts w:ascii="Arial" w:hAnsi="Arial" w:cs="Arial"/>
          <w:sz w:val="20"/>
          <w:szCs w:val="20"/>
        </w:rPr>
        <w:t xml:space="preserve"> </w:t>
      </w:r>
      <w:r w:rsidR="00CB2FED">
        <w:rPr>
          <w:rFonts w:ascii="Arial" w:hAnsi="Arial" w:cs="Arial"/>
          <w:sz w:val="20"/>
          <w:szCs w:val="20"/>
        </w:rPr>
        <w:t>v</w:t>
      </w:r>
      <w:r w:rsidR="00A23312" w:rsidRPr="00420C9D">
        <w:rPr>
          <w:rFonts w:ascii="Arial" w:hAnsi="Arial" w:cs="Arial"/>
          <w:sz w:val="20"/>
          <w:szCs w:val="20"/>
        </w:rPr>
        <w:t xml:space="preserve">erejný obstarávateľ odôvodňuje nerozdelenie predmetu zákazky na časti tým, že pred vyhlásením  postupu zadávania zákazky dôkladne zvážil a vzal do úvahy všetky skutočnosti, ktoré sa týkajú vhodnosti, resp. nevhodnosti rozdelenia predmetnej zákazky na časti. </w:t>
      </w:r>
      <w:r w:rsidR="00A23312" w:rsidRPr="00420C9D">
        <w:rPr>
          <w:rFonts w:ascii="Arial" w:hAnsi="Arial" w:cs="Arial"/>
          <w:sz w:val="20"/>
          <w:szCs w:val="20"/>
        </w:rPr>
        <w:tab/>
        <w:t xml:space="preserve">Diaľničný úsek D1 Turany – Hubová plynule nadväzuje na už sprevádzkovaný úsek diaľnice D1 Dubná Skala – Turany na západnej strane so začiatkom v km 13,441 (odklon trasy diaľnice D1 Dubná Skala – Turany) a na realizovaný úsek diaľnice D1 Hubová – Ivachnová na východnej strane v križovatke Hubová. Pozostáva z vybudovania štvorpruhu v kategórii D 26,5/100, z dvoch mimoúrovňových križovatiek, ako aj z tunelov Korbeľka a Havran, 11 mostných objektov, 5 ks múrov, 7 ks protihlukových stien v dĺžke 6,7 km, preložiek inžinierskych sietí, migračných koridorov pre zver, </w:t>
      </w:r>
      <w:r w:rsidR="00A23312" w:rsidRPr="00420C9D">
        <w:rPr>
          <w:rFonts w:ascii="Arial" w:hAnsi="Arial" w:cs="Arial"/>
          <w:sz w:val="20"/>
          <w:szCs w:val="20"/>
        </w:rPr>
        <w:lastRenderedPageBreak/>
        <w:t xml:space="preserve">environmentálnych opatrení a nového strediska správy a údržby Švošov a ďalšie. Z celkovej dĺžky trasy diaľnice 13,532 96 km je cca 3,6 km vedených na cestnom telese, 1,3 km na mostoch a 8,6 km v tuneloch. </w:t>
      </w:r>
      <w:r w:rsidR="00A23312" w:rsidRPr="00420C9D">
        <w:rPr>
          <w:rFonts w:ascii="Arial" w:hAnsi="Arial" w:cs="Arial"/>
          <w:sz w:val="20"/>
          <w:szCs w:val="20"/>
        </w:rPr>
        <w:tab/>
        <w:t>Uvedené stavebné objekty spolu úzko súvisia za účelom jednak zabezpečenia bezpečnej prevádzky tunelov Korbeľka a Havran, ako aj samotnej diaľnice D1 v celom úseku a nie je možné ich realizovať a prevádzkovať oddelene. Predmetný úsek bude mať pozitívny vplyv na vývoj dopravy v území, nakoľko preberie vysoký podiel dopravy zo súbežnej cesty I/18, ktorá sa podstatne odľahčí a tým sa výrazne zlepší životné prostredie obyvateľov dotknutých obcí. Výstavbou diaľnice D1 v úseku Turany – Hubová sa zvýši bezpečnosť a plynulosť cestnej premávky a skrátia sa prepravné časy. Preto jediným spôsobom na splnenie spomenutých cieľov je dobudovanie diaľnice D1 na plnohodnotnú smerovo rozdelenú komunikáciu, ktorá spolu s ďalšími súvisiacimi komunikáciami a</w:t>
      </w:r>
      <w:r w:rsidR="00CA5802">
        <w:rPr>
          <w:rFonts w:ascii="Arial" w:hAnsi="Arial" w:cs="Arial"/>
          <w:sz w:val="20"/>
          <w:szCs w:val="20"/>
        </w:rPr>
        <w:t> </w:t>
      </w:r>
      <w:r w:rsidR="00A23312" w:rsidRPr="00420C9D">
        <w:rPr>
          <w:rFonts w:ascii="Arial" w:hAnsi="Arial" w:cs="Arial"/>
          <w:sz w:val="20"/>
          <w:szCs w:val="20"/>
        </w:rPr>
        <w:t>objektami</w:t>
      </w:r>
      <w:r w:rsidR="00CA5802">
        <w:rPr>
          <w:rFonts w:ascii="Arial" w:hAnsi="Arial" w:cs="Arial"/>
          <w:sz w:val="20"/>
          <w:szCs w:val="20"/>
        </w:rPr>
        <w:t xml:space="preserve"> </w:t>
      </w:r>
      <w:r w:rsidR="00A23312" w:rsidRPr="00420C9D">
        <w:rPr>
          <w:rFonts w:ascii="Arial" w:hAnsi="Arial" w:cs="Arial"/>
          <w:sz w:val="20"/>
          <w:szCs w:val="20"/>
        </w:rPr>
        <w:t xml:space="preserve">vytvorí </w:t>
      </w:r>
      <w:r w:rsidR="003550FC">
        <w:rPr>
          <w:rFonts w:ascii="Arial" w:hAnsi="Arial" w:cs="Arial"/>
          <w:sz w:val="20"/>
          <w:szCs w:val="20"/>
        </w:rPr>
        <w:tab/>
      </w:r>
      <w:r w:rsidR="00A23312" w:rsidRPr="00420C9D">
        <w:rPr>
          <w:rFonts w:ascii="Arial" w:hAnsi="Arial" w:cs="Arial"/>
          <w:sz w:val="20"/>
          <w:szCs w:val="20"/>
        </w:rPr>
        <w:t>vysokokapacitný diaľničný koridor v predmetnom území</w:t>
      </w:r>
      <w:r w:rsidR="003550FC">
        <w:rPr>
          <w:rFonts w:ascii="Arial" w:hAnsi="Arial" w:cs="Arial"/>
          <w:sz w:val="20"/>
          <w:szCs w:val="20"/>
        </w:rPr>
        <w:t xml:space="preserve">. </w:t>
      </w:r>
      <w:r w:rsidR="00A23312" w:rsidRPr="00420C9D">
        <w:rPr>
          <w:rFonts w:ascii="Arial" w:hAnsi="Arial" w:cs="Arial"/>
          <w:sz w:val="20"/>
          <w:szCs w:val="20"/>
        </w:rPr>
        <w:t xml:space="preserve">Verejný obstarávateľ odôvodňuje nerozdelenie zákazky na časti tým, že nerozdelenie predmetu zákazky je ekonomicky, administratívne a technicky výhodnejšie pri dodaní </w:t>
      </w:r>
      <w:r w:rsidR="00C80489">
        <w:rPr>
          <w:rFonts w:ascii="Arial" w:hAnsi="Arial" w:cs="Arial"/>
          <w:sz w:val="20"/>
          <w:szCs w:val="20"/>
        </w:rPr>
        <w:t xml:space="preserve">plnenia </w:t>
      </w:r>
      <w:r w:rsidR="00A23312" w:rsidRPr="00420C9D">
        <w:rPr>
          <w:rFonts w:ascii="Arial" w:hAnsi="Arial" w:cs="Arial"/>
          <w:sz w:val="20"/>
          <w:szCs w:val="20"/>
        </w:rPr>
        <w:t>od jedného dodávateľa, nakoľko</w:t>
      </w:r>
      <w:r w:rsidR="00C80489">
        <w:rPr>
          <w:rFonts w:ascii="Arial" w:hAnsi="Arial" w:cs="Arial"/>
          <w:sz w:val="20"/>
          <w:szCs w:val="20"/>
        </w:rPr>
        <w:t xml:space="preserve"> </w:t>
      </w:r>
      <w:r w:rsidR="00A23312" w:rsidRPr="00420C9D">
        <w:rPr>
          <w:rFonts w:ascii="Arial" w:hAnsi="Arial" w:cs="Arial"/>
          <w:sz w:val="20"/>
          <w:szCs w:val="20"/>
        </w:rPr>
        <w:t xml:space="preserve">ide o špecifický druh </w:t>
      </w:r>
      <w:r w:rsidR="00C80489">
        <w:rPr>
          <w:rFonts w:ascii="Arial" w:hAnsi="Arial" w:cs="Arial"/>
          <w:sz w:val="20"/>
          <w:szCs w:val="20"/>
        </w:rPr>
        <w:t>plnenia</w:t>
      </w:r>
      <w:r w:rsidR="00A23312" w:rsidRPr="00420C9D">
        <w:rPr>
          <w:rFonts w:ascii="Arial" w:hAnsi="Arial" w:cs="Arial"/>
          <w:sz w:val="20"/>
          <w:szCs w:val="20"/>
        </w:rPr>
        <w:t>, zložený z časovo bezprostredne na seba nadväzujúcich prác. Rozdelenie na časti by mohlo predstavovať vážne riziko ohrozenia riadneho plnenia zákazky</w:t>
      </w:r>
      <w:r w:rsidR="00641F3F">
        <w:rPr>
          <w:rFonts w:ascii="Arial" w:hAnsi="Arial" w:cs="Arial"/>
          <w:sz w:val="20"/>
          <w:szCs w:val="20"/>
        </w:rPr>
        <w:t xml:space="preserve">. </w:t>
      </w:r>
      <w:r w:rsidR="00A23312" w:rsidRPr="00420C9D">
        <w:rPr>
          <w:rFonts w:ascii="Arial" w:hAnsi="Arial" w:cs="Arial"/>
          <w:sz w:val="20"/>
          <w:szCs w:val="20"/>
        </w:rPr>
        <w:t xml:space="preserve">Uvedené stavebné objekty spolu úzko súvisia za účelom jednak zabezpečenia bezpečnej prevádzky tunelov Korbeľka a Havran,  ako aj samotnej diaľnice D1 v celom úseku a nie je </w:t>
      </w:r>
      <w:r w:rsidR="00A23312" w:rsidRPr="00420C9D">
        <w:rPr>
          <w:rFonts w:ascii="Arial" w:hAnsi="Arial" w:cs="Arial"/>
          <w:sz w:val="20"/>
          <w:szCs w:val="20"/>
        </w:rPr>
        <w:lastRenderedPageBreak/>
        <w:t>možné ich realizovať a prevádzkovať oddelene.</w:t>
      </w:r>
      <w:r w:rsidR="00AF7968" w:rsidRPr="00420C9D">
        <w:rPr>
          <w:rFonts w:ascii="Arial" w:hAnsi="Arial" w:cs="Arial"/>
          <w:sz w:val="20"/>
          <w:szCs w:val="20"/>
        </w:rPr>
        <w:t xml:space="preserve"> </w:t>
      </w:r>
      <w:r w:rsidR="00A23312" w:rsidRPr="00420C9D">
        <w:rPr>
          <w:rFonts w:ascii="Arial" w:hAnsi="Arial" w:cs="Arial"/>
          <w:sz w:val="20"/>
          <w:szCs w:val="20"/>
        </w:rPr>
        <w:t>Preto jediným spôsobom na splnenie spomenutých cieľov je dobudovanie diaľnice D1 na plnohodnotnú smerovo rozdelenú komunikáciu, ktorá spolu s ďalšími súvisiacimi komunikáciami a objektami vytvorí vysokokapacitný diaľničný koridor v predmetnom území</w:t>
      </w:r>
      <w:r w:rsidR="00641F3F">
        <w:rPr>
          <w:rFonts w:ascii="Arial" w:hAnsi="Arial" w:cs="Arial"/>
          <w:sz w:val="20"/>
          <w:szCs w:val="20"/>
        </w:rPr>
        <w:t>.</w:t>
      </w:r>
    </w:p>
    <w:bookmarkEnd w:id="11"/>
    <w:p w14:paraId="187EF00E" w14:textId="69E3ACB8" w:rsidR="00013FD7" w:rsidRDefault="00794DE5" w:rsidP="00035651">
      <w:pPr>
        <w:tabs>
          <w:tab w:val="left" w:pos="1134"/>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4.3</w:t>
      </w:r>
      <w:r w:rsidRPr="00420C9D">
        <w:rPr>
          <w:rFonts w:ascii="Arial" w:hAnsi="Arial" w:cs="Arial"/>
          <w:sz w:val="20"/>
          <w:szCs w:val="20"/>
        </w:rPr>
        <w:tab/>
        <w:t xml:space="preserve">Uchádzač predloží ponuku na celý predmet zákazky.  </w:t>
      </w:r>
    </w:p>
    <w:p w14:paraId="58CBF8BD" w14:textId="77777777" w:rsidR="00DD1186" w:rsidRPr="00420C9D" w:rsidRDefault="00DD1186" w:rsidP="00035651">
      <w:pPr>
        <w:tabs>
          <w:tab w:val="left" w:pos="567"/>
        </w:tabs>
        <w:spacing w:after="0" w:line="240" w:lineRule="auto"/>
        <w:ind w:left="567" w:hanging="567"/>
        <w:contextualSpacing/>
        <w:jc w:val="both"/>
        <w:rPr>
          <w:rFonts w:ascii="Arial" w:hAnsi="Arial" w:cs="Arial"/>
          <w:sz w:val="20"/>
          <w:szCs w:val="20"/>
        </w:rPr>
      </w:pPr>
    </w:p>
    <w:p w14:paraId="24125895" w14:textId="619C5BBD"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5.</w:t>
      </w:r>
      <w:r w:rsidRPr="00420C9D">
        <w:rPr>
          <w:rFonts w:ascii="Arial" w:hAnsi="Arial" w:cs="Arial"/>
          <w:b/>
          <w:bCs/>
          <w:smallCaps/>
          <w:sz w:val="20"/>
          <w:szCs w:val="20"/>
        </w:rPr>
        <w:tab/>
      </w:r>
      <w:r w:rsidRPr="00190A8C">
        <w:rPr>
          <w:rFonts w:ascii="Arial" w:hAnsi="Arial" w:cs="Arial"/>
          <w:b/>
          <w:bCs/>
          <w:sz w:val="20"/>
          <w:szCs w:val="20"/>
        </w:rPr>
        <w:t>Zdroj finančných prostriedkov</w:t>
      </w:r>
      <w:r w:rsidRPr="00420C9D">
        <w:rPr>
          <w:rFonts w:ascii="Arial" w:hAnsi="Arial" w:cs="Arial"/>
          <w:b/>
          <w:bCs/>
          <w:sz w:val="20"/>
          <w:szCs w:val="20"/>
        </w:rPr>
        <w:t xml:space="preserve"> </w:t>
      </w:r>
    </w:p>
    <w:p w14:paraId="2A58CB44" w14:textId="21E51DD4" w:rsidR="00A23312" w:rsidRDefault="00794DE5" w:rsidP="007651F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5.1</w:t>
      </w:r>
      <w:r w:rsidRPr="00420C9D">
        <w:rPr>
          <w:rFonts w:ascii="Arial" w:hAnsi="Arial" w:cs="Arial"/>
          <w:sz w:val="20"/>
          <w:szCs w:val="20"/>
        </w:rPr>
        <w:tab/>
      </w:r>
      <w:bookmarkStart w:id="12" w:name="_Hlk169170023"/>
      <w:r w:rsidR="00A23312" w:rsidRPr="00420C9D">
        <w:rPr>
          <w:rFonts w:ascii="Arial" w:hAnsi="Arial" w:cs="Arial"/>
          <w:sz w:val="20"/>
          <w:szCs w:val="20"/>
        </w:rPr>
        <w:t xml:space="preserve">Predmet zákazky bude financovaný zo </w:t>
      </w:r>
      <w:r w:rsidR="00A23312" w:rsidRPr="00C80489">
        <w:rPr>
          <w:rFonts w:ascii="Arial" w:hAnsi="Arial" w:cs="Arial"/>
          <w:sz w:val="20"/>
          <w:szCs w:val="20"/>
        </w:rPr>
        <w:t>štátneho rozpočtu</w:t>
      </w:r>
      <w:r w:rsidR="007651FA">
        <w:rPr>
          <w:rFonts w:ascii="Arial" w:hAnsi="Arial" w:cs="Arial"/>
          <w:sz w:val="20"/>
          <w:szCs w:val="20"/>
        </w:rPr>
        <w:t>.</w:t>
      </w:r>
    </w:p>
    <w:bookmarkEnd w:id="12"/>
    <w:p w14:paraId="31F5B013" w14:textId="2D8EA199" w:rsidR="00DD1186" w:rsidRDefault="00DD1186" w:rsidP="0095273D">
      <w:pPr>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5.2</w:t>
      </w:r>
      <w:r w:rsidRPr="00420C9D">
        <w:rPr>
          <w:rFonts w:ascii="Arial" w:eastAsia="Times New Roman" w:hAnsi="Arial" w:cs="Arial"/>
          <w:sz w:val="20"/>
          <w:szCs w:val="20"/>
        </w:rPr>
        <w:tab/>
      </w:r>
      <w:r w:rsidRPr="00420C9D">
        <w:rPr>
          <w:rFonts w:ascii="Arial" w:eastAsia="Times New Roman" w:hAnsi="Arial" w:cs="Arial"/>
          <w:sz w:val="20"/>
          <w:szCs w:val="20"/>
        </w:rPr>
        <w:tab/>
        <w:t>Verejný obstarávateľ neposkytuje zálohy ani preddavky na plnenie zmluvy.</w:t>
      </w:r>
    </w:p>
    <w:p w14:paraId="53DA2CF8" w14:textId="77777777" w:rsidR="007651FA" w:rsidRPr="00420C9D" w:rsidRDefault="007651FA" w:rsidP="0095273D">
      <w:pPr>
        <w:spacing w:after="0" w:line="240" w:lineRule="auto"/>
        <w:ind w:left="1134" w:hanging="567"/>
        <w:contextualSpacing/>
        <w:jc w:val="both"/>
        <w:rPr>
          <w:rFonts w:ascii="Arial" w:eastAsia="Times New Roman" w:hAnsi="Arial" w:cs="Arial"/>
          <w:sz w:val="20"/>
          <w:szCs w:val="20"/>
        </w:rPr>
      </w:pPr>
    </w:p>
    <w:p w14:paraId="39708884" w14:textId="77777777" w:rsidR="00DD1186" w:rsidRPr="00420C9D" w:rsidRDefault="00DD1186" w:rsidP="0095273D">
      <w:pPr>
        <w:spacing w:after="0" w:line="240" w:lineRule="auto"/>
        <w:ind w:left="1134" w:hanging="567"/>
        <w:contextualSpacing/>
        <w:jc w:val="both"/>
        <w:rPr>
          <w:rFonts w:ascii="Arial" w:hAnsi="Arial" w:cs="Arial"/>
          <w:sz w:val="20"/>
          <w:szCs w:val="20"/>
        </w:rPr>
      </w:pPr>
    </w:p>
    <w:p w14:paraId="2D3211F6" w14:textId="537837BC" w:rsidR="00794DE5" w:rsidRDefault="00794DE5" w:rsidP="00124302">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6.</w:t>
      </w:r>
      <w:r w:rsidR="00124302" w:rsidRPr="00420C9D">
        <w:rPr>
          <w:rFonts w:ascii="Arial" w:hAnsi="Arial" w:cs="Arial"/>
          <w:b/>
          <w:bCs/>
          <w:smallCaps/>
          <w:sz w:val="20"/>
          <w:szCs w:val="20"/>
        </w:rPr>
        <w:tab/>
      </w:r>
      <w:r w:rsidRPr="00420C9D">
        <w:rPr>
          <w:rFonts w:ascii="Arial" w:hAnsi="Arial" w:cs="Arial"/>
          <w:b/>
          <w:bCs/>
          <w:sz w:val="20"/>
          <w:szCs w:val="20"/>
        </w:rPr>
        <w:t>Typ zmluvy</w:t>
      </w:r>
    </w:p>
    <w:p w14:paraId="2434F6AF" w14:textId="77777777" w:rsidR="00C21A95" w:rsidRPr="00420C9D" w:rsidRDefault="00794DE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6.1</w:t>
      </w:r>
      <w:r w:rsidRPr="00420C9D">
        <w:rPr>
          <w:rFonts w:ascii="Arial" w:hAnsi="Arial" w:cs="Arial"/>
          <w:sz w:val="20"/>
          <w:szCs w:val="20"/>
        </w:rPr>
        <w:tab/>
      </w:r>
      <w:r w:rsidR="00DD1186" w:rsidRPr="00420C9D">
        <w:rPr>
          <w:rFonts w:ascii="Arial" w:hAnsi="Arial" w:cs="Arial"/>
          <w:sz w:val="20"/>
          <w:szCs w:val="20"/>
        </w:rPr>
        <w:t xml:space="preserve">Výsledok postupu verejného obstarávania: </w:t>
      </w:r>
    </w:p>
    <w:p w14:paraId="4D9D2AD1" w14:textId="09CDF724" w:rsidR="00794DE5" w:rsidRPr="00035651" w:rsidRDefault="00C21A95"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 xml:space="preserve">Zmluva o Dielo </w:t>
      </w:r>
      <w:r w:rsidR="00DD1186" w:rsidRPr="00420C9D">
        <w:rPr>
          <w:rFonts w:ascii="Arial" w:hAnsi="Arial" w:cs="Arial"/>
          <w:sz w:val="20"/>
          <w:szCs w:val="20"/>
        </w:rPr>
        <w:t>uzatvorená</w:t>
      </w:r>
      <w:r w:rsidR="00794DE5" w:rsidRPr="00420C9D">
        <w:rPr>
          <w:rFonts w:ascii="Arial" w:hAnsi="Arial" w:cs="Arial"/>
          <w:sz w:val="20"/>
          <w:szCs w:val="20"/>
        </w:rPr>
        <w:t xml:space="preserve"> podľa § 536 </w:t>
      </w:r>
      <w:r w:rsidR="00DD1186" w:rsidRPr="00420C9D">
        <w:rPr>
          <w:rFonts w:ascii="Arial" w:hAnsi="Arial" w:cs="Arial"/>
          <w:sz w:val="20"/>
          <w:szCs w:val="20"/>
        </w:rPr>
        <w:t xml:space="preserve">a nasl. </w:t>
      </w:r>
      <w:r w:rsidR="00794DE5" w:rsidRPr="00420C9D">
        <w:rPr>
          <w:rFonts w:ascii="Arial" w:hAnsi="Arial" w:cs="Arial"/>
          <w:sz w:val="20"/>
          <w:szCs w:val="20"/>
        </w:rPr>
        <w:t xml:space="preserve">zákona č. 513/1991 Zb. Obchodný zákonník v znení neskorších predpisov </w:t>
      </w:r>
      <w:r w:rsidR="00353176" w:rsidRPr="00420C9D">
        <w:rPr>
          <w:rFonts w:ascii="Arial" w:hAnsi="Arial" w:cs="Arial"/>
          <w:sz w:val="20"/>
          <w:szCs w:val="20"/>
        </w:rPr>
        <w:t xml:space="preserve">(ďalej len </w:t>
      </w:r>
      <w:r w:rsidR="00353176" w:rsidRPr="00035651">
        <w:rPr>
          <w:rFonts w:ascii="Arial" w:hAnsi="Arial" w:cs="Arial"/>
          <w:sz w:val="20"/>
          <w:szCs w:val="20"/>
        </w:rPr>
        <w:t>„Obchodný zákonník“) a na základe výsledku nadlimitnej zákazky na predmet obstarávania „D</w:t>
      </w:r>
      <w:r w:rsidR="000436B3" w:rsidRPr="00035651">
        <w:rPr>
          <w:rFonts w:ascii="Arial" w:hAnsi="Arial" w:cs="Arial"/>
          <w:sz w:val="20"/>
          <w:szCs w:val="20"/>
        </w:rPr>
        <w:t>1 Turany - Hubová</w:t>
      </w:r>
      <w:r w:rsidR="00353176" w:rsidRPr="00035651">
        <w:rPr>
          <w:rFonts w:ascii="Arial" w:hAnsi="Arial" w:cs="Arial"/>
          <w:sz w:val="20"/>
          <w:szCs w:val="20"/>
        </w:rPr>
        <w:t>“ v zmysle zmluvných podmienok FIDIC „žltá kniha“ (ďalej tiež len „Zmluva o Dielo“ alebo „ZoD“ alebo „Zmluva“)</w:t>
      </w:r>
      <w:r w:rsidR="004124A4" w:rsidRPr="00035651">
        <w:rPr>
          <w:rFonts w:ascii="Arial" w:hAnsi="Arial" w:cs="Arial"/>
          <w:sz w:val="20"/>
          <w:szCs w:val="20"/>
        </w:rPr>
        <w:t>.</w:t>
      </w:r>
      <w:r w:rsidR="00CA5802" w:rsidRPr="00035651">
        <w:rPr>
          <w:rFonts w:ascii="Arial" w:hAnsi="Arial" w:cs="Arial"/>
          <w:sz w:val="20"/>
          <w:szCs w:val="20"/>
        </w:rPr>
        <w:t xml:space="preserve"> </w:t>
      </w:r>
      <w:r w:rsidR="004124A4" w:rsidRPr="00035651">
        <w:rPr>
          <w:rFonts w:ascii="Arial" w:hAnsi="Arial" w:cs="Arial"/>
          <w:sz w:val="20"/>
          <w:szCs w:val="20"/>
        </w:rPr>
        <w:t>Zmluvné podmienky pozostávajú zo „Všeobecných zmluvných podmienok“, vrátane Prílohy</w:t>
      </w:r>
      <w:r w:rsidRPr="00035651">
        <w:rPr>
          <w:rFonts w:ascii="Arial" w:hAnsi="Arial" w:cs="Arial"/>
          <w:sz w:val="20"/>
          <w:szCs w:val="20"/>
        </w:rPr>
        <w:t xml:space="preserve"> </w:t>
      </w:r>
      <w:r w:rsidR="004124A4" w:rsidRPr="00035651">
        <w:rPr>
          <w:rFonts w:ascii="Arial" w:hAnsi="Arial" w:cs="Arial"/>
          <w:sz w:val="20"/>
          <w:szCs w:val="20"/>
        </w:rPr>
        <w:t>„Všeobecné podmienky Dohody o riešení sporov“ a z „Osobitných zmluvných podmienok“, ktoré predstavujú doplnky, úpravy a dodatky k Všeobecným zmluvným podmienkam „žltá kniha“.</w:t>
      </w:r>
    </w:p>
    <w:p w14:paraId="6AFEF011" w14:textId="06261AF6" w:rsidR="004124A4" w:rsidRPr="00035651" w:rsidRDefault="004124A4" w:rsidP="004124A4">
      <w:pPr>
        <w:spacing w:after="0" w:line="240" w:lineRule="auto"/>
        <w:ind w:left="1134" w:hanging="567"/>
        <w:contextualSpacing/>
        <w:jc w:val="both"/>
        <w:rPr>
          <w:rFonts w:ascii="Arial" w:hAnsi="Arial" w:cs="Arial"/>
          <w:sz w:val="20"/>
          <w:szCs w:val="20"/>
        </w:rPr>
      </w:pPr>
      <w:r w:rsidRPr="00035651">
        <w:rPr>
          <w:rFonts w:ascii="Arial" w:hAnsi="Arial" w:cs="Arial"/>
          <w:sz w:val="20"/>
          <w:szCs w:val="20"/>
        </w:rPr>
        <w:lastRenderedPageBreak/>
        <w:tab/>
        <w:t>Všeobecné zmluvné podmienky sú súčasťou:</w:t>
      </w:r>
    </w:p>
    <w:p w14:paraId="514CB0C3" w14:textId="7D770DC2" w:rsidR="004124A4" w:rsidRDefault="004124A4" w:rsidP="004124A4">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t>„Zmluvných podmienok pre technologické zariadenie a projektovanie-realizáciu“ – pre elektrotechnické a strojno-technologické</w:t>
      </w:r>
      <w:r w:rsidR="00AF7968" w:rsidRPr="00420C9D">
        <w:rPr>
          <w:rFonts w:ascii="Arial" w:hAnsi="Arial" w:cs="Arial"/>
          <w:sz w:val="20"/>
          <w:szCs w:val="20"/>
        </w:rPr>
        <w:t xml:space="preserve"> </w:t>
      </w:r>
      <w:r w:rsidRPr="00420C9D">
        <w:rPr>
          <w:rFonts w:ascii="Arial" w:hAnsi="Arial" w:cs="Arial"/>
          <w:sz w:val="20"/>
          <w:szCs w:val="20"/>
        </w:rPr>
        <w:t>diela a pre stavebné a inžinierske diela projektované Zhotoviteľom, („žltá kniha“)</w:t>
      </w:r>
      <w:r w:rsidR="00AF7968" w:rsidRPr="00420C9D">
        <w:rPr>
          <w:rFonts w:ascii="Arial" w:hAnsi="Arial" w:cs="Arial"/>
          <w:sz w:val="20"/>
          <w:szCs w:val="20"/>
        </w:rPr>
        <w:t xml:space="preserve"> </w:t>
      </w:r>
      <w:r w:rsidRPr="00420C9D">
        <w:rPr>
          <w:rFonts w:ascii="Arial" w:hAnsi="Arial" w:cs="Arial"/>
          <w:sz w:val="20"/>
          <w:szCs w:val="20"/>
        </w:rPr>
        <w:t xml:space="preserve">Prvé vydanie 1999, vydané Medzinárodnou federáciou konzultačných inžinierov (FIDIC), slovenský preklad, SACE 2008.  </w:t>
      </w:r>
    </w:p>
    <w:p w14:paraId="21806D78"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6.2</w:t>
      </w:r>
      <w:r w:rsidRPr="00420C9D">
        <w:rPr>
          <w:rFonts w:ascii="Arial" w:hAnsi="Arial" w:cs="Arial"/>
          <w:sz w:val="20"/>
          <w:szCs w:val="20"/>
        </w:rPr>
        <w:tab/>
      </w:r>
      <w:r w:rsidR="00B4604F" w:rsidRPr="00420C9D">
        <w:rPr>
          <w:rFonts w:ascii="Arial" w:hAnsi="Arial" w:cs="Arial"/>
          <w:sz w:val="20"/>
          <w:szCs w:val="20"/>
        </w:rPr>
        <w:t>V</w:t>
      </w:r>
      <w:r w:rsidRPr="00420C9D">
        <w:rPr>
          <w:rFonts w:ascii="Arial" w:hAnsi="Arial" w:cs="Arial"/>
          <w:sz w:val="20"/>
          <w:szCs w:val="20"/>
        </w:rPr>
        <w:t xml:space="preserve">ymedzenie </w:t>
      </w:r>
      <w:r w:rsidR="00E421DD" w:rsidRPr="00420C9D">
        <w:rPr>
          <w:rFonts w:ascii="Arial" w:hAnsi="Arial" w:cs="Arial"/>
          <w:sz w:val="20"/>
          <w:szCs w:val="20"/>
        </w:rPr>
        <w:t>zmluvných</w:t>
      </w:r>
      <w:r w:rsidRPr="00420C9D">
        <w:rPr>
          <w:rFonts w:ascii="Arial" w:hAnsi="Arial" w:cs="Arial"/>
          <w:sz w:val="20"/>
          <w:szCs w:val="20"/>
        </w:rPr>
        <w:t xml:space="preserve"> podmienok</w:t>
      </w:r>
      <w:r w:rsidR="00B4604F" w:rsidRPr="00420C9D">
        <w:rPr>
          <w:rFonts w:ascii="Arial" w:hAnsi="Arial" w:cs="Arial"/>
          <w:sz w:val="20"/>
          <w:szCs w:val="20"/>
        </w:rPr>
        <w:t xml:space="preserve"> na plnenie predmetu zákazky</w:t>
      </w:r>
      <w:r w:rsidRPr="00420C9D">
        <w:rPr>
          <w:rFonts w:ascii="Arial" w:hAnsi="Arial" w:cs="Arial"/>
          <w:sz w:val="20"/>
          <w:szCs w:val="20"/>
        </w:rPr>
        <w:t xml:space="preserve"> tvorí Zväzok 2</w:t>
      </w:r>
      <w:r w:rsidR="00F54B14" w:rsidRPr="00420C9D">
        <w:rPr>
          <w:rFonts w:ascii="Arial" w:hAnsi="Arial" w:cs="Arial"/>
          <w:sz w:val="20"/>
          <w:szCs w:val="20"/>
        </w:rPr>
        <w:t xml:space="preserve"> Obchodné podmienky</w:t>
      </w:r>
      <w:r w:rsidR="00E421DD" w:rsidRPr="00420C9D">
        <w:rPr>
          <w:rFonts w:ascii="Arial" w:hAnsi="Arial" w:cs="Arial"/>
          <w:sz w:val="20"/>
          <w:szCs w:val="20"/>
        </w:rPr>
        <w:t>,</w:t>
      </w:r>
      <w:r w:rsidR="00E421DD" w:rsidRPr="00420C9D">
        <w:rPr>
          <w:rFonts w:ascii="Arial" w:eastAsia="Times New Roman" w:hAnsi="Arial" w:cs="Arial"/>
          <w:sz w:val="20"/>
          <w:szCs w:val="20"/>
        </w:rPr>
        <w:t xml:space="preserve"> </w:t>
      </w:r>
      <w:r w:rsidR="00E421DD" w:rsidRPr="00420C9D">
        <w:rPr>
          <w:rFonts w:ascii="Arial" w:hAnsi="Arial" w:cs="Arial"/>
          <w:sz w:val="20"/>
          <w:szCs w:val="20"/>
        </w:rPr>
        <w:t>ktoré sú neoddeliteľnou súčasťou</w:t>
      </w:r>
      <w:r w:rsidRPr="00420C9D">
        <w:rPr>
          <w:rFonts w:ascii="Arial" w:hAnsi="Arial" w:cs="Arial"/>
          <w:sz w:val="20"/>
          <w:szCs w:val="20"/>
        </w:rPr>
        <w:t xml:space="preserve"> týchto </w:t>
      </w:r>
      <w:r w:rsidR="00295664" w:rsidRPr="00420C9D">
        <w:rPr>
          <w:rFonts w:ascii="Arial" w:hAnsi="Arial" w:cs="Arial"/>
          <w:sz w:val="20"/>
          <w:szCs w:val="20"/>
        </w:rPr>
        <w:t>SP</w:t>
      </w:r>
      <w:r w:rsidRPr="00420C9D">
        <w:rPr>
          <w:rFonts w:ascii="Arial" w:hAnsi="Arial" w:cs="Arial"/>
          <w:sz w:val="20"/>
          <w:szCs w:val="20"/>
        </w:rPr>
        <w:t>.</w:t>
      </w:r>
    </w:p>
    <w:p w14:paraId="2B976AC4"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74D6C833" w14:textId="5B03A72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7.</w:t>
      </w:r>
      <w:r w:rsidRPr="00420C9D">
        <w:rPr>
          <w:rFonts w:ascii="Arial" w:hAnsi="Arial" w:cs="Arial"/>
          <w:b/>
          <w:bCs/>
          <w:smallCaps/>
          <w:sz w:val="20"/>
          <w:szCs w:val="20"/>
        </w:rPr>
        <w:tab/>
      </w:r>
      <w:r w:rsidRPr="00420C9D">
        <w:rPr>
          <w:rFonts w:ascii="Arial" w:hAnsi="Arial" w:cs="Arial"/>
          <w:b/>
          <w:bCs/>
          <w:sz w:val="20"/>
          <w:szCs w:val="20"/>
        </w:rPr>
        <w:t xml:space="preserve">Miesto a termín </w:t>
      </w:r>
      <w:r w:rsidR="00B4604F" w:rsidRPr="00420C9D">
        <w:rPr>
          <w:rFonts w:ascii="Arial" w:hAnsi="Arial" w:cs="Arial"/>
          <w:b/>
          <w:bCs/>
          <w:sz w:val="20"/>
          <w:szCs w:val="20"/>
        </w:rPr>
        <w:t>plnenia predmetu zákazky</w:t>
      </w:r>
    </w:p>
    <w:p w14:paraId="1A3EAF40" w14:textId="6AB5265A" w:rsidR="004124A4" w:rsidRPr="00597E54"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7.1</w:t>
      </w:r>
      <w:r w:rsidRPr="00420C9D">
        <w:rPr>
          <w:rFonts w:ascii="Arial" w:hAnsi="Arial" w:cs="Arial"/>
          <w:sz w:val="20"/>
          <w:szCs w:val="20"/>
        </w:rPr>
        <w:tab/>
      </w:r>
      <w:r w:rsidRPr="009744BB">
        <w:rPr>
          <w:rFonts w:ascii="Arial" w:hAnsi="Arial" w:cs="Arial"/>
          <w:sz w:val="20"/>
          <w:szCs w:val="20"/>
        </w:rPr>
        <w:t>Miesto</w:t>
      </w:r>
      <w:r w:rsidR="00B4604F" w:rsidRPr="009744BB">
        <w:rPr>
          <w:rFonts w:ascii="Arial" w:hAnsi="Arial" w:cs="Arial"/>
          <w:sz w:val="20"/>
          <w:szCs w:val="20"/>
        </w:rPr>
        <w:t xml:space="preserve"> plnenia predmetu zákazk</w:t>
      </w:r>
      <w:r w:rsidR="00475783" w:rsidRPr="009744BB">
        <w:rPr>
          <w:rFonts w:ascii="Arial" w:hAnsi="Arial" w:cs="Arial"/>
          <w:sz w:val="20"/>
          <w:szCs w:val="20"/>
        </w:rPr>
        <w:t>y</w:t>
      </w:r>
      <w:r w:rsidRPr="009744BB">
        <w:rPr>
          <w:rFonts w:ascii="Arial" w:hAnsi="Arial" w:cs="Arial"/>
          <w:sz w:val="20"/>
          <w:szCs w:val="20"/>
        </w:rPr>
        <w:t>:</w:t>
      </w:r>
      <w:r w:rsidRPr="00597E54">
        <w:rPr>
          <w:rFonts w:ascii="Arial" w:hAnsi="Arial" w:cs="Arial"/>
          <w:sz w:val="20"/>
          <w:szCs w:val="20"/>
        </w:rPr>
        <w:t xml:space="preserve"> </w:t>
      </w:r>
    </w:p>
    <w:p w14:paraId="6ECB3F9D" w14:textId="616044FC" w:rsidR="00794DE5" w:rsidRPr="00537411" w:rsidRDefault="004124A4" w:rsidP="00537411">
      <w:pPr>
        <w:tabs>
          <w:tab w:val="left" w:pos="1985"/>
        </w:tabs>
        <w:spacing w:after="0" w:line="240" w:lineRule="auto"/>
        <w:ind w:left="1134" w:hanging="567"/>
        <w:contextualSpacing/>
        <w:jc w:val="both"/>
        <w:rPr>
          <w:rFonts w:ascii="Arial" w:hAnsi="Arial" w:cs="Arial"/>
          <w:bCs/>
          <w:sz w:val="20"/>
          <w:szCs w:val="20"/>
        </w:rPr>
      </w:pPr>
      <w:r w:rsidRPr="00597E54">
        <w:rPr>
          <w:rFonts w:ascii="Arial" w:hAnsi="Arial" w:cs="Arial"/>
          <w:sz w:val="20"/>
          <w:szCs w:val="20"/>
        </w:rPr>
        <w:tab/>
      </w:r>
      <w:r w:rsidR="00537411" w:rsidRPr="00597E54">
        <w:rPr>
          <w:rFonts w:ascii="Arial" w:hAnsi="Arial" w:cs="Arial"/>
          <w:bCs/>
          <w:sz w:val="20"/>
          <w:szCs w:val="20"/>
        </w:rPr>
        <w:t xml:space="preserve">Slovenská republika – jestvujúca diaľnica D1, Žilinský samosprávny kraj, Okresy: Martin, Dolný Kubín, Ružomberok, </w:t>
      </w:r>
      <w:r w:rsidR="00537411" w:rsidRPr="009744BB">
        <w:rPr>
          <w:rFonts w:ascii="Arial" w:hAnsi="Arial" w:cs="Arial"/>
          <w:bCs/>
          <w:sz w:val="20"/>
          <w:szCs w:val="20"/>
        </w:rPr>
        <w:t>Katastrálne územie:</w:t>
      </w:r>
      <w:r w:rsidR="00537411" w:rsidRPr="00537411">
        <w:rPr>
          <w:rFonts w:ascii="Arial" w:hAnsi="Arial" w:cs="Arial"/>
          <w:bCs/>
          <w:sz w:val="20"/>
          <w:szCs w:val="20"/>
        </w:rPr>
        <w:t xml:space="preserve"> </w:t>
      </w:r>
      <w:r w:rsidR="007B0C7B">
        <w:rPr>
          <w:rFonts w:ascii="Arial" w:hAnsi="Arial" w:cs="Arial"/>
          <w:bCs/>
          <w:sz w:val="20"/>
          <w:szCs w:val="20"/>
        </w:rPr>
        <w:t xml:space="preserve">Ratkovo, </w:t>
      </w:r>
      <w:r w:rsidR="00537411" w:rsidRPr="00537411">
        <w:rPr>
          <w:rFonts w:ascii="Arial" w:hAnsi="Arial" w:cs="Arial"/>
          <w:bCs/>
          <w:sz w:val="20"/>
          <w:szCs w:val="20"/>
        </w:rPr>
        <w:t>Turany, Krpeľany, Stankovany, Švošov, Hubová, Hrboltová.</w:t>
      </w:r>
    </w:p>
    <w:p w14:paraId="06546A3E" w14:textId="5198B719" w:rsidR="00B4604F" w:rsidRPr="00420C9D" w:rsidRDefault="00794DE5" w:rsidP="0095273D">
      <w:pPr>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7.2</w:t>
      </w:r>
      <w:r w:rsidRPr="00420C9D">
        <w:rPr>
          <w:rFonts w:ascii="Arial" w:hAnsi="Arial" w:cs="Arial"/>
          <w:sz w:val="20"/>
          <w:szCs w:val="20"/>
        </w:rPr>
        <w:tab/>
      </w:r>
      <w:r w:rsidR="00B4604F" w:rsidRPr="00420C9D">
        <w:rPr>
          <w:rFonts w:ascii="Arial" w:eastAsia="Times New Roman" w:hAnsi="Arial" w:cs="Arial"/>
          <w:sz w:val="20"/>
          <w:szCs w:val="20"/>
        </w:rPr>
        <w:t>Predpokladaná dĺžka trvania plnenia predmetu zákazky:</w:t>
      </w:r>
    </w:p>
    <w:p w14:paraId="6F7C77E8" w14:textId="2CAF6522" w:rsidR="00B4604F" w:rsidRDefault="00794DE5" w:rsidP="00CB2FED">
      <w:pPr>
        <w:tabs>
          <w:tab w:val="left" w:pos="1134"/>
        </w:tabs>
        <w:spacing w:after="0" w:line="240" w:lineRule="auto"/>
        <w:ind w:left="1134"/>
        <w:contextualSpacing/>
        <w:jc w:val="both"/>
        <w:rPr>
          <w:rFonts w:ascii="Arial" w:hAnsi="Arial" w:cs="Arial"/>
          <w:sz w:val="20"/>
          <w:szCs w:val="20"/>
        </w:rPr>
      </w:pPr>
      <w:r w:rsidRPr="00420C9D">
        <w:rPr>
          <w:rFonts w:ascii="Arial" w:hAnsi="Arial" w:cs="Arial"/>
          <w:sz w:val="20"/>
          <w:szCs w:val="20"/>
        </w:rPr>
        <w:t>Lehota výstavby</w:t>
      </w:r>
      <w:r w:rsidR="00CB2FED">
        <w:rPr>
          <w:rFonts w:ascii="Arial" w:hAnsi="Arial" w:cs="Arial"/>
          <w:sz w:val="20"/>
          <w:szCs w:val="20"/>
        </w:rPr>
        <w:t xml:space="preserve">: </w:t>
      </w:r>
      <w:r w:rsidR="0014322E" w:rsidRPr="00420C9D">
        <w:rPr>
          <w:rFonts w:ascii="Arial" w:hAnsi="Arial" w:cs="Arial"/>
          <w:sz w:val="20"/>
          <w:szCs w:val="20"/>
        </w:rPr>
        <w:t>255</w:t>
      </w:r>
      <w:r w:rsidR="005D1B84" w:rsidRPr="00420C9D">
        <w:rPr>
          <w:rFonts w:ascii="Arial" w:hAnsi="Arial" w:cs="Arial"/>
          <w:sz w:val="20"/>
          <w:szCs w:val="20"/>
        </w:rPr>
        <w:t>5 kalendárnych dní</w:t>
      </w:r>
      <w:r w:rsidR="00B4604F" w:rsidRPr="00420C9D">
        <w:rPr>
          <w:rFonts w:ascii="Arial" w:hAnsi="Arial" w:cs="Arial"/>
          <w:sz w:val="20"/>
          <w:szCs w:val="20"/>
        </w:rPr>
        <w:t xml:space="preserve"> od</w:t>
      </w:r>
      <w:r w:rsidR="00A245CD">
        <w:rPr>
          <w:rFonts w:ascii="Arial" w:hAnsi="Arial" w:cs="Arial"/>
          <w:sz w:val="20"/>
          <w:szCs w:val="20"/>
        </w:rPr>
        <w:t>o</w:t>
      </w:r>
      <w:r w:rsidR="00B4604F" w:rsidRPr="00420C9D">
        <w:rPr>
          <w:rFonts w:ascii="Arial" w:hAnsi="Arial" w:cs="Arial"/>
          <w:sz w:val="20"/>
          <w:szCs w:val="20"/>
        </w:rPr>
        <w:t xml:space="preserve"> dňa</w:t>
      </w:r>
      <w:r w:rsidR="00A23312" w:rsidRPr="00420C9D">
        <w:rPr>
          <w:rFonts w:ascii="Arial" w:hAnsi="Arial" w:cs="Arial"/>
          <w:sz w:val="20"/>
          <w:szCs w:val="20"/>
        </w:rPr>
        <w:t xml:space="preserve"> Dátumu začatia prác</w:t>
      </w:r>
      <w:r w:rsidR="00460587">
        <w:rPr>
          <w:rFonts w:ascii="Arial" w:hAnsi="Arial" w:cs="Arial"/>
          <w:sz w:val="20"/>
          <w:szCs w:val="20"/>
        </w:rPr>
        <w:t xml:space="preserve"> </w:t>
      </w:r>
      <w:r w:rsidR="00460587" w:rsidRPr="00460587">
        <w:rPr>
          <w:rFonts w:ascii="Arial" w:hAnsi="Arial" w:cs="Arial"/>
          <w:sz w:val="20"/>
          <w:szCs w:val="20"/>
        </w:rPr>
        <w:t>podčlánok 8.1) až po</w:t>
      </w:r>
      <w:r w:rsidR="00CB2FED">
        <w:rPr>
          <w:rFonts w:ascii="Arial" w:hAnsi="Arial" w:cs="Arial"/>
          <w:sz w:val="20"/>
          <w:szCs w:val="20"/>
        </w:rPr>
        <w:t xml:space="preserve"> </w:t>
      </w:r>
      <w:r w:rsidR="00460587" w:rsidRPr="00460587">
        <w:rPr>
          <w:rFonts w:ascii="Arial" w:hAnsi="Arial" w:cs="Arial"/>
          <w:sz w:val="20"/>
          <w:szCs w:val="20"/>
        </w:rPr>
        <w:t>vydanie</w:t>
      </w:r>
      <w:r w:rsidR="00475783">
        <w:rPr>
          <w:rFonts w:ascii="Arial" w:hAnsi="Arial" w:cs="Arial"/>
          <w:sz w:val="20"/>
          <w:szCs w:val="20"/>
        </w:rPr>
        <w:t xml:space="preserve"> </w:t>
      </w:r>
      <w:r w:rsidR="00460587" w:rsidRPr="00460587">
        <w:rPr>
          <w:rFonts w:ascii="Arial" w:hAnsi="Arial" w:cs="Arial"/>
          <w:sz w:val="20"/>
          <w:szCs w:val="20"/>
        </w:rPr>
        <w:t>Preberacieho protokolu pre Dielo (podčlánok 10.1)</w:t>
      </w:r>
      <w:r w:rsidR="00460587">
        <w:rPr>
          <w:rFonts w:ascii="Arial" w:hAnsi="Arial" w:cs="Arial"/>
          <w:sz w:val="20"/>
          <w:szCs w:val="20"/>
        </w:rPr>
        <w:t>.</w:t>
      </w:r>
    </w:p>
    <w:p w14:paraId="1510DFA4" w14:textId="49AA417D" w:rsidR="00B4604F" w:rsidRDefault="00B93103" w:rsidP="00475783">
      <w:pPr>
        <w:tabs>
          <w:tab w:val="left" w:pos="3686"/>
        </w:tabs>
        <w:spacing w:after="0" w:line="240" w:lineRule="auto"/>
        <w:ind w:left="3686" w:hanging="2552"/>
        <w:contextualSpacing/>
        <w:jc w:val="both"/>
        <w:rPr>
          <w:rFonts w:ascii="Arial" w:hAnsi="Arial" w:cs="Arial"/>
          <w:sz w:val="20"/>
          <w:szCs w:val="20"/>
        </w:rPr>
      </w:pPr>
      <w:r w:rsidRPr="00420C9D">
        <w:rPr>
          <w:rFonts w:ascii="Arial" w:hAnsi="Arial" w:cs="Arial"/>
          <w:sz w:val="20"/>
          <w:szCs w:val="20"/>
        </w:rPr>
        <w:t>Lehota na oznámenie vád</w:t>
      </w:r>
      <w:r w:rsidR="003B1831">
        <w:rPr>
          <w:rFonts w:ascii="Arial" w:hAnsi="Arial" w:cs="Arial"/>
          <w:sz w:val="20"/>
          <w:szCs w:val="20"/>
        </w:rPr>
        <w:t>:</w:t>
      </w:r>
      <w:r w:rsidR="00CB2FED">
        <w:rPr>
          <w:rFonts w:ascii="Arial" w:hAnsi="Arial" w:cs="Arial"/>
          <w:sz w:val="20"/>
          <w:szCs w:val="20"/>
        </w:rPr>
        <w:t xml:space="preserve"> </w:t>
      </w:r>
      <w:r w:rsidRPr="00420C9D">
        <w:rPr>
          <w:rFonts w:ascii="Arial" w:hAnsi="Arial" w:cs="Arial"/>
          <w:sz w:val="20"/>
          <w:szCs w:val="20"/>
        </w:rPr>
        <w:t xml:space="preserve">365 dní. </w:t>
      </w:r>
    </w:p>
    <w:p w14:paraId="25E9F921" w14:textId="59CB8F55" w:rsidR="00AF7968" w:rsidRDefault="00AF7968" w:rsidP="0095273D">
      <w:pPr>
        <w:spacing w:after="0" w:line="240" w:lineRule="auto"/>
        <w:ind w:left="1134" w:hanging="567"/>
        <w:contextualSpacing/>
        <w:jc w:val="both"/>
        <w:rPr>
          <w:rFonts w:ascii="Arial" w:hAnsi="Arial" w:cs="Arial"/>
          <w:i/>
          <w:sz w:val="20"/>
          <w:szCs w:val="20"/>
        </w:rPr>
      </w:pPr>
      <w:r w:rsidRPr="00420C9D">
        <w:rPr>
          <w:rFonts w:ascii="Arial" w:hAnsi="Arial" w:cs="Arial"/>
          <w:sz w:val="20"/>
          <w:szCs w:val="20"/>
        </w:rPr>
        <w:tab/>
        <w:t>Záručná doba</w:t>
      </w:r>
      <w:r w:rsidR="00475783">
        <w:rPr>
          <w:rFonts w:ascii="Arial" w:hAnsi="Arial" w:cs="Arial"/>
          <w:sz w:val="20"/>
          <w:szCs w:val="20"/>
        </w:rPr>
        <w:t>:</w:t>
      </w:r>
      <w:r w:rsidR="00CB2FED">
        <w:rPr>
          <w:rFonts w:ascii="Arial" w:hAnsi="Arial" w:cs="Arial"/>
          <w:sz w:val="20"/>
          <w:szCs w:val="20"/>
        </w:rPr>
        <w:t xml:space="preserve"> </w:t>
      </w:r>
      <w:r w:rsidR="00475783">
        <w:rPr>
          <w:rFonts w:ascii="Arial" w:hAnsi="Arial" w:cs="Arial"/>
          <w:sz w:val="20"/>
          <w:szCs w:val="20"/>
        </w:rPr>
        <w:tab/>
      </w:r>
      <w:r w:rsidRPr="00420C9D">
        <w:rPr>
          <w:rFonts w:ascii="Arial" w:hAnsi="Arial" w:cs="Arial"/>
          <w:sz w:val="20"/>
          <w:szCs w:val="20"/>
        </w:rPr>
        <w:t>začína plynúť podpísaním Preberacieho protokolu podľa podčl. 10.2 (</w:t>
      </w:r>
      <w:r w:rsidRPr="00420C9D">
        <w:rPr>
          <w:rFonts w:ascii="Arial" w:hAnsi="Arial" w:cs="Arial"/>
          <w:i/>
          <w:sz w:val="20"/>
          <w:szCs w:val="20"/>
        </w:rPr>
        <w:t>Preberanie časti Diela</w:t>
      </w:r>
      <w:r w:rsidRPr="00420C9D">
        <w:rPr>
          <w:rFonts w:ascii="Arial" w:hAnsi="Arial" w:cs="Arial"/>
          <w:sz w:val="20"/>
          <w:szCs w:val="20"/>
        </w:rPr>
        <w:t>) a končí uplynutím 60 mesiacov po podpísaní Preberacieho protokolu podľa podčl. 10.1 (</w:t>
      </w:r>
      <w:r w:rsidRPr="00420C9D">
        <w:rPr>
          <w:rFonts w:ascii="Arial" w:hAnsi="Arial" w:cs="Arial"/>
          <w:i/>
          <w:sz w:val="20"/>
          <w:szCs w:val="20"/>
        </w:rPr>
        <w:t>Preberanie Diela a Sekcií).</w:t>
      </w:r>
    </w:p>
    <w:p w14:paraId="6B3FCDF2" w14:textId="12368C09" w:rsidR="00475783" w:rsidRDefault="00B4604F" w:rsidP="003545BA">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Predpokladaný</w:t>
      </w:r>
      <w:r w:rsidR="0014322E" w:rsidRPr="00420C9D">
        <w:rPr>
          <w:rFonts w:ascii="Arial" w:hAnsi="Arial" w:cs="Arial"/>
          <w:sz w:val="20"/>
          <w:szCs w:val="20"/>
        </w:rPr>
        <w:t xml:space="preserve"> </w:t>
      </w:r>
      <w:r w:rsidR="00794DE5" w:rsidRPr="00420C9D">
        <w:rPr>
          <w:rFonts w:ascii="Arial" w:hAnsi="Arial" w:cs="Arial"/>
          <w:sz w:val="20"/>
          <w:szCs w:val="20"/>
        </w:rPr>
        <w:t>dátum začatia prác</w:t>
      </w:r>
      <w:r w:rsidR="00CB2FED">
        <w:rPr>
          <w:rFonts w:ascii="Arial" w:hAnsi="Arial" w:cs="Arial"/>
          <w:sz w:val="20"/>
          <w:szCs w:val="20"/>
        </w:rPr>
        <w:t xml:space="preserve">: </w:t>
      </w:r>
      <w:r w:rsidR="00C51876" w:rsidRPr="00420C9D">
        <w:rPr>
          <w:rFonts w:ascii="Arial" w:hAnsi="Arial" w:cs="Arial"/>
          <w:sz w:val="20"/>
          <w:szCs w:val="20"/>
        </w:rPr>
        <w:t>2</w:t>
      </w:r>
      <w:r w:rsidR="00537411">
        <w:rPr>
          <w:rFonts w:ascii="Arial" w:hAnsi="Arial" w:cs="Arial"/>
          <w:sz w:val="20"/>
          <w:szCs w:val="20"/>
        </w:rPr>
        <w:t>5</w:t>
      </w:r>
      <w:r w:rsidR="00C51876" w:rsidRPr="00420C9D">
        <w:rPr>
          <w:rFonts w:ascii="Arial" w:hAnsi="Arial" w:cs="Arial"/>
          <w:sz w:val="20"/>
          <w:szCs w:val="20"/>
        </w:rPr>
        <w:t>.</w:t>
      </w:r>
      <w:r w:rsidR="00537411">
        <w:rPr>
          <w:rFonts w:ascii="Arial" w:hAnsi="Arial" w:cs="Arial"/>
          <w:sz w:val="20"/>
          <w:szCs w:val="20"/>
        </w:rPr>
        <w:t>6</w:t>
      </w:r>
      <w:r w:rsidR="00C51876" w:rsidRPr="00420C9D">
        <w:rPr>
          <w:rFonts w:ascii="Arial" w:hAnsi="Arial" w:cs="Arial"/>
          <w:sz w:val="20"/>
          <w:szCs w:val="20"/>
        </w:rPr>
        <w:t>.2025</w:t>
      </w:r>
      <w:r w:rsidR="00794DE5" w:rsidRPr="00420C9D">
        <w:rPr>
          <w:rFonts w:ascii="Arial" w:hAnsi="Arial" w:cs="Arial"/>
          <w:sz w:val="20"/>
          <w:szCs w:val="20"/>
        </w:rPr>
        <w:t>.</w:t>
      </w:r>
      <w:r w:rsidR="00F839E5" w:rsidRPr="00420C9D">
        <w:rPr>
          <w:rFonts w:ascii="Arial" w:hAnsi="Arial" w:cs="Arial"/>
          <w:sz w:val="20"/>
          <w:szCs w:val="20"/>
        </w:rPr>
        <w:t xml:space="preserve"> </w:t>
      </w:r>
    </w:p>
    <w:p w14:paraId="00F7CA64" w14:textId="77777777" w:rsidR="00B151D8" w:rsidRPr="00420C9D" w:rsidRDefault="00B151D8" w:rsidP="0095273D">
      <w:pPr>
        <w:spacing w:after="0" w:line="240" w:lineRule="auto"/>
        <w:ind w:left="1134"/>
        <w:contextualSpacing/>
        <w:jc w:val="both"/>
        <w:rPr>
          <w:rFonts w:ascii="Arial" w:hAnsi="Arial" w:cs="Arial"/>
          <w:sz w:val="20"/>
          <w:szCs w:val="20"/>
        </w:rPr>
      </w:pPr>
    </w:p>
    <w:p w14:paraId="7D12DB83" w14:textId="1802FA47" w:rsidR="00794DE5" w:rsidRDefault="00794DE5"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8.</w:t>
      </w:r>
      <w:r w:rsidRPr="00420C9D">
        <w:rPr>
          <w:rFonts w:ascii="Arial" w:hAnsi="Arial" w:cs="Arial"/>
          <w:b/>
          <w:sz w:val="20"/>
          <w:szCs w:val="20"/>
        </w:rPr>
        <w:tab/>
        <w:t>Hospodársky subjekt</w:t>
      </w:r>
    </w:p>
    <w:p w14:paraId="577C264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8.1</w:t>
      </w:r>
      <w:r w:rsidRPr="00420C9D">
        <w:rPr>
          <w:rFonts w:ascii="Arial" w:hAnsi="Arial" w:cs="Arial"/>
          <w:sz w:val="20"/>
          <w:szCs w:val="20"/>
        </w:rPr>
        <w:tab/>
      </w:r>
      <w:r w:rsidR="00B75D7F" w:rsidRPr="00420C9D">
        <w:rPr>
          <w:rFonts w:ascii="Arial" w:hAnsi="Arial" w:cs="Arial"/>
          <w:sz w:val="20"/>
          <w:szCs w:val="20"/>
        </w:rPr>
        <w:t>H</w:t>
      </w:r>
      <w:r w:rsidRPr="00420C9D">
        <w:rPr>
          <w:rFonts w:ascii="Arial" w:hAnsi="Arial" w:cs="Arial"/>
          <w:sz w:val="20"/>
          <w:szCs w:val="20"/>
        </w:rPr>
        <w:t>ospodársky</w:t>
      </w:r>
      <w:r w:rsidR="00B75D7F" w:rsidRPr="00420C9D">
        <w:rPr>
          <w:rFonts w:ascii="Arial" w:hAnsi="Arial" w:cs="Arial"/>
          <w:sz w:val="20"/>
          <w:szCs w:val="20"/>
        </w:rPr>
        <w:t>m</w:t>
      </w:r>
      <w:r w:rsidRPr="00420C9D">
        <w:rPr>
          <w:rFonts w:ascii="Arial" w:hAnsi="Arial" w:cs="Arial"/>
          <w:sz w:val="20"/>
          <w:szCs w:val="20"/>
        </w:rPr>
        <w:t xml:space="preserve"> subjekt</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e fyzická osoba, právnická osoba alebo skupina takýchto osôb, ktorá na trh dodáva tovar, uskutočňuje stavebné práce alebo poskytuje službu.</w:t>
      </w:r>
    </w:p>
    <w:p w14:paraId="27051B2D" w14:textId="77777777" w:rsidR="007B09B2" w:rsidRPr="00420C9D" w:rsidRDefault="007B09B2" w:rsidP="0095273D">
      <w:pPr>
        <w:spacing w:after="0" w:line="240" w:lineRule="auto"/>
        <w:ind w:left="1134" w:hanging="567"/>
        <w:contextualSpacing/>
        <w:jc w:val="both"/>
        <w:rPr>
          <w:rFonts w:ascii="Arial" w:hAnsi="Arial" w:cs="Arial"/>
          <w:sz w:val="20"/>
          <w:szCs w:val="20"/>
        </w:rPr>
      </w:pPr>
    </w:p>
    <w:p w14:paraId="4652B270" w14:textId="7C896C0E" w:rsidR="00794DE5" w:rsidRDefault="00794DE5" w:rsidP="0095273D">
      <w:pPr>
        <w:tabs>
          <w:tab w:val="left" w:pos="567"/>
          <w:tab w:val="left" w:pos="7275"/>
        </w:tabs>
        <w:spacing w:after="0" w:line="240" w:lineRule="auto"/>
        <w:contextualSpacing/>
        <w:jc w:val="both"/>
        <w:rPr>
          <w:rFonts w:ascii="Arial" w:hAnsi="Arial" w:cs="Arial"/>
          <w:b/>
          <w:sz w:val="20"/>
          <w:szCs w:val="20"/>
        </w:rPr>
      </w:pPr>
      <w:r w:rsidRPr="00420C9D">
        <w:rPr>
          <w:rFonts w:ascii="Arial" w:hAnsi="Arial" w:cs="Arial"/>
          <w:b/>
          <w:smallCaps/>
          <w:sz w:val="20"/>
          <w:szCs w:val="20"/>
        </w:rPr>
        <w:t>9.</w:t>
      </w:r>
      <w:r w:rsidRPr="00420C9D">
        <w:rPr>
          <w:rFonts w:ascii="Arial" w:hAnsi="Arial" w:cs="Arial"/>
          <w:b/>
          <w:smallCaps/>
          <w:sz w:val="20"/>
          <w:szCs w:val="20"/>
        </w:rPr>
        <w:tab/>
      </w:r>
      <w:r w:rsidRPr="00420C9D">
        <w:rPr>
          <w:rFonts w:ascii="Arial" w:hAnsi="Arial" w:cs="Arial"/>
          <w:b/>
          <w:sz w:val="20"/>
          <w:szCs w:val="20"/>
        </w:rPr>
        <w:t>Záujemca</w:t>
      </w:r>
    </w:p>
    <w:p w14:paraId="6D945511" w14:textId="3D8ED85A"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9.1</w:t>
      </w:r>
      <w:r w:rsidRPr="00420C9D">
        <w:rPr>
          <w:rFonts w:ascii="Arial" w:hAnsi="Arial" w:cs="Arial"/>
          <w:sz w:val="20"/>
          <w:szCs w:val="20"/>
        </w:rPr>
        <w:tab/>
        <w:t>Záujemc</w:t>
      </w:r>
      <w:r w:rsidR="00B75D7F" w:rsidRPr="00420C9D">
        <w:rPr>
          <w:rFonts w:ascii="Arial" w:hAnsi="Arial" w:cs="Arial"/>
          <w:sz w:val="20"/>
          <w:szCs w:val="20"/>
        </w:rPr>
        <w:t>om</w:t>
      </w:r>
      <w:r w:rsidRPr="00420C9D">
        <w:rPr>
          <w:rFonts w:ascii="Arial" w:hAnsi="Arial" w:cs="Arial"/>
          <w:sz w:val="20"/>
          <w:szCs w:val="20"/>
        </w:rPr>
        <w:t xml:space="preserve"> sa </w:t>
      </w:r>
      <w:r w:rsidR="00B75D7F" w:rsidRPr="00420C9D">
        <w:rPr>
          <w:rFonts w:ascii="Arial" w:hAnsi="Arial" w:cs="Arial"/>
          <w:sz w:val="20"/>
          <w:szCs w:val="20"/>
        </w:rPr>
        <w:t>rozumi</w:t>
      </w:r>
      <w:r w:rsidRPr="00420C9D">
        <w:rPr>
          <w:rFonts w:ascii="Arial" w:hAnsi="Arial" w:cs="Arial"/>
          <w:sz w:val="20"/>
          <w:szCs w:val="20"/>
        </w:rPr>
        <w:t xml:space="preserve">e hospodársky subjekt, ktorý má záujem o účasť vo verejnom obstarávaní. </w:t>
      </w:r>
    </w:p>
    <w:p w14:paraId="28CDD896" w14:textId="77777777" w:rsidR="003B1831" w:rsidRPr="00420C9D" w:rsidRDefault="003B1831" w:rsidP="0095273D">
      <w:pPr>
        <w:spacing w:after="0" w:line="240" w:lineRule="auto"/>
        <w:ind w:left="1134" w:hanging="567"/>
        <w:contextualSpacing/>
        <w:jc w:val="both"/>
        <w:rPr>
          <w:rFonts w:ascii="Arial" w:hAnsi="Arial" w:cs="Arial"/>
          <w:sz w:val="20"/>
          <w:szCs w:val="20"/>
        </w:rPr>
      </w:pPr>
    </w:p>
    <w:p w14:paraId="32D87568" w14:textId="7B9304BB"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10.</w:t>
      </w:r>
      <w:r w:rsidRPr="00420C9D">
        <w:rPr>
          <w:rFonts w:ascii="Arial" w:hAnsi="Arial" w:cs="Arial"/>
          <w:b/>
          <w:bCs/>
          <w:smallCaps/>
          <w:sz w:val="20"/>
          <w:szCs w:val="20"/>
        </w:rPr>
        <w:tab/>
      </w:r>
      <w:r w:rsidRPr="00420C9D">
        <w:rPr>
          <w:rFonts w:ascii="Arial" w:hAnsi="Arial" w:cs="Arial"/>
          <w:b/>
          <w:bCs/>
          <w:sz w:val="20"/>
          <w:szCs w:val="20"/>
        </w:rPr>
        <w:t>Uchádzač</w:t>
      </w:r>
    </w:p>
    <w:p w14:paraId="351CE96E" w14:textId="702C4364"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10.1</w:t>
      </w:r>
      <w:r w:rsidRPr="00420C9D">
        <w:rPr>
          <w:rFonts w:ascii="Arial" w:hAnsi="Arial" w:cs="Arial"/>
          <w:sz w:val="20"/>
          <w:szCs w:val="20"/>
        </w:rPr>
        <w:tab/>
      </w:r>
      <w:r w:rsidR="00B75D7F" w:rsidRPr="00420C9D">
        <w:rPr>
          <w:rFonts w:ascii="Arial" w:hAnsi="Arial" w:cs="Arial"/>
          <w:sz w:val="20"/>
          <w:szCs w:val="20"/>
        </w:rPr>
        <w:t>U</w:t>
      </w:r>
      <w:r w:rsidRPr="00420C9D">
        <w:rPr>
          <w:rFonts w:ascii="Arial" w:hAnsi="Arial" w:cs="Arial"/>
          <w:sz w:val="20"/>
          <w:szCs w:val="20"/>
        </w:rPr>
        <w:t>chádzač</w:t>
      </w:r>
      <w:r w:rsidR="00B75D7F" w:rsidRPr="00420C9D">
        <w:rPr>
          <w:rFonts w:ascii="Arial" w:hAnsi="Arial" w:cs="Arial"/>
          <w:sz w:val="20"/>
          <w:szCs w:val="20"/>
        </w:rPr>
        <w:t>om</w:t>
      </w:r>
      <w:r w:rsidRPr="00420C9D">
        <w:rPr>
          <w:rFonts w:ascii="Arial" w:hAnsi="Arial" w:cs="Arial"/>
          <w:sz w:val="20"/>
          <w:szCs w:val="20"/>
        </w:rPr>
        <w:t xml:space="preserve"> </w:t>
      </w:r>
      <w:r w:rsidR="00C86B23" w:rsidRPr="00420C9D">
        <w:rPr>
          <w:rFonts w:ascii="Arial" w:hAnsi="Arial" w:cs="Arial"/>
          <w:sz w:val="20"/>
          <w:szCs w:val="20"/>
        </w:rPr>
        <w:t xml:space="preserve">sa </w:t>
      </w:r>
      <w:r w:rsidR="00B75D7F" w:rsidRPr="00420C9D">
        <w:rPr>
          <w:rFonts w:ascii="Arial" w:hAnsi="Arial" w:cs="Arial"/>
          <w:sz w:val="20"/>
          <w:szCs w:val="20"/>
        </w:rPr>
        <w:t>rozumie</w:t>
      </w:r>
      <w:r w:rsidRPr="00420C9D">
        <w:rPr>
          <w:rFonts w:ascii="Arial" w:hAnsi="Arial" w:cs="Arial"/>
          <w:sz w:val="20"/>
          <w:szCs w:val="20"/>
        </w:rPr>
        <w:t xml:space="preserve"> hospodársky subjekt, ktorý predložil ponuku. V prípade skupiny dodávateľov sa odporúča za účelom uľahčenia komunikácie s verejným obstarávateľom, aby jej </w:t>
      </w:r>
      <w:r w:rsidR="00B75D7F" w:rsidRPr="00420C9D">
        <w:rPr>
          <w:rFonts w:ascii="Arial" w:hAnsi="Arial" w:cs="Arial"/>
          <w:sz w:val="20"/>
          <w:szCs w:val="20"/>
        </w:rPr>
        <w:t>členovia</w:t>
      </w:r>
      <w:r w:rsidRPr="00420C9D">
        <w:rPr>
          <w:rFonts w:ascii="Arial" w:hAnsi="Arial" w:cs="Arial"/>
          <w:sz w:val="20"/>
          <w:szCs w:val="20"/>
        </w:rPr>
        <w:t xml:space="preserve"> splnomocnili jedného z nich, ktorý má právnu subjektivitu a spôsobilosť na právne úkony v plnom rozsahu, na uskutočňovanie všetkých právnych úkonov týkajúcich sa ponuky, ktorú táto skupina dodávateľov predloží do nadlimitnej zákazky, a účasti tejto skupiny dodávateľov v nadlimitnej zákazke.</w:t>
      </w:r>
    </w:p>
    <w:p w14:paraId="6DFAA918" w14:textId="58B646DB" w:rsidR="00794DE5" w:rsidRDefault="00794DE5" w:rsidP="0095273D">
      <w:pPr>
        <w:tabs>
          <w:tab w:val="left" w:pos="900"/>
        </w:tabs>
        <w:spacing w:after="0" w:line="240" w:lineRule="auto"/>
        <w:ind w:left="1134" w:hanging="567"/>
        <w:contextualSpacing/>
        <w:jc w:val="both"/>
        <w:rPr>
          <w:rFonts w:ascii="Arial" w:hAnsi="Arial" w:cs="Arial"/>
          <w:sz w:val="20"/>
          <w:szCs w:val="20"/>
        </w:rPr>
      </w:pPr>
      <w:r w:rsidRPr="00420C9D">
        <w:rPr>
          <w:rFonts w:ascii="Arial" w:hAnsi="Arial" w:cs="Arial"/>
          <w:sz w:val="20"/>
          <w:szCs w:val="20"/>
        </w:rPr>
        <w:t>10.2</w:t>
      </w:r>
      <w:r w:rsidRPr="00420C9D">
        <w:rPr>
          <w:rFonts w:ascii="Arial" w:hAnsi="Arial" w:cs="Arial"/>
          <w:sz w:val="20"/>
          <w:szCs w:val="20"/>
        </w:rPr>
        <w:tab/>
        <w:t xml:space="preserve">Uchádzačom môže byť len fyzická osoba, právnická osoba alebo skupina dodávateľov, ktorá na trh </w:t>
      </w:r>
      <w:r w:rsidR="004F02BE">
        <w:rPr>
          <w:rFonts w:ascii="Arial" w:hAnsi="Arial" w:cs="Arial"/>
          <w:sz w:val="20"/>
          <w:szCs w:val="20"/>
        </w:rPr>
        <w:t xml:space="preserve">dodáva tovar, </w:t>
      </w:r>
      <w:r w:rsidRPr="00420C9D">
        <w:rPr>
          <w:rFonts w:ascii="Arial" w:hAnsi="Arial" w:cs="Arial"/>
          <w:sz w:val="20"/>
          <w:szCs w:val="20"/>
        </w:rPr>
        <w:t>uskutočňuje stavebné práce</w:t>
      </w:r>
      <w:r w:rsidR="004F02BE">
        <w:rPr>
          <w:rFonts w:ascii="Arial" w:hAnsi="Arial" w:cs="Arial"/>
          <w:sz w:val="20"/>
          <w:szCs w:val="20"/>
        </w:rPr>
        <w:t xml:space="preserve"> alebo poskytuje službu</w:t>
      </w:r>
      <w:r w:rsidRPr="00420C9D">
        <w:rPr>
          <w:rFonts w:ascii="Arial" w:hAnsi="Arial" w:cs="Arial"/>
          <w:sz w:val="20"/>
          <w:szCs w:val="20"/>
        </w:rPr>
        <w:t>.</w:t>
      </w:r>
    </w:p>
    <w:p w14:paraId="4435E293" w14:textId="77777777"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10.3</w:t>
      </w:r>
      <w:r w:rsidRPr="00420C9D">
        <w:rPr>
          <w:rFonts w:ascii="Arial" w:hAnsi="Arial" w:cs="Arial"/>
          <w:sz w:val="20"/>
          <w:szCs w:val="20"/>
        </w:rPr>
        <w:tab/>
        <w:t xml:space="preserve">Ak </w:t>
      </w:r>
      <w:r w:rsidR="00B75D7F" w:rsidRPr="00420C9D">
        <w:rPr>
          <w:rFonts w:ascii="Arial" w:hAnsi="Arial" w:cs="Arial"/>
          <w:sz w:val="20"/>
          <w:szCs w:val="20"/>
        </w:rPr>
        <w:t xml:space="preserve">je </w:t>
      </w:r>
      <w:r w:rsidRPr="00420C9D">
        <w:rPr>
          <w:rFonts w:ascii="Arial" w:hAnsi="Arial" w:cs="Arial"/>
          <w:sz w:val="20"/>
          <w:szCs w:val="20"/>
        </w:rPr>
        <w:t xml:space="preserve">uchádzačom skupina dodávateľov, oprávnenie </w:t>
      </w:r>
      <w:r w:rsidR="00CA4C83" w:rsidRPr="00420C9D">
        <w:rPr>
          <w:rFonts w:ascii="Arial" w:hAnsi="Arial" w:cs="Arial"/>
          <w:sz w:val="20"/>
          <w:szCs w:val="20"/>
        </w:rPr>
        <w:t xml:space="preserve"> dodávať tovar, uskutočňovať stavebné práce alebo poskytovať službu preukazuje člen skupiny len vo vzťahu k tej časti predmetu zákazky, ktorú má zabezpečiť.</w:t>
      </w:r>
      <w:r w:rsidR="00CA4C83" w:rsidRPr="00420C9D">
        <w:rPr>
          <w:rFonts w:ascii="Arial" w:eastAsia="Calibri" w:hAnsi="Arial" w:cs="Arial"/>
          <w:sz w:val="20"/>
          <w:szCs w:val="20"/>
        </w:rPr>
        <w:t xml:space="preserve"> </w:t>
      </w:r>
      <w:r w:rsidRPr="00420C9D">
        <w:rPr>
          <w:rFonts w:ascii="Arial" w:hAnsi="Arial" w:cs="Arial"/>
          <w:sz w:val="20"/>
          <w:szCs w:val="20"/>
        </w:rPr>
        <w:t xml:space="preserve"> </w:t>
      </w:r>
    </w:p>
    <w:p w14:paraId="07F4B809" w14:textId="5244E784" w:rsidR="00190A8C" w:rsidRDefault="00190A8C" w:rsidP="0095273D">
      <w:pPr>
        <w:autoSpaceDE w:val="0"/>
        <w:autoSpaceDN w:val="0"/>
        <w:spacing w:after="0" w:line="240" w:lineRule="auto"/>
        <w:ind w:left="1134" w:hanging="567"/>
        <w:contextualSpacing/>
        <w:jc w:val="both"/>
        <w:rPr>
          <w:rFonts w:ascii="Arial" w:eastAsia="Calibri" w:hAnsi="Arial" w:cs="Arial"/>
          <w:sz w:val="20"/>
          <w:szCs w:val="20"/>
        </w:rPr>
      </w:pPr>
    </w:p>
    <w:p w14:paraId="1564ECD3" w14:textId="47270498"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11.</w:t>
      </w:r>
      <w:r w:rsidRPr="00420C9D">
        <w:rPr>
          <w:rFonts w:ascii="Arial" w:hAnsi="Arial" w:cs="Arial"/>
          <w:b/>
          <w:bCs/>
          <w:smallCaps/>
          <w:sz w:val="20"/>
          <w:szCs w:val="20"/>
        </w:rPr>
        <w:tab/>
      </w:r>
      <w:r w:rsidRPr="00420C9D">
        <w:rPr>
          <w:rFonts w:ascii="Arial" w:hAnsi="Arial" w:cs="Arial"/>
          <w:b/>
          <w:bCs/>
          <w:sz w:val="20"/>
          <w:szCs w:val="20"/>
        </w:rPr>
        <w:t>Variantné riešenie</w:t>
      </w:r>
    </w:p>
    <w:p w14:paraId="5BDE0AFB" w14:textId="40E3C6D8"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11.1</w:t>
      </w:r>
      <w:r w:rsidRPr="00420C9D">
        <w:rPr>
          <w:rFonts w:ascii="Arial" w:hAnsi="Arial" w:cs="Arial"/>
          <w:sz w:val="20"/>
          <w:szCs w:val="20"/>
        </w:rPr>
        <w:tab/>
      </w:r>
      <w:r w:rsidR="00B75D7F" w:rsidRPr="00420C9D">
        <w:rPr>
          <w:rFonts w:ascii="Arial" w:hAnsi="Arial" w:cs="Arial"/>
          <w:sz w:val="20"/>
          <w:szCs w:val="20"/>
        </w:rPr>
        <w:t>Uchádzačom sa n</w:t>
      </w:r>
      <w:r w:rsidRPr="00420C9D">
        <w:rPr>
          <w:rFonts w:ascii="Arial" w:hAnsi="Arial" w:cs="Arial"/>
          <w:sz w:val="20"/>
          <w:szCs w:val="20"/>
        </w:rPr>
        <w:t>eumožňuje predložiť variantné riešenie.</w:t>
      </w:r>
    </w:p>
    <w:p w14:paraId="70581F17"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11.2</w:t>
      </w:r>
      <w:r w:rsidRPr="00420C9D">
        <w:rPr>
          <w:rFonts w:ascii="Arial" w:hAnsi="Arial" w:cs="Arial"/>
          <w:sz w:val="20"/>
          <w:szCs w:val="20"/>
        </w:rPr>
        <w:tab/>
        <w:t xml:space="preserve">Ak súčasťou ponuky bude aj variantné riešenie, </w:t>
      </w:r>
      <w:r w:rsidR="00B75D7F" w:rsidRPr="00420C9D">
        <w:rPr>
          <w:rFonts w:ascii="Arial" w:hAnsi="Arial" w:cs="Arial"/>
          <w:sz w:val="20"/>
          <w:szCs w:val="20"/>
        </w:rPr>
        <w:t xml:space="preserve">nebude takéto </w:t>
      </w:r>
      <w:r w:rsidRPr="00420C9D">
        <w:rPr>
          <w:rFonts w:ascii="Arial" w:hAnsi="Arial" w:cs="Arial"/>
          <w:sz w:val="20"/>
          <w:szCs w:val="20"/>
        </w:rPr>
        <w:t xml:space="preserve">variantné riešenie zaradené do vyhodnotenia </w:t>
      </w:r>
      <w:r w:rsidR="00B75D7F" w:rsidRPr="00420C9D">
        <w:rPr>
          <w:rFonts w:ascii="Arial" w:hAnsi="Arial" w:cs="Arial"/>
          <w:sz w:val="20"/>
          <w:szCs w:val="20"/>
        </w:rPr>
        <w:t xml:space="preserve">ponúk </w:t>
      </w:r>
      <w:r w:rsidRPr="00420C9D">
        <w:rPr>
          <w:rFonts w:ascii="Arial" w:hAnsi="Arial" w:cs="Arial"/>
          <w:sz w:val="20"/>
          <w:szCs w:val="20"/>
        </w:rPr>
        <w:t>a bude sa naň hľadieť, akoby nebolo predložené.</w:t>
      </w:r>
    </w:p>
    <w:p w14:paraId="7D71DE1C" w14:textId="77777777" w:rsidR="008B53C2" w:rsidRPr="00420C9D" w:rsidRDefault="008B53C2" w:rsidP="0095273D">
      <w:pPr>
        <w:spacing w:after="0" w:line="240" w:lineRule="auto"/>
        <w:ind w:left="1134" w:hanging="567"/>
        <w:contextualSpacing/>
        <w:jc w:val="both"/>
        <w:rPr>
          <w:rFonts w:ascii="Arial" w:hAnsi="Arial" w:cs="Arial"/>
          <w:sz w:val="20"/>
          <w:szCs w:val="20"/>
        </w:rPr>
      </w:pPr>
    </w:p>
    <w:p w14:paraId="433B21CE" w14:textId="1FF32F8D" w:rsidR="00794DE5" w:rsidRDefault="00794DE5" w:rsidP="0095273D">
      <w:pPr>
        <w:tabs>
          <w:tab w:val="left" w:pos="567"/>
        </w:tabs>
        <w:spacing w:after="0" w:line="240" w:lineRule="auto"/>
        <w:contextualSpacing/>
        <w:rPr>
          <w:rFonts w:ascii="Arial" w:hAnsi="Arial" w:cs="Arial"/>
          <w:b/>
          <w:sz w:val="20"/>
          <w:szCs w:val="20"/>
        </w:rPr>
      </w:pPr>
      <w:r w:rsidRPr="00420C9D">
        <w:rPr>
          <w:rFonts w:ascii="Arial" w:hAnsi="Arial" w:cs="Arial"/>
          <w:b/>
          <w:sz w:val="20"/>
          <w:szCs w:val="20"/>
        </w:rPr>
        <w:t>12.</w:t>
      </w:r>
      <w:r w:rsidRPr="00420C9D">
        <w:rPr>
          <w:rFonts w:ascii="Arial" w:hAnsi="Arial" w:cs="Arial"/>
          <w:b/>
          <w:sz w:val="20"/>
          <w:szCs w:val="20"/>
        </w:rPr>
        <w:tab/>
      </w:r>
      <w:r w:rsidR="00B75D7F" w:rsidRPr="00420C9D">
        <w:rPr>
          <w:rFonts w:ascii="Arial" w:hAnsi="Arial" w:cs="Arial"/>
          <w:b/>
          <w:sz w:val="20"/>
          <w:szCs w:val="20"/>
        </w:rPr>
        <w:t>Lehota viazanosti</w:t>
      </w:r>
      <w:r w:rsidRPr="00420C9D">
        <w:rPr>
          <w:rFonts w:ascii="Arial" w:hAnsi="Arial" w:cs="Arial"/>
          <w:b/>
          <w:sz w:val="20"/>
          <w:szCs w:val="20"/>
        </w:rPr>
        <w:t xml:space="preserve"> ponuky</w:t>
      </w:r>
    </w:p>
    <w:p w14:paraId="4E8CA916" w14:textId="7B290F2B" w:rsidR="00B75D7F" w:rsidRDefault="00794DE5" w:rsidP="0095273D">
      <w:pPr>
        <w:pStyle w:val="Odsekzoznamu"/>
        <w:autoSpaceDE w:val="0"/>
        <w:autoSpaceDN w:val="0"/>
        <w:spacing w:after="0" w:line="240" w:lineRule="auto"/>
        <w:ind w:left="1134" w:hanging="567"/>
        <w:jc w:val="both"/>
        <w:rPr>
          <w:rFonts w:ascii="Arial" w:eastAsia="Calibri" w:hAnsi="Arial" w:cs="Arial"/>
          <w:sz w:val="20"/>
          <w:szCs w:val="20"/>
        </w:rPr>
      </w:pPr>
      <w:r w:rsidRPr="00420C9D">
        <w:rPr>
          <w:rFonts w:ascii="Arial" w:hAnsi="Arial" w:cs="Arial"/>
          <w:sz w:val="20"/>
          <w:szCs w:val="20"/>
        </w:rPr>
        <w:t>12.1</w:t>
      </w:r>
      <w:r w:rsidRPr="00420C9D">
        <w:rPr>
          <w:rFonts w:ascii="Arial" w:hAnsi="Arial" w:cs="Arial"/>
          <w:sz w:val="20"/>
          <w:szCs w:val="20"/>
        </w:rPr>
        <w:tab/>
      </w:r>
      <w:r w:rsidR="00B75D7F" w:rsidRPr="00420C9D">
        <w:rPr>
          <w:rFonts w:ascii="Arial" w:eastAsia="Times New Roman" w:hAnsi="Arial" w:cs="Arial"/>
          <w:sz w:val="20"/>
          <w:szCs w:val="20"/>
          <w:lang w:eastAsia="en-US"/>
        </w:rPr>
        <w:t xml:space="preserve">Uchádzač je viazaný svojou ponukou od uplynutia lehoty na predkladanie ponúk až do uplynutia lehoty viazanosti ponúk, ktorá je uvedená </w:t>
      </w:r>
      <w:r w:rsidR="00B75D7F" w:rsidRPr="00420C9D">
        <w:rPr>
          <w:rFonts w:ascii="Arial" w:eastAsia="Calibri" w:hAnsi="Arial" w:cs="Arial"/>
          <w:sz w:val="20"/>
          <w:szCs w:val="20"/>
        </w:rPr>
        <w:t>v</w:t>
      </w:r>
      <w:r w:rsidR="001A062C">
        <w:rPr>
          <w:rFonts w:ascii="Arial" w:eastAsia="Calibri" w:hAnsi="Arial" w:cs="Arial"/>
          <w:sz w:val="20"/>
          <w:szCs w:val="20"/>
        </w:rPr>
        <w:t>o</w:t>
      </w:r>
      <w:r w:rsidR="00C27F98">
        <w:rPr>
          <w:rFonts w:ascii="Arial" w:eastAsia="Calibri" w:hAnsi="Arial" w:cs="Arial"/>
          <w:sz w:val="20"/>
          <w:szCs w:val="20"/>
        </w:rPr>
        <w:t> Výzve na predkladanie ponúk</w:t>
      </w:r>
      <w:r w:rsidR="007D32C3" w:rsidRPr="00420C9D">
        <w:rPr>
          <w:rFonts w:ascii="Arial" w:eastAsia="Calibri" w:hAnsi="Arial" w:cs="Arial"/>
          <w:sz w:val="20"/>
          <w:szCs w:val="20"/>
        </w:rPr>
        <w:t>.</w:t>
      </w:r>
    </w:p>
    <w:p w14:paraId="7137D516" w14:textId="77777777" w:rsidR="001A062C" w:rsidRDefault="001A062C" w:rsidP="0095273D">
      <w:pPr>
        <w:pStyle w:val="Odsekzoznamu"/>
        <w:autoSpaceDE w:val="0"/>
        <w:autoSpaceDN w:val="0"/>
        <w:spacing w:after="0" w:line="240" w:lineRule="auto"/>
        <w:ind w:left="1134" w:hanging="567"/>
        <w:jc w:val="both"/>
        <w:rPr>
          <w:rFonts w:ascii="Arial" w:eastAsia="Calibri" w:hAnsi="Arial" w:cs="Arial"/>
          <w:sz w:val="20"/>
          <w:szCs w:val="20"/>
        </w:rPr>
      </w:pPr>
    </w:p>
    <w:p w14:paraId="310CCF6D" w14:textId="77777777" w:rsidR="007651FA" w:rsidRDefault="007651FA" w:rsidP="0095273D">
      <w:pPr>
        <w:pStyle w:val="Odsekzoznamu"/>
        <w:autoSpaceDE w:val="0"/>
        <w:autoSpaceDN w:val="0"/>
        <w:spacing w:after="0" w:line="240" w:lineRule="auto"/>
        <w:ind w:left="1134" w:hanging="567"/>
        <w:jc w:val="both"/>
        <w:rPr>
          <w:rFonts w:ascii="Arial" w:eastAsia="Calibri" w:hAnsi="Arial" w:cs="Arial"/>
          <w:sz w:val="20"/>
          <w:szCs w:val="20"/>
        </w:rPr>
      </w:pPr>
    </w:p>
    <w:p w14:paraId="053F9540" w14:textId="099BAD91" w:rsidR="006C6EB1" w:rsidRDefault="00B75D7F" w:rsidP="0095273D">
      <w:pPr>
        <w:pStyle w:val="Odsekzoznamu"/>
        <w:autoSpaceDE w:val="0"/>
        <w:autoSpaceDN w:val="0"/>
        <w:spacing w:after="0" w:line="240" w:lineRule="auto"/>
        <w:ind w:left="1134" w:hanging="567"/>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12.2</w:t>
      </w:r>
      <w:r w:rsidRPr="00420C9D">
        <w:rPr>
          <w:rFonts w:ascii="Arial" w:eastAsia="Times New Roman" w:hAnsi="Arial" w:cs="Arial"/>
          <w:sz w:val="20"/>
          <w:szCs w:val="20"/>
          <w:lang w:eastAsia="en-US"/>
        </w:rPr>
        <w:tab/>
      </w:r>
      <w:r w:rsidR="006C6EB1" w:rsidRPr="00420C9D">
        <w:rPr>
          <w:rFonts w:ascii="Arial" w:eastAsia="Times New Roman" w:hAnsi="Arial" w:cs="Arial"/>
          <w:sz w:val="20"/>
          <w:szCs w:val="20"/>
          <w:lang w:eastAsia="en-US"/>
        </w:rPr>
        <w:t xml:space="preserve">V prípade, ak bude podaná námietka podľa § 170 zákona a začaté konanie o preskúmanie úkonov kontrolovaného na základe námietok podľa § 171 zákona alebo ak bude začaté konanie o preskúmanie úkonov kontrolovaného pred uzavretím Zmluvy podľa § 169 zákona a Úrad pre verejné obstarávanie (ďalej len „Úrad“)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(dvanásť) mesiacov od uplynutia lehoty na predkladanie ponúk. </w:t>
      </w:r>
    </w:p>
    <w:p w14:paraId="734D6D12" w14:textId="77777777" w:rsidR="00B75D7F" w:rsidRPr="00420C9D" w:rsidRDefault="00B75D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lastRenderedPageBreak/>
        <w:t>12.3</w:t>
      </w:r>
      <w:r w:rsidRPr="00420C9D">
        <w:rPr>
          <w:rFonts w:ascii="Arial" w:eastAsia="Times New Roman" w:hAnsi="Arial" w:cs="Arial"/>
          <w:sz w:val="20"/>
          <w:szCs w:val="20"/>
          <w:lang w:eastAsia="en-US"/>
        </w:rPr>
        <w:tab/>
        <w:t>Uchádzači sú svojou ponukou viazaní do uplynutia lehoty verejným obstarávateľom oznámenej, resp. primerane predĺženej lehoty viazanosti ponúk podľa bodu 12.2 Časť A.1 Zväzok 1 týchto SP.</w:t>
      </w:r>
    </w:p>
    <w:p w14:paraId="5089624C" w14:textId="77777777" w:rsidR="00AF7968" w:rsidRPr="00420C9D" w:rsidRDefault="00AF7968" w:rsidP="0095273D">
      <w:pPr>
        <w:spacing w:after="0" w:line="240" w:lineRule="auto"/>
        <w:ind w:left="1134" w:hanging="567"/>
        <w:contextualSpacing/>
        <w:jc w:val="both"/>
        <w:rPr>
          <w:rFonts w:ascii="Arial" w:hAnsi="Arial" w:cs="Arial"/>
          <w:sz w:val="20"/>
          <w:szCs w:val="20"/>
        </w:rPr>
      </w:pPr>
    </w:p>
    <w:p w14:paraId="48DFE5F2" w14:textId="1ED417BC" w:rsidR="00794DE5" w:rsidRDefault="00794DE5" w:rsidP="0095273D">
      <w:pPr>
        <w:tabs>
          <w:tab w:val="left" w:pos="567"/>
        </w:tabs>
        <w:spacing w:after="0" w:line="240" w:lineRule="auto"/>
        <w:contextualSpacing/>
        <w:jc w:val="both"/>
        <w:rPr>
          <w:rFonts w:ascii="Arial" w:hAnsi="Arial" w:cs="Arial"/>
          <w:b/>
          <w:bCs/>
          <w:sz w:val="20"/>
          <w:szCs w:val="20"/>
        </w:rPr>
      </w:pPr>
      <w:r w:rsidRPr="00420C9D">
        <w:rPr>
          <w:rFonts w:ascii="Arial" w:hAnsi="Arial" w:cs="Arial"/>
          <w:b/>
          <w:bCs/>
          <w:smallCaps/>
          <w:sz w:val="20"/>
          <w:szCs w:val="20"/>
        </w:rPr>
        <w:t>13.</w:t>
      </w:r>
      <w:r w:rsidRPr="00420C9D">
        <w:rPr>
          <w:rFonts w:ascii="Arial" w:hAnsi="Arial" w:cs="Arial"/>
          <w:b/>
          <w:bCs/>
          <w:smallCaps/>
          <w:sz w:val="20"/>
          <w:szCs w:val="20"/>
        </w:rPr>
        <w:tab/>
      </w:r>
      <w:r w:rsidRPr="00420C9D">
        <w:rPr>
          <w:rFonts w:ascii="Arial" w:hAnsi="Arial" w:cs="Arial"/>
          <w:b/>
          <w:bCs/>
          <w:sz w:val="20"/>
          <w:szCs w:val="20"/>
        </w:rPr>
        <w:t xml:space="preserve">Náklady na </w:t>
      </w:r>
      <w:r w:rsidR="00B75D7F" w:rsidRPr="00420C9D">
        <w:rPr>
          <w:rFonts w:ascii="Arial" w:hAnsi="Arial" w:cs="Arial"/>
          <w:b/>
          <w:bCs/>
          <w:sz w:val="20"/>
          <w:szCs w:val="20"/>
        </w:rPr>
        <w:t xml:space="preserve">prípravu </w:t>
      </w:r>
      <w:r w:rsidR="008B53C2" w:rsidRPr="00420C9D">
        <w:rPr>
          <w:rFonts w:ascii="Arial" w:hAnsi="Arial" w:cs="Arial"/>
          <w:b/>
          <w:bCs/>
          <w:sz w:val="20"/>
          <w:szCs w:val="20"/>
        </w:rPr>
        <w:t>žiadosti o účasť/</w:t>
      </w:r>
      <w:r w:rsidRPr="00420C9D">
        <w:rPr>
          <w:rFonts w:ascii="Arial" w:hAnsi="Arial" w:cs="Arial"/>
          <w:b/>
          <w:bCs/>
          <w:sz w:val="20"/>
          <w:szCs w:val="20"/>
        </w:rPr>
        <w:t>ponuk</w:t>
      </w:r>
      <w:r w:rsidR="00B75D7F" w:rsidRPr="00420C9D">
        <w:rPr>
          <w:rFonts w:ascii="Arial" w:hAnsi="Arial" w:cs="Arial"/>
          <w:b/>
          <w:bCs/>
          <w:sz w:val="20"/>
          <w:szCs w:val="20"/>
        </w:rPr>
        <w:t>y</w:t>
      </w:r>
    </w:p>
    <w:p w14:paraId="508549F5" w14:textId="6AEF751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13.1</w:t>
      </w:r>
      <w:r w:rsidRPr="00420C9D">
        <w:rPr>
          <w:rFonts w:ascii="Arial" w:hAnsi="Arial" w:cs="Arial"/>
          <w:sz w:val="20"/>
          <w:szCs w:val="20"/>
        </w:rPr>
        <w:tab/>
        <w:t xml:space="preserve">Všetky </w:t>
      </w:r>
      <w:r w:rsidR="00DF06C9" w:rsidRPr="00420C9D">
        <w:rPr>
          <w:rFonts w:ascii="Arial" w:hAnsi="Arial" w:cs="Arial"/>
          <w:sz w:val="20"/>
          <w:szCs w:val="20"/>
        </w:rPr>
        <w:t xml:space="preserve">náklady a </w:t>
      </w:r>
      <w:r w:rsidRPr="00420C9D">
        <w:rPr>
          <w:rFonts w:ascii="Arial" w:hAnsi="Arial" w:cs="Arial"/>
          <w:sz w:val="20"/>
          <w:szCs w:val="20"/>
        </w:rPr>
        <w:t xml:space="preserve">výdavky spojené s prípravou a predložením </w:t>
      </w:r>
      <w:r w:rsidR="008B53C2" w:rsidRPr="00420C9D">
        <w:rPr>
          <w:rFonts w:ascii="Arial" w:hAnsi="Arial" w:cs="Arial"/>
          <w:sz w:val="20"/>
          <w:szCs w:val="20"/>
        </w:rPr>
        <w:t>žiadosti o účasť/</w:t>
      </w:r>
      <w:r w:rsidRPr="00420C9D">
        <w:rPr>
          <w:rFonts w:ascii="Arial" w:hAnsi="Arial" w:cs="Arial"/>
          <w:sz w:val="20"/>
          <w:szCs w:val="20"/>
        </w:rPr>
        <w:t xml:space="preserve">ponuky znáša </w:t>
      </w:r>
      <w:r w:rsidR="00650B20">
        <w:rPr>
          <w:rFonts w:ascii="Arial" w:hAnsi="Arial" w:cs="Arial"/>
          <w:sz w:val="20"/>
          <w:szCs w:val="20"/>
        </w:rPr>
        <w:t>záujemca/</w:t>
      </w:r>
      <w:r w:rsidRPr="00420C9D">
        <w:rPr>
          <w:rFonts w:ascii="Arial" w:hAnsi="Arial" w:cs="Arial"/>
          <w:sz w:val="20"/>
          <w:szCs w:val="20"/>
        </w:rPr>
        <w:t>uchádzač bez finančného nároku voči verejnému obstarávateľovi</w:t>
      </w:r>
      <w:r w:rsidR="00DF06C9" w:rsidRPr="00420C9D">
        <w:rPr>
          <w:rFonts w:ascii="Arial" w:hAnsi="Arial" w:cs="Arial"/>
          <w:sz w:val="20"/>
          <w:szCs w:val="20"/>
        </w:rPr>
        <w:t>, bez ohľadu na výsledok verejného obstarávania</w:t>
      </w:r>
      <w:r w:rsidRPr="00420C9D">
        <w:rPr>
          <w:rFonts w:ascii="Arial" w:hAnsi="Arial" w:cs="Arial"/>
          <w:sz w:val="20"/>
          <w:szCs w:val="20"/>
        </w:rPr>
        <w:t>.</w:t>
      </w:r>
    </w:p>
    <w:p w14:paraId="24731C10" w14:textId="62C0D943"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13.2</w:t>
      </w:r>
      <w:r w:rsidRPr="00420C9D">
        <w:rPr>
          <w:rFonts w:ascii="Arial" w:hAnsi="Arial" w:cs="Arial"/>
          <w:sz w:val="20"/>
          <w:szCs w:val="20"/>
        </w:rPr>
        <w:tab/>
      </w:r>
      <w:r w:rsidR="004368B4">
        <w:rPr>
          <w:rFonts w:ascii="Arial" w:hAnsi="Arial" w:cs="Arial"/>
          <w:sz w:val="20"/>
          <w:szCs w:val="20"/>
        </w:rPr>
        <w:t>P</w:t>
      </w:r>
      <w:r w:rsidRPr="00420C9D">
        <w:rPr>
          <w:rFonts w:ascii="Arial" w:hAnsi="Arial" w:cs="Arial"/>
          <w:sz w:val="20"/>
          <w:szCs w:val="20"/>
        </w:rPr>
        <w:t xml:space="preserve">onuky </w:t>
      </w:r>
      <w:r w:rsidR="00DF06C9" w:rsidRPr="00420C9D">
        <w:rPr>
          <w:rFonts w:ascii="Arial" w:hAnsi="Arial" w:cs="Arial"/>
          <w:sz w:val="20"/>
          <w:szCs w:val="20"/>
        </w:rPr>
        <w:t>predložené elektronicky v lehote na predkladanie ponúk</w:t>
      </w:r>
      <w:r w:rsidRPr="00420C9D">
        <w:rPr>
          <w:rFonts w:ascii="Arial" w:hAnsi="Arial" w:cs="Arial"/>
          <w:sz w:val="20"/>
          <w:szCs w:val="20"/>
        </w:rPr>
        <w:t xml:space="preserve">, sa počas plynutia lehoty viazanosti </w:t>
      </w:r>
      <w:r w:rsidR="00DF06C9" w:rsidRPr="00420C9D">
        <w:rPr>
          <w:rFonts w:ascii="Arial" w:hAnsi="Arial" w:cs="Arial"/>
          <w:sz w:val="20"/>
          <w:szCs w:val="20"/>
        </w:rPr>
        <w:t xml:space="preserve">ponúk </w:t>
      </w:r>
      <w:r w:rsidRPr="00420C9D">
        <w:rPr>
          <w:rFonts w:ascii="Arial" w:hAnsi="Arial" w:cs="Arial"/>
          <w:sz w:val="20"/>
          <w:szCs w:val="20"/>
        </w:rPr>
        <w:t>a po uplynutí lehoty viazanosti ponúk</w:t>
      </w:r>
      <w:r w:rsidR="00DF06C9" w:rsidRPr="00420C9D">
        <w:rPr>
          <w:rFonts w:ascii="Arial" w:hAnsi="Arial" w:cs="Arial"/>
          <w:sz w:val="20"/>
          <w:szCs w:val="20"/>
        </w:rPr>
        <w:t>, resp. pred</w:t>
      </w:r>
      <w:r w:rsidR="00A26BED" w:rsidRPr="00420C9D">
        <w:rPr>
          <w:rFonts w:ascii="Arial" w:hAnsi="Arial" w:cs="Arial"/>
          <w:sz w:val="20"/>
          <w:szCs w:val="20"/>
        </w:rPr>
        <w:t xml:space="preserve">ĺženej lehoty viazanosti </w:t>
      </w:r>
      <w:r w:rsidRPr="00420C9D">
        <w:rPr>
          <w:rFonts w:ascii="Arial" w:hAnsi="Arial" w:cs="Arial"/>
          <w:sz w:val="20"/>
          <w:szCs w:val="20"/>
        </w:rPr>
        <w:t xml:space="preserve"> uchádzačom nevracajú. Zostávajú </w:t>
      </w:r>
      <w:r w:rsidR="00DF06C9" w:rsidRPr="00420C9D">
        <w:rPr>
          <w:rFonts w:ascii="Arial" w:hAnsi="Arial" w:cs="Arial"/>
          <w:sz w:val="20"/>
          <w:szCs w:val="20"/>
        </w:rPr>
        <w:t xml:space="preserve">uložené v predmetnej zákazke vytvorenej v systéme JOSEPHINE </w:t>
      </w:r>
      <w:r w:rsidRPr="00420C9D">
        <w:rPr>
          <w:rFonts w:ascii="Arial" w:hAnsi="Arial" w:cs="Arial"/>
          <w:sz w:val="20"/>
          <w:szCs w:val="20"/>
        </w:rPr>
        <w:t xml:space="preserve">ako súčasť dokumentácie </w:t>
      </w:r>
      <w:r w:rsidR="00A26BED" w:rsidRPr="00420C9D">
        <w:rPr>
          <w:rFonts w:ascii="Arial" w:hAnsi="Arial" w:cs="Arial"/>
          <w:sz w:val="20"/>
          <w:szCs w:val="20"/>
        </w:rPr>
        <w:t>vyhláseného verejného obstarávania</w:t>
      </w:r>
      <w:r w:rsidRPr="00420C9D">
        <w:rPr>
          <w:rFonts w:ascii="Arial" w:hAnsi="Arial" w:cs="Arial"/>
          <w:sz w:val="20"/>
          <w:szCs w:val="20"/>
        </w:rPr>
        <w:t>.</w:t>
      </w:r>
    </w:p>
    <w:p w14:paraId="09CA82BD" w14:textId="77777777" w:rsidR="00076F40" w:rsidRPr="00420C9D" w:rsidRDefault="00076F40" w:rsidP="0095273D">
      <w:pPr>
        <w:spacing w:after="0" w:line="240" w:lineRule="auto"/>
        <w:ind w:left="1134" w:hanging="567"/>
        <w:contextualSpacing/>
        <w:jc w:val="both"/>
        <w:rPr>
          <w:rFonts w:ascii="Arial" w:hAnsi="Arial" w:cs="Arial"/>
          <w:sz w:val="20"/>
          <w:szCs w:val="20"/>
        </w:rPr>
      </w:pPr>
    </w:p>
    <w:p w14:paraId="304D8065" w14:textId="361CB252" w:rsidR="00794DE5" w:rsidRDefault="00794DE5" w:rsidP="0095273D">
      <w:pPr>
        <w:tabs>
          <w:tab w:val="left" w:pos="567"/>
        </w:tabs>
        <w:spacing w:after="0" w:line="240" w:lineRule="auto"/>
        <w:contextualSpacing/>
        <w:jc w:val="both"/>
        <w:rPr>
          <w:rFonts w:ascii="Arial" w:hAnsi="Arial" w:cs="Arial"/>
          <w:b/>
          <w:bCs/>
          <w:smallCaps/>
          <w:sz w:val="20"/>
          <w:szCs w:val="20"/>
        </w:rPr>
      </w:pPr>
      <w:r w:rsidRPr="00420C9D">
        <w:rPr>
          <w:rFonts w:ascii="Arial" w:hAnsi="Arial" w:cs="Arial"/>
          <w:b/>
          <w:bCs/>
          <w:smallCaps/>
          <w:sz w:val="20"/>
          <w:szCs w:val="20"/>
        </w:rPr>
        <w:t>14.</w:t>
      </w:r>
      <w:r w:rsidRPr="00420C9D">
        <w:rPr>
          <w:rFonts w:ascii="Arial" w:hAnsi="Arial" w:cs="Arial"/>
          <w:b/>
          <w:bCs/>
          <w:smallCaps/>
          <w:sz w:val="20"/>
          <w:szCs w:val="20"/>
        </w:rPr>
        <w:tab/>
      </w:r>
      <w:r w:rsidRPr="00420C9D">
        <w:rPr>
          <w:rFonts w:ascii="Arial" w:hAnsi="Arial" w:cs="Arial"/>
          <w:b/>
          <w:bCs/>
          <w:sz w:val="20"/>
          <w:szCs w:val="20"/>
        </w:rPr>
        <w:t>Časový harmonogram</w:t>
      </w:r>
      <w:r w:rsidRPr="00420C9D">
        <w:rPr>
          <w:rFonts w:ascii="Arial" w:hAnsi="Arial" w:cs="Arial"/>
          <w:b/>
          <w:bCs/>
          <w:smallCaps/>
          <w:sz w:val="20"/>
          <w:szCs w:val="20"/>
        </w:rPr>
        <w:t xml:space="preserve"> </w:t>
      </w:r>
    </w:p>
    <w:tbl>
      <w:tblPr>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827"/>
        <w:gridCol w:w="4111"/>
      </w:tblGrid>
      <w:tr w:rsidR="00794DE5" w:rsidRPr="00420C9D" w14:paraId="1DC1F729" w14:textId="77777777" w:rsidTr="007E6C54">
        <w:tc>
          <w:tcPr>
            <w:tcW w:w="709" w:type="dxa"/>
          </w:tcPr>
          <w:p w14:paraId="284369A6"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Čl.</w:t>
            </w:r>
          </w:p>
        </w:tc>
        <w:tc>
          <w:tcPr>
            <w:tcW w:w="3827" w:type="dxa"/>
          </w:tcPr>
          <w:p w14:paraId="3D38DFAB" w14:textId="77777777" w:rsidR="00794DE5" w:rsidRPr="00420C9D" w:rsidRDefault="00794DE5" w:rsidP="0095273D">
            <w:pPr>
              <w:spacing w:after="0" w:line="240" w:lineRule="auto"/>
              <w:contextualSpacing/>
              <w:rPr>
                <w:rFonts w:ascii="Arial" w:hAnsi="Arial" w:cs="Arial"/>
                <w:b/>
                <w:sz w:val="20"/>
                <w:szCs w:val="20"/>
              </w:rPr>
            </w:pPr>
            <w:r w:rsidRPr="00420C9D">
              <w:rPr>
                <w:rFonts w:ascii="Arial" w:hAnsi="Arial" w:cs="Arial"/>
                <w:b/>
                <w:sz w:val="20"/>
                <w:szCs w:val="20"/>
              </w:rPr>
              <w:t>Míľnik</w:t>
            </w:r>
          </w:p>
        </w:tc>
        <w:tc>
          <w:tcPr>
            <w:tcW w:w="4111" w:type="dxa"/>
            <w:vAlign w:val="center"/>
          </w:tcPr>
          <w:p w14:paraId="49E97F35" w14:textId="77777777" w:rsidR="00794DE5" w:rsidRPr="00420C9D" w:rsidRDefault="00794DE5" w:rsidP="0095273D">
            <w:pPr>
              <w:spacing w:after="0" w:line="240" w:lineRule="auto"/>
              <w:contextualSpacing/>
              <w:jc w:val="center"/>
              <w:rPr>
                <w:rFonts w:ascii="Arial" w:hAnsi="Arial" w:cs="Arial"/>
                <w:b/>
                <w:strike/>
                <w:sz w:val="20"/>
                <w:szCs w:val="20"/>
              </w:rPr>
            </w:pPr>
            <w:r w:rsidRPr="00420C9D">
              <w:rPr>
                <w:rFonts w:ascii="Arial" w:hAnsi="Arial" w:cs="Arial"/>
                <w:b/>
                <w:sz w:val="20"/>
                <w:szCs w:val="20"/>
              </w:rPr>
              <w:t>Dátum</w:t>
            </w:r>
          </w:p>
        </w:tc>
      </w:tr>
      <w:tr w:rsidR="00794DE5" w:rsidRPr="00420C9D" w14:paraId="237923F1" w14:textId="77777777" w:rsidTr="007E6C54">
        <w:tc>
          <w:tcPr>
            <w:tcW w:w="709" w:type="dxa"/>
            <w:vAlign w:val="center"/>
          </w:tcPr>
          <w:p w14:paraId="3533B0B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14.1</w:t>
            </w:r>
          </w:p>
        </w:tc>
        <w:tc>
          <w:tcPr>
            <w:tcW w:w="3827" w:type="dxa"/>
            <w:vAlign w:val="center"/>
          </w:tcPr>
          <w:p w14:paraId="1B10427E"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Lehota pre záujemcov na doručenie žiadosti o vysvetlenie </w:t>
            </w:r>
            <w:r w:rsidR="00B75D7F" w:rsidRPr="00420C9D">
              <w:rPr>
                <w:rFonts w:ascii="Arial" w:hAnsi="Arial" w:cs="Arial"/>
                <w:sz w:val="20"/>
                <w:szCs w:val="20"/>
              </w:rPr>
              <w:t>podľa § 48 zákona</w:t>
            </w:r>
          </w:p>
        </w:tc>
        <w:tc>
          <w:tcPr>
            <w:tcW w:w="4111" w:type="dxa"/>
            <w:vAlign w:val="center"/>
          </w:tcPr>
          <w:p w14:paraId="59D38A9A" w14:textId="77777777"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Záujemca je povinný požiadať o vysvetlenie dostatočne vopred</w:t>
            </w:r>
          </w:p>
        </w:tc>
      </w:tr>
      <w:tr w:rsidR="00794DE5" w:rsidRPr="00420C9D" w14:paraId="4FA64FB4" w14:textId="77777777" w:rsidTr="007E6C54">
        <w:tc>
          <w:tcPr>
            <w:tcW w:w="709" w:type="dxa"/>
            <w:vAlign w:val="center"/>
          </w:tcPr>
          <w:p w14:paraId="7964A0E6"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295664" w:rsidRPr="00420C9D">
              <w:rPr>
                <w:rFonts w:ascii="Arial" w:hAnsi="Arial" w:cs="Arial"/>
                <w:bCs/>
                <w:sz w:val="20"/>
                <w:szCs w:val="20"/>
              </w:rPr>
              <w:t>2</w:t>
            </w:r>
          </w:p>
        </w:tc>
        <w:tc>
          <w:tcPr>
            <w:tcW w:w="3827" w:type="dxa"/>
            <w:vAlign w:val="center"/>
          </w:tcPr>
          <w:p w14:paraId="247D9B48" w14:textId="77777777" w:rsidR="00794DE5" w:rsidRPr="00420C9D" w:rsidRDefault="00794DE5"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 xml:space="preserve">Lehota  pre verejného obstarávateľa </w:t>
            </w:r>
          </w:p>
          <w:p w14:paraId="01BAD939"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sz w:val="20"/>
                <w:szCs w:val="20"/>
              </w:rPr>
              <w:t xml:space="preserve">na </w:t>
            </w:r>
            <w:r w:rsidR="00B75D7F" w:rsidRPr="00420C9D">
              <w:rPr>
                <w:rFonts w:ascii="Arial" w:hAnsi="Arial" w:cs="Arial"/>
                <w:sz w:val="20"/>
                <w:szCs w:val="20"/>
              </w:rPr>
              <w:t xml:space="preserve">poskytnutie </w:t>
            </w:r>
            <w:r w:rsidRPr="00420C9D">
              <w:rPr>
                <w:rFonts w:ascii="Arial" w:hAnsi="Arial" w:cs="Arial"/>
                <w:sz w:val="20"/>
                <w:szCs w:val="20"/>
              </w:rPr>
              <w:t xml:space="preserve">vysvetlenia </w:t>
            </w:r>
            <w:r w:rsidR="00B75D7F" w:rsidRPr="00420C9D">
              <w:rPr>
                <w:rFonts w:ascii="Arial" w:hAnsi="Arial" w:cs="Arial"/>
                <w:sz w:val="20"/>
                <w:szCs w:val="20"/>
              </w:rPr>
              <w:t>podľa § 48 zákona</w:t>
            </w:r>
            <w:r w:rsidRPr="00420C9D">
              <w:rPr>
                <w:rFonts w:ascii="Arial" w:hAnsi="Arial" w:cs="Arial"/>
                <w:sz w:val="20"/>
                <w:szCs w:val="20"/>
              </w:rPr>
              <w:t xml:space="preserve"> </w:t>
            </w:r>
          </w:p>
        </w:tc>
        <w:tc>
          <w:tcPr>
            <w:tcW w:w="4111" w:type="dxa"/>
            <w:vAlign w:val="center"/>
          </w:tcPr>
          <w:p w14:paraId="782C1ECB" w14:textId="3799E843" w:rsidR="00794DE5" w:rsidRPr="00420C9D" w:rsidRDefault="00794DE5" w:rsidP="0095273D">
            <w:pPr>
              <w:spacing w:after="0" w:line="240" w:lineRule="auto"/>
              <w:contextualSpacing/>
              <w:jc w:val="both"/>
              <w:rPr>
                <w:rFonts w:ascii="Arial" w:hAnsi="Arial" w:cs="Arial"/>
                <w:bCs/>
                <w:strike/>
                <w:sz w:val="20"/>
                <w:szCs w:val="20"/>
              </w:rPr>
            </w:pPr>
            <w:r w:rsidRPr="00420C9D">
              <w:rPr>
                <w:rFonts w:ascii="Arial" w:hAnsi="Arial" w:cs="Arial"/>
                <w:sz w:val="20"/>
                <w:szCs w:val="20"/>
              </w:rPr>
              <w:t xml:space="preserve">Verejný obstarávateľ bezodkladne poskytne vysvetlenie informácií potrebných na vypracovanie </w:t>
            </w:r>
            <w:r w:rsidR="004368B4">
              <w:rPr>
                <w:rFonts w:ascii="Arial" w:hAnsi="Arial" w:cs="Arial"/>
                <w:sz w:val="20"/>
                <w:szCs w:val="20"/>
              </w:rPr>
              <w:t>žiadosti o účasť/</w:t>
            </w:r>
            <w:r w:rsidRPr="00420C9D">
              <w:rPr>
                <w:rFonts w:ascii="Arial" w:hAnsi="Arial" w:cs="Arial"/>
                <w:sz w:val="20"/>
                <w:szCs w:val="20"/>
              </w:rPr>
              <w:t>ponuky a na preukázanie splnenia podmienok</w:t>
            </w:r>
            <w:r w:rsidR="009C0DAA" w:rsidRPr="00420C9D">
              <w:rPr>
                <w:rFonts w:ascii="Arial" w:hAnsi="Arial" w:cs="Arial"/>
                <w:sz w:val="20"/>
                <w:szCs w:val="20"/>
              </w:rPr>
              <w:t xml:space="preserve"> </w:t>
            </w:r>
            <w:r w:rsidRPr="00420C9D">
              <w:rPr>
                <w:rFonts w:ascii="Arial" w:hAnsi="Arial" w:cs="Arial"/>
                <w:sz w:val="20"/>
                <w:szCs w:val="20"/>
              </w:rPr>
              <w:t xml:space="preserve">účasti všetkým záujemcom, ktorí </w:t>
            </w:r>
            <w:r w:rsidR="00B75D7F" w:rsidRPr="00420C9D">
              <w:rPr>
                <w:rFonts w:ascii="Arial" w:hAnsi="Arial" w:cs="Arial"/>
                <w:sz w:val="20"/>
                <w:szCs w:val="20"/>
              </w:rPr>
              <w:t xml:space="preserve">sú </w:t>
            </w:r>
            <w:r w:rsidR="006C6EB1" w:rsidRPr="00420C9D">
              <w:rPr>
                <w:rFonts w:ascii="Arial" w:hAnsi="Arial" w:cs="Arial"/>
                <w:sz w:val="20"/>
                <w:szCs w:val="20"/>
              </w:rPr>
              <w:t xml:space="preserve">mu </w:t>
            </w:r>
            <w:r w:rsidR="00B75D7F" w:rsidRPr="00420C9D">
              <w:rPr>
                <w:rFonts w:ascii="Arial" w:hAnsi="Arial" w:cs="Arial"/>
                <w:sz w:val="20"/>
                <w:szCs w:val="20"/>
              </w:rPr>
              <w:t>známi</w:t>
            </w:r>
            <w:r w:rsidRPr="00420C9D">
              <w:rPr>
                <w:rFonts w:ascii="Arial" w:hAnsi="Arial" w:cs="Arial"/>
                <w:sz w:val="20"/>
                <w:szCs w:val="20"/>
              </w:rPr>
              <w:t xml:space="preserve">, najneskôr však šesť dní pred uplynutím  lehoty na predkladanie </w:t>
            </w:r>
            <w:r w:rsidR="004368B4">
              <w:rPr>
                <w:rFonts w:ascii="Arial" w:hAnsi="Arial" w:cs="Arial"/>
                <w:sz w:val="20"/>
                <w:szCs w:val="20"/>
              </w:rPr>
              <w:t>žiadosti o účasť/</w:t>
            </w:r>
            <w:r w:rsidRPr="00420C9D">
              <w:rPr>
                <w:rFonts w:ascii="Arial" w:hAnsi="Arial" w:cs="Arial"/>
                <w:sz w:val="20"/>
                <w:szCs w:val="20"/>
              </w:rPr>
              <w:t>ponúk za predpokladu, že o vysvetlenie záujemca požiada dostatočne vopred</w:t>
            </w:r>
            <w:r w:rsidR="000420B9">
              <w:rPr>
                <w:rFonts w:ascii="Arial" w:hAnsi="Arial" w:cs="Arial"/>
                <w:sz w:val="20"/>
                <w:szCs w:val="20"/>
              </w:rPr>
              <w:t xml:space="preserve">, pričom týmto nie je dotknuté ustanovenie § 20 ods. 2 </w:t>
            </w:r>
            <w:r w:rsidR="000420B9" w:rsidRPr="000420B9">
              <w:rPr>
                <w:rFonts w:ascii="Arial" w:hAnsi="Arial" w:cs="Arial"/>
                <w:sz w:val="20"/>
                <w:szCs w:val="20"/>
              </w:rPr>
              <w:t>Zákona č. 142/2024 o mimoriadnych opatreniach pre strategické investície a pre výstavbu transeurópskej dopravnej siete a o zmene a doplnení niektorých zákonov</w:t>
            </w:r>
            <w:r w:rsidR="000420B9">
              <w:rPr>
                <w:rFonts w:ascii="Arial" w:hAnsi="Arial" w:cs="Arial"/>
                <w:sz w:val="20"/>
                <w:szCs w:val="20"/>
              </w:rPr>
              <w:t>.</w:t>
            </w:r>
          </w:p>
        </w:tc>
      </w:tr>
      <w:tr w:rsidR="00D47360" w:rsidRPr="00420C9D" w14:paraId="471B2DD3" w14:textId="77777777" w:rsidTr="007E6C54">
        <w:tc>
          <w:tcPr>
            <w:tcW w:w="709" w:type="dxa"/>
            <w:vAlign w:val="center"/>
          </w:tcPr>
          <w:p w14:paraId="04F986DC" w14:textId="2C537E7E"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lastRenderedPageBreak/>
              <w:t>14.3</w:t>
            </w:r>
          </w:p>
        </w:tc>
        <w:tc>
          <w:tcPr>
            <w:tcW w:w="3827" w:type="dxa"/>
            <w:vAlign w:val="center"/>
          </w:tcPr>
          <w:p w14:paraId="73B74BD5" w14:textId="0877BB80" w:rsidR="00D47360" w:rsidRPr="00420C9D" w:rsidRDefault="00D47360" w:rsidP="0095273D">
            <w:pPr>
              <w:pStyle w:val="Hlavika"/>
              <w:tabs>
                <w:tab w:val="left" w:pos="4820"/>
              </w:tabs>
              <w:spacing w:after="0" w:line="240" w:lineRule="auto"/>
              <w:contextualSpacing/>
              <w:rPr>
                <w:rFonts w:ascii="Arial" w:hAnsi="Arial" w:cs="Arial"/>
                <w:sz w:val="20"/>
                <w:szCs w:val="20"/>
              </w:rPr>
            </w:pPr>
            <w:r w:rsidRPr="00420C9D">
              <w:rPr>
                <w:rFonts w:ascii="Arial" w:hAnsi="Arial" w:cs="Arial"/>
                <w:sz w:val="20"/>
                <w:szCs w:val="20"/>
              </w:rPr>
              <w:t>Lehota na predkladanie žiadosti o účasť</w:t>
            </w:r>
          </w:p>
        </w:tc>
        <w:tc>
          <w:tcPr>
            <w:tcW w:w="4111" w:type="dxa"/>
            <w:vAlign w:val="center"/>
          </w:tcPr>
          <w:p w14:paraId="59E52722" w14:textId="00D1B582" w:rsidR="00D47360" w:rsidRPr="00420C9D" w:rsidRDefault="00D47360" w:rsidP="0095273D">
            <w:pPr>
              <w:spacing w:after="0" w:line="240" w:lineRule="auto"/>
              <w:contextualSpacing/>
              <w:jc w:val="both"/>
              <w:rPr>
                <w:rFonts w:ascii="Arial" w:hAnsi="Arial" w:cs="Arial"/>
                <w:sz w:val="20"/>
                <w:szCs w:val="20"/>
              </w:rPr>
            </w:pPr>
            <w:r w:rsidRPr="00420C9D">
              <w:rPr>
                <w:rFonts w:ascii="Arial" w:hAnsi="Arial" w:cs="Arial"/>
                <w:sz w:val="20"/>
                <w:szCs w:val="20"/>
              </w:rPr>
              <w:t>Uvedená v</w:t>
            </w:r>
            <w:r w:rsidR="001A062C">
              <w:rPr>
                <w:rFonts w:ascii="Arial" w:hAnsi="Arial" w:cs="Arial"/>
                <w:sz w:val="20"/>
                <w:szCs w:val="20"/>
              </w:rPr>
              <w:t> </w:t>
            </w:r>
            <w:r w:rsidRPr="00420C9D">
              <w:rPr>
                <w:rFonts w:ascii="Arial" w:hAnsi="Arial" w:cs="Arial"/>
                <w:sz w:val="20"/>
                <w:szCs w:val="20"/>
              </w:rPr>
              <w:t>Oznámení</w:t>
            </w:r>
            <w:r w:rsidR="001A062C">
              <w:rPr>
                <w:rFonts w:ascii="Arial" w:hAnsi="Arial" w:cs="Arial"/>
                <w:sz w:val="20"/>
                <w:szCs w:val="20"/>
              </w:rPr>
              <w:t xml:space="preserve"> v profile verejného obstarávateľa</w:t>
            </w:r>
          </w:p>
        </w:tc>
      </w:tr>
      <w:tr w:rsidR="00794DE5" w:rsidRPr="00420C9D" w14:paraId="3FA0EC44" w14:textId="77777777" w:rsidTr="007E6C54">
        <w:tc>
          <w:tcPr>
            <w:tcW w:w="709" w:type="dxa"/>
            <w:vAlign w:val="center"/>
          </w:tcPr>
          <w:p w14:paraId="3A4C83D5" w14:textId="0D29967C"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4</w:t>
            </w:r>
          </w:p>
        </w:tc>
        <w:tc>
          <w:tcPr>
            <w:tcW w:w="3827" w:type="dxa"/>
            <w:vAlign w:val="center"/>
          </w:tcPr>
          <w:p w14:paraId="246A5B3F" w14:textId="77777777"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Lehota na predkladanie ponúk</w:t>
            </w:r>
          </w:p>
        </w:tc>
        <w:tc>
          <w:tcPr>
            <w:tcW w:w="4111" w:type="dxa"/>
            <w:vAlign w:val="center"/>
          </w:tcPr>
          <w:p w14:paraId="1F3B43B3" w14:textId="08629AE8"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vedená v</w:t>
            </w:r>
            <w:r w:rsidR="00D47360" w:rsidRPr="00420C9D">
              <w:rPr>
                <w:rFonts w:ascii="Arial" w:hAnsi="Arial" w:cs="Arial"/>
                <w:bCs/>
                <w:sz w:val="20"/>
                <w:szCs w:val="20"/>
              </w:rPr>
              <w:t>o Výzve na predkladanie ponúk</w:t>
            </w:r>
          </w:p>
        </w:tc>
      </w:tr>
      <w:tr w:rsidR="00794DE5" w:rsidRPr="00420C9D" w14:paraId="6E2DC7B4" w14:textId="77777777" w:rsidTr="007E6C54">
        <w:tc>
          <w:tcPr>
            <w:tcW w:w="709" w:type="dxa"/>
            <w:vAlign w:val="center"/>
          </w:tcPr>
          <w:p w14:paraId="1B94B60F" w14:textId="10B4D046"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5</w:t>
            </w:r>
          </w:p>
        </w:tc>
        <w:tc>
          <w:tcPr>
            <w:tcW w:w="3827" w:type="dxa"/>
            <w:vAlign w:val="center"/>
          </w:tcPr>
          <w:p w14:paraId="3319309F" w14:textId="39DD6F15" w:rsidR="00794DE5" w:rsidRPr="00420C9D" w:rsidRDefault="004A3F9B" w:rsidP="0095273D">
            <w:pPr>
              <w:spacing w:after="0" w:line="240" w:lineRule="auto"/>
              <w:contextualSpacing/>
              <w:rPr>
                <w:rFonts w:ascii="Arial" w:hAnsi="Arial" w:cs="Arial"/>
                <w:bCs/>
                <w:sz w:val="20"/>
                <w:szCs w:val="20"/>
              </w:rPr>
            </w:pPr>
            <w:r w:rsidRPr="00420C9D">
              <w:rPr>
                <w:rFonts w:ascii="Arial" w:hAnsi="Arial" w:cs="Arial"/>
                <w:bCs/>
                <w:sz w:val="20"/>
                <w:szCs w:val="20"/>
              </w:rPr>
              <w:t>Lehota</w:t>
            </w:r>
            <w:r w:rsidR="00794DE5" w:rsidRPr="00420C9D">
              <w:rPr>
                <w:rFonts w:ascii="Arial" w:hAnsi="Arial" w:cs="Arial"/>
                <w:bCs/>
                <w:sz w:val="20"/>
                <w:szCs w:val="20"/>
              </w:rPr>
              <w:t xml:space="preserve"> otvárania </w:t>
            </w:r>
            <w:r w:rsidR="00D47360" w:rsidRPr="00420C9D">
              <w:rPr>
                <w:rFonts w:ascii="Arial" w:hAnsi="Arial" w:cs="Arial"/>
                <w:bCs/>
                <w:sz w:val="20"/>
                <w:szCs w:val="20"/>
              </w:rPr>
              <w:t>žiadostí o účasť</w:t>
            </w:r>
          </w:p>
        </w:tc>
        <w:tc>
          <w:tcPr>
            <w:tcW w:w="4111" w:type="dxa"/>
            <w:vAlign w:val="center"/>
          </w:tcPr>
          <w:p w14:paraId="686B0F10" w14:textId="26C913D0"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 xml:space="preserve">vedená v Oznámení </w:t>
            </w:r>
            <w:r w:rsidR="001A062C">
              <w:rPr>
                <w:rFonts w:ascii="Arial" w:hAnsi="Arial" w:cs="Arial"/>
                <w:bCs/>
                <w:sz w:val="20"/>
                <w:szCs w:val="20"/>
              </w:rPr>
              <w:t>v profile verejného obstarávateľa</w:t>
            </w:r>
          </w:p>
        </w:tc>
      </w:tr>
      <w:tr w:rsidR="00D47360" w:rsidRPr="00420C9D" w14:paraId="7099EA95" w14:textId="77777777" w:rsidTr="007E6C54">
        <w:tc>
          <w:tcPr>
            <w:tcW w:w="709" w:type="dxa"/>
            <w:vAlign w:val="center"/>
          </w:tcPr>
          <w:p w14:paraId="45AF45F2" w14:textId="06B862A8" w:rsidR="00D47360" w:rsidRPr="00420C9D" w:rsidRDefault="00D47360"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14.6</w:t>
            </w:r>
          </w:p>
        </w:tc>
        <w:tc>
          <w:tcPr>
            <w:tcW w:w="3827" w:type="dxa"/>
            <w:vAlign w:val="center"/>
          </w:tcPr>
          <w:p w14:paraId="701B204A" w14:textId="4801A83F" w:rsidR="00D47360" w:rsidRPr="00420C9D" w:rsidRDefault="00D47360" w:rsidP="0095273D">
            <w:pPr>
              <w:spacing w:after="0" w:line="240" w:lineRule="auto"/>
              <w:contextualSpacing/>
              <w:rPr>
                <w:rFonts w:ascii="Arial" w:hAnsi="Arial" w:cs="Arial"/>
                <w:bCs/>
                <w:sz w:val="20"/>
                <w:szCs w:val="20"/>
              </w:rPr>
            </w:pPr>
            <w:r w:rsidRPr="00420C9D">
              <w:rPr>
                <w:rFonts w:ascii="Arial" w:hAnsi="Arial" w:cs="Arial"/>
                <w:bCs/>
                <w:sz w:val="20"/>
                <w:szCs w:val="20"/>
              </w:rPr>
              <w:t>Lehota otvárania ponúk</w:t>
            </w:r>
          </w:p>
        </w:tc>
        <w:tc>
          <w:tcPr>
            <w:tcW w:w="4111" w:type="dxa"/>
            <w:vAlign w:val="center"/>
          </w:tcPr>
          <w:p w14:paraId="5BB2ACBE" w14:textId="3D7B2D82" w:rsidR="00D47360" w:rsidRPr="00420C9D" w:rsidRDefault="00420C9D"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Uvedená vo Výzve na predkladanie ponúk</w:t>
            </w:r>
          </w:p>
        </w:tc>
      </w:tr>
      <w:tr w:rsidR="00794DE5" w:rsidRPr="00420C9D" w14:paraId="7BBA0A7C" w14:textId="77777777" w:rsidTr="007E6C54">
        <w:tc>
          <w:tcPr>
            <w:tcW w:w="709" w:type="dxa"/>
            <w:vAlign w:val="center"/>
          </w:tcPr>
          <w:p w14:paraId="6D533DFF" w14:textId="2F5D34CA" w:rsidR="00794DE5" w:rsidRPr="00420C9D" w:rsidRDefault="00794DE5" w:rsidP="0095273D">
            <w:pPr>
              <w:pStyle w:val="Hlavika"/>
              <w:tabs>
                <w:tab w:val="left" w:pos="4820"/>
              </w:tabs>
              <w:spacing w:after="0" w:line="240" w:lineRule="auto"/>
              <w:contextualSpacing/>
              <w:rPr>
                <w:rFonts w:ascii="Arial" w:hAnsi="Arial" w:cs="Arial"/>
                <w:bCs/>
                <w:sz w:val="20"/>
                <w:szCs w:val="20"/>
              </w:rPr>
            </w:pPr>
            <w:r w:rsidRPr="00420C9D">
              <w:rPr>
                <w:rFonts w:ascii="Arial" w:hAnsi="Arial" w:cs="Arial"/>
                <w:bCs/>
                <w:sz w:val="20"/>
                <w:szCs w:val="20"/>
              </w:rPr>
              <w:t>14.</w:t>
            </w:r>
            <w:r w:rsidR="00D47360" w:rsidRPr="00420C9D">
              <w:rPr>
                <w:rFonts w:ascii="Arial" w:hAnsi="Arial" w:cs="Arial"/>
                <w:bCs/>
                <w:sz w:val="20"/>
                <w:szCs w:val="20"/>
              </w:rPr>
              <w:t>7</w:t>
            </w:r>
          </w:p>
        </w:tc>
        <w:tc>
          <w:tcPr>
            <w:tcW w:w="3827" w:type="dxa"/>
            <w:vAlign w:val="center"/>
          </w:tcPr>
          <w:p w14:paraId="2D7E5859" w14:textId="77777777" w:rsidR="00794DE5" w:rsidRPr="00420C9D" w:rsidRDefault="00794DE5" w:rsidP="0095273D">
            <w:pPr>
              <w:spacing w:after="0" w:line="240" w:lineRule="auto"/>
              <w:contextualSpacing/>
              <w:rPr>
                <w:rFonts w:ascii="Arial" w:hAnsi="Arial" w:cs="Arial"/>
                <w:bCs/>
                <w:sz w:val="20"/>
                <w:szCs w:val="20"/>
              </w:rPr>
            </w:pPr>
            <w:r w:rsidRPr="00420C9D">
              <w:rPr>
                <w:rFonts w:ascii="Arial" w:hAnsi="Arial" w:cs="Arial"/>
                <w:bCs/>
                <w:sz w:val="20"/>
                <w:szCs w:val="20"/>
              </w:rPr>
              <w:t>Lehota viazanosti ponúk</w:t>
            </w:r>
          </w:p>
        </w:tc>
        <w:tc>
          <w:tcPr>
            <w:tcW w:w="4111" w:type="dxa"/>
            <w:vAlign w:val="center"/>
          </w:tcPr>
          <w:p w14:paraId="631019C8" w14:textId="210BE9A3" w:rsidR="00794DE5" w:rsidRPr="00420C9D" w:rsidRDefault="00B75D7F" w:rsidP="0095273D">
            <w:pPr>
              <w:pStyle w:val="Odsekzoznamu"/>
              <w:spacing w:after="0" w:line="240" w:lineRule="auto"/>
              <w:ind w:left="28"/>
              <w:jc w:val="both"/>
              <w:rPr>
                <w:rFonts w:ascii="Arial" w:hAnsi="Arial" w:cs="Arial"/>
                <w:bCs/>
                <w:sz w:val="20"/>
                <w:szCs w:val="20"/>
              </w:rPr>
            </w:pPr>
            <w:r w:rsidRPr="00420C9D">
              <w:rPr>
                <w:rFonts w:ascii="Arial" w:hAnsi="Arial" w:cs="Arial"/>
                <w:bCs/>
                <w:sz w:val="20"/>
                <w:szCs w:val="20"/>
              </w:rPr>
              <w:t>U</w:t>
            </w:r>
            <w:r w:rsidR="00794DE5" w:rsidRPr="00420C9D">
              <w:rPr>
                <w:rFonts w:ascii="Arial" w:hAnsi="Arial" w:cs="Arial"/>
                <w:bCs/>
                <w:sz w:val="20"/>
                <w:szCs w:val="20"/>
              </w:rPr>
              <w:t>veden</w:t>
            </w:r>
            <w:r w:rsidRPr="00420C9D">
              <w:rPr>
                <w:rFonts w:ascii="Arial" w:hAnsi="Arial" w:cs="Arial"/>
                <w:bCs/>
                <w:sz w:val="20"/>
                <w:szCs w:val="20"/>
              </w:rPr>
              <w:t>á</w:t>
            </w:r>
            <w:r w:rsidR="00794DE5" w:rsidRPr="00420C9D">
              <w:rPr>
                <w:rFonts w:ascii="Arial" w:hAnsi="Arial" w:cs="Arial"/>
                <w:bCs/>
                <w:sz w:val="20"/>
                <w:szCs w:val="20"/>
              </w:rPr>
              <w:t xml:space="preserve"> v</w:t>
            </w:r>
            <w:r w:rsidR="004368B4">
              <w:rPr>
                <w:rFonts w:ascii="Arial" w:hAnsi="Arial" w:cs="Arial"/>
                <w:bCs/>
                <w:sz w:val="20"/>
                <w:szCs w:val="20"/>
              </w:rPr>
              <w:t>o Výzve na predkladanie ponúk</w:t>
            </w:r>
          </w:p>
        </w:tc>
      </w:tr>
    </w:tbl>
    <w:p w14:paraId="4C9291C8" w14:textId="77777777" w:rsidR="00190A8C" w:rsidRDefault="00190A8C" w:rsidP="0095273D">
      <w:pPr>
        <w:spacing w:after="0" w:line="240" w:lineRule="auto"/>
        <w:ind w:left="1276" w:hanging="709"/>
        <w:contextualSpacing/>
        <w:jc w:val="both"/>
        <w:rPr>
          <w:rFonts w:ascii="Arial" w:hAnsi="Arial" w:cs="Arial"/>
          <w:sz w:val="20"/>
          <w:szCs w:val="20"/>
        </w:rPr>
      </w:pPr>
    </w:p>
    <w:p w14:paraId="17E83D9B" w14:textId="1508BB1B" w:rsidR="00794DE5" w:rsidRPr="00420C9D" w:rsidRDefault="00794DE5" w:rsidP="0095273D">
      <w:pPr>
        <w:spacing w:after="0" w:line="240" w:lineRule="auto"/>
        <w:ind w:left="1276" w:hanging="709"/>
        <w:contextualSpacing/>
        <w:jc w:val="both"/>
        <w:rPr>
          <w:rFonts w:ascii="Arial" w:hAnsi="Arial" w:cs="Arial"/>
          <w:sz w:val="20"/>
          <w:szCs w:val="20"/>
        </w:rPr>
      </w:pPr>
      <w:r w:rsidRPr="00420C9D">
        <w:rPr>
          <w:rFonts w:ascii="Arial" w:hAnsi="Arial" w:cs="Arial"/>
          <w:sz w:val="20"/>
          <w:szCs w:val="20"/>
        </w:rPr>
        <w:t xml:space="preserve">Pozn.: </w:t>
      </w:r>
      <w:r w:rsidR="00FC451A" w:rsidRPr="00420C9D">
        <w:rPr>
          <w:rFonts w:ascii="Arial" w:hAnsi="Arial" w:cs="Arial"/>
          <w:sz w:val="20"/>
          <w:szCs w:val="20"/>
        </w:rPr>
        <w:tab/>
      </w:r>
      <w:r w:rsidRPr="00420C9D">
        <w:rPr>
          <w:rFonts w:ascii="Arial" w:hAnsi="Arial" w:cs="Arial"/>
          <w:sz w:val="20"/>
          <w:szCs w:val="20"/>
        </w:rPr>
        <w:t xml:space="preserve">V prípade zmien lehôt budú tieto lehoty oznámené formou </w:t>
      </w:r>
      <w:r w:rsidR="00B75D7F" w:rsidRPr="00420C9D">
        <w:rPr>
          <w:rFonts w:ascii="Arial" w:hAnsi="Arial" w:cs="Arial"/>
          <w:sz w:val="20"/>
          <w:szCs w:val="20"/>
        </w:rPr>
        <w:t xml:space="preserve">Opravy Oznámenia </w:t>
      </w:r>
      <w:r w:rsidRPr="00420C9D">
        <w:rPr>
          <w:rFonts w:ascii="Arial" w:hAnsi="Arial" w:cs="Arial"/>
          <w:sz w:val="20"/>
          <w:szCs w:val="20"/>
        </w:rPr>
        <w:t>v profil</w:t>
      </w:r>
      <w:r w:rsidR="00DF06C9" w:rsidRPr="00420C9D">
        <w:rPr>
          <w:rFonts w:ascii="Arial" w:hAnsi="Arial" w:cs="Arial"/>
          <w:sz w:val="20"/>
          <w:szCs w:val="20"/>
        </w:rPr>
        <w:t>e</w:t>
      </w:r>
      <w:r w:rsidRPr="00420C9D">
        <w:rPr>
          <w:rFonts w:ascii="Arial" w:hAnsi="Arial" w:cs="Arial"/>
          <w:sz w:val="20"/>
          <w:szCs w:val="20"/>
        </w:rPr>
        <w:t xml:space="preserve"> verejného obstarávateľa</w:t>
      </w:r>
      <w:r w:rsidR="00FC7A57">
        <w:rPr>
          <w:rFonts w:ascii="Arial" w:hAnsi="Arial" w:cs="Arial"/>
          <w:sz w:val="20"/>
          <w:szCs w:val="20"/>
        </w:rPr>
        <w:t xml:space="preserve">/Opravy Výzvy na predkladanie ponúk </w:t>
      </w:r>
      <w:r w:rsidR="00FC7A57">
        <w:rPr>
          <w:rFonts w:ascii="Arial" w:hAnsi="Arial" w:cs="Arial"/>
          <w:sz w:val="20"/>
          <w:szCs w:val="20"/>
          <w:shd w:val="clear" w:color="auto" w:fill="FFFFFF"/>
        </w:rPr>
        <w:t>s informovaním záujemcov, ktorých</w:t>
      </w:r>
      <w:r w:rsidR="00FC7A57" w:rsidRPr="00420C9D">
        <w:rPr>
          <w:rFonts w:ascii="Arial" w:hAnsi="Arial" w:cs="Arial"/>
          <w:sz w:val="20"/>
          <w:szCs w:val="20"/>
          <w:shd w:val="clear" w:color="auto" w:fill="FFFFFF"/>
        </w:rPr>
        <w:t xml:space="preserve"> verejný obstarávateľ vyzval na predloženie ponuky</w:t>
      </w:r>
      <w:r w:rsidRPr="00420C9D">
        <w:rPr>
          <w:rFonts w:ascii="Arial" w:hAnsi="Arial" w:cs="Arial"/>
          <w:sz w:val="20"/>
          <w:szCs w:val="20"/>
        </w:rPr>
        <w:t>.</w:t>
      </w:r>
    </w:p>
    <w:p w14:paraId="44F50091" w14:textId="77777777" w:rsidR="00190A8C" w:rsidRDefault="00190A8C" w:rsidP="0095273D">
      <w:pPr>
        <w:spacing w:after="0" w:line="240" w:lineRule="auto"/>
        <w:contextualSpacing/>
        <w:jc w:val="center"/>
        <w:rPr>
          <w:rFonts w:ascii="Arial" w:hAnsi="Arial" w:cs="Arial"/>
          <w:b/>
          <w:sz w:val="20"/>
          <w:szCs w:val="20"/>
        </w:rPr>
      </w:pPr>
    </w:p>
    <w:p w14:paraId="2B69A959" w14:textId="04DA477C"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w:t>
      </w:r>
    </w:p>
    <w:p w14:paraId="0F9283CA" w14:textId="56A0F0AB" w:rsidR="00794DE5"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Komunikácia a</w:t>
      </w:r>
      <w:r w:rsidR="00296EB7">
        <w:rPr>
          <w:rFonts w:ascii="Arial" w:hAnsi="Arial" w:cs="Arial"/>
          <w:b/>
          <w:i w:val="0"/>
          <w:sz w:val="20"/>
          <w:szCs w:val="20"/>
        </w:rPr>
        <w:t> </w:t>
      </w:r>
      <w:r w:rsidRPr="00420C9D">
        <w:rPr>
          <w:rFonts w:ascii="Arial" w:hAnsi="Arial" w:cs="Arial"/>
          <w:b/>
          <w:i w:val="0"/>
          <w:sz w:val="20"/>
          <w:szCs w:val="20"/>
        </w:rPr>
        <w:t>vysvetľovanie</w:t>
      </w:r>
    </w:p>
    <w:p w14:paraId="044E06FE" w14:textId="77777777" w:rsidR="00190A8C" w:rsidRPr="00420C9D" w:rsidRDefault="00190A8C" w:rsidP="0095273D">
      <w:pPr>
        <w:spacing w:after="0" w:line="240" w:lineRule="auto"/>
        <w:contextualSpacing/>
        <w:rPr>
          <w:rFonts w:ascii="Arial" w:hAnsi="Arial" w:cs="Arial"/>
          <w:sz w:val="20"/>
          <w:szCs w:val="20"/>
        </w:rPr>
      </w:pPr>
    </w:p>
    <w:p w14:paraId="001131CB" w14:textId="24F23320" w:rsidR="00794DE5" w:rsidRDefault="00794DE5" w:rsidP="0095273D">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15.</w:t>
      </w:r>
      <w:r w:rsidRPr="00420C9D">
        <w:rPr>
          <w:rFonts w:ascii="Arial" w:hAnsi="Arial" w:cs="Arial"/>
          <w:b/>
          <w:smallCaps/>
          <w:color w:val="auto"/>
          <w:sz w:val="20"/>
          <w:szCs w:val="20"/>
        </w:rPr>
        <w:tab/>
      </w:r>
      <w:r w:rsidRPr="00420C9D">
        <w:rPr>
          <w:rFonts w:ascii="Arial" w:hAnsi="Arial" w:cs="Arial"/>
          <w:b/>
          <w:color w:val="auto"/>
          <w:sz w:val="20"/>
          <w:szCs w:val="20"/>
        </w:rPr>
        <w:t>Komunikácia medzi verejným obstarávateľom a záujemcami/uchádzačmi</w:t>
      </w:r>
    </w:p>
    <w:p w14:paraId="2EAFD66C" w14:textId="2072D557"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15.1</w:t>
      </w:r>
      <w:r w:rsidRPr="00420C9D">
        <w:rPr>
          <w:rFonts w:ascii="Arial" w:hAnsi="Arial" w:cs="Arial"/>
          <w:sz w:val="20"/>
          <w:szCs w:val="20"/>
        </w:rPr>
        <w:tab/>
        <w:t>Komunikácia medzi verejným obstarávateľom a</w:t>
      </w:r>
      <w:r w:rsidR="00353176" w:rsidRPr="00420C9D">
        <w:rPr>
          <w:rFonts w:ascii="Arial" w:hAnsi="Arial" w:cs="Arial"/>
          <w:sz w:val="20"/>
          <w:szCs w:val="20"/>
        </w:rPr>
        <w:t xml:space="preserve"> </w:t>
      </w:r>
      <w:r w:rsidRPr="00420C9D">
        <w:rPr>
          <w:rFonts w:ascii="Arial" w:hAnsi="Arial" w:cs="Arial"/>
          <w:sz w:val="20"/>
          <w:szCs w:val="20"/>
        </w:rPr>
        <w:t xml:space="preserve">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706F2918" w14:textId="03FD27C4" w:rsidR="001A062C" w:rsidRDefault="001A062C" w:rsidP="0095273D">
      <w:pPr>
        <w:spacing w:after="0" w:line="240" w:lineRule="auto"/>
        <w:ind w:left="1134" w:hanging="567"/>
        <w:contextualSpacing/>
        <w:jc w:val="both"/>
        <w:rPr>
          <w:rFonts w:ascii="Arial" w:hAnsi="Arial" w:cs="Arial"/>
          <w:sz w:val="20"/>
          <w:szCs w:val="20"/>
        </w:rPr>
      </w:pPr>
    </w:p>
    <w:p w14:paraId="21EB45D9" w14:textId="2DDD861A" w:rsidR="001A062C" w:rsidRDefault="001A062C" w:rsidP="0095273D">
      <w:pPr>
        <w:spacing w:after="0" w:line="240" w:lineRule="auto"/>
        <w:ind w:left="1134" w:hanging="567"/>
        <w:contextualSpacing/>
        <w:jc w:val="both"/>
        <w:rPr>
          <w:rFonts w:ascii="Arial" w:hAnsi="Arial" w:cs="Arial"/>
          <w:sz w:val="20"/>
          <w:szCs w:val="20"/>
        </w:rPr>
      </w:pPr>
    </w:p>
    <w:p w14:paraId="266E5EFA" w14:textId="77777777" w:rsidR="001A062C" w:rsidRDefault="001A062C" w:rsidP="0095273D">
      <w:pPr>
        <w:spacing w:after="0" w:line="240" w:lineRule="auto"/>
        <w:ind w:left="1134" w:hanging="567"/>
        <w:contextualSpacing/>
        <w:jc w:val="both"/>
        <w:rPr>
          <w:rFonts w:ascii="Arial" w:hAnsi="Arial" w:cs="Arial"/>
          <w:sz w:val="20"/>
          <w:szCs w:val="20"/>
        </w:rPr>
      </w:pPr>
    </w:p>
    <w:p w14:paraId="55E0A79D" w14:textId="3688A2F7" w:rsidR="007651FA"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15.2</w:t>
      </w:r>
      <w:r w:rsidRPr="00420C9D">
        <w:rPr>
          <w:rFonts w:ascii="Arial" w:hAnsi="Arial" w:cs="Arial"/>
          <w:sz w:val="20"/>
          <w:szCs w:val="20"/>
        </w:rPr>
        <w:tab/>
      </w:r>
      <w:r w:rsidR="00B75D7F" w:rsidRPr="00420C9D">
        <w:rPr>
          <w:rFonts w:ascii="Arial" w:hAnsi="Arial" w:cs="Arial"/>
          <w:sz w:val="20"/>
          <w:szCs w:val="20"/>
        </w:rPr>
        <w:t>K</w:t>
      </w:r>
      <w:r w:rsidRPr="00420C9D">
        <w:rPr>
          <w:rFonts w:ascii="Arial" w:hAnsi="Arial" w:cs="Arial"/>
          <w:sz w:val="20"/>
          <w:szCs w:val="20"/>
        </w:rPr>
        <w:t>omunikáci</w:t>
      </w:r>
      <w:r w:rsidR="00B75D7F" w:rsidRPr="00420C9D">
        <w:rPr>
          <w:rFonts w:ascii="Arial" w:hAnsi="Arial" w:cs="Arial"/>
          <w:sz w:val="20"/>
          <w:szCs w:val="20"/>
        </w:rPr>
        <w:t>a a výmena informácií medzi verejným obstarávateľom a</w:t>
      </w:r>
      <w:r w:rsidR="00D03FDC" w:rsidRPr="00420C9D">
        <w:rPr>
          <w:rFonts w:ascii="Arial" w:hAnsi="Arial" w:cs="Arial"/>
          <w:sz w:val="20"/>
          <w:szCs w:val="20"/>
        </w:rPr>
        <w:t> </w:t>
      </w:r>
      <w:r w:rsidR="00B75D7F" w:rsidRPr="00420C9D">
        <w:rPr>
          <w:rFonts w:ascii="Arial" w:hAnsi="Arial" w:cs="Arial"/>
          <w:sz w:val="20"/>
          <w:szCs w:val="20"/>
        </w:rPr>
        <w:t>záujemcami/</w:t>
      </w:r>
      <w:r w:rsidRPr="00420C9D">
        <w:rPr>
          <w:rFonts w:ascii="Arial" w:hAnsi="Arial" w:cs="Arial"/>
          <w:sz w:val="20"/>
          <w:szCs w:val="20"/>
        </w:rPr>
        <w:t xml:space="preserve"> </w:t>
      </w:r>
      <w:r w:rsidR="00D03FDC" w:rsidRPr="00420C9D">
        <w:rPr>
          <w:rFonts w:ascii="Arial" w:hAnsi="Arial" w:cs="Arial"/>
          <w:sz w:val="20"/>
          <w:szCs w:val="20"/>
        </w:rPr>
        <w:t xml:space="preserve"> </w:t>
      </w:r>
      <w:r w:rsidRPr="00420C9D">
        <w:rPr>
          <w:rFonts w:ascii="Arial" w:hAnsi="Arial" w:cs="Arial"/>
          <w:sz w:val="20"/>
          <w:szCs w:val="20"/>
        </w:rPr>
        <w:t xml:space="preserve">uchádzačmi </w:t>
      </w:r>
      <w:r w:rsidR="001437A9" w:rsidRPr="00420C9D">
        <w:rPr>
          <w:rFonts w:ascii="Arial" w:hAnsi="Arial" w:cs="Arial"/>
          <w:sz w:val="20"/>
          <w:szCs w:val="20"/>
        </w:rPr>
        <w:t xml:space="preserve"> </w:t>
      </w:r>
      <w:r w:rsidR="00B75D7F" w:rsidRPr="00420C9D">
        <w:rPr>
          <w:rFonts w:ascii="Arial" w:hAnsi="Arial" w:cs="Arial"/>
          <w:sz w:val="20"/>
          <w:szCs w:val="20"/>
        </w:rPr>
        <w:t xml:space="preserve">bude prebiehať písomne </w:t>
      </w:r>
      <w:r w:rsidRPr="00420C9D">
        <w:rPr>
          <w:rFonts w:ascii="Arial" w:hAnsi="Arial" w:cs="Arial"/>
          <w:sz w:val="20"/>
          <w:szCs w:val="20"/>
        </w:rPr>
        <w:t xml:space="preserve">prostredníctvom </w:t>
      </w:r>
      <w:r w:rsidR="00D03FDC" w:rsidRPr="00420C9D">
        <w:rPr>
          <w:rFonts w:ascii="Arial" w:hAnsi="Arial" w:cs="Arial"/>
          <w:sz w:val="20"/>
          <w:szCs w:val="20"/>
        </w:rPr>
        <w:t>elektronických prostriedkov podľa podmienok uvedených v § 20 zákona.</w:t>
      </w:r>
    </w:p>
    <w:p w14:paraId="6449FD68" w14:textId="2CEC9D13" w:rsidR="00D03FDC" w:rsidRDefault="00794DE5" w:rsidP="0095273D">
      <w:pPr>
        <w:spacing w:after="0" w:line="240" w:lineRule="auto"/>
        <w:ind w:left="1134" w:hanging="567"/>
        <w:contextualSpacing/>
        <w:jc w:val="both"/>
        <w:rPr>
          <w:rFonts w:ascii="Arial" w:eastAsia="Calibri" w:hAnsi="Arial" w:cs="Arial"/>
          <w:color w:val="000000" w:themeColor="text1"/>
          <w:sz w:val="20"/>
          <w:szCs w:val="20"/>
        </w:rPr>
      </w:pPr>
      <w:r w:rsidRPr="00420C9D">
        <w:rPr>
          <w:rFonts w:ascii="Arial" w:hAnsi="Arial" w:cs="Arial"/>
          <w:sz w:val="20"/>
          <w:szCs w:val="20"/>
        </w:rPr>
        <w:lastRenderedPageBreak/>
        <w:t>15.3</w:t>
      </w:r>
      <w:r w:rsidRPr="00420C9D">
        <w:rPr>
          <w:rFonts w:ascii="Arial" w:hAnsi="Arial" w:cs="Arial"/>
          <w:sz w:val="20"/>
          <w:szCs w:val="20"/>
        </w:rPr>
        <w:tab/>
      </w:r>
      <w:r w:rsidR="00D03FDC" w:rsidRPr="00420C9D">
        <w:rPr>
          <w:rFonts w:ascii="Arial" w:hAnsi="Arial" w:cs="Arial"/>
          <w:sz w:val="20"/>
          <w:szCs w:val="20"/>
        </w:rPr>
        <w:t xml:space="preserve">Verejný obstarávateľ bude na komunikáciu so záujemcami/uchádzačmi používať elektronický prostriedok, ktorým je </w:t>
      </w:r>
      <w:r w:rsidR="00E421DD" w:rsidRPr="00420C9D">
        <w:rPr>
          <w:rFonts w:ascii="Arial" w:hAnsi="Arial" w:cs="Arial"/>
          <w:sz w:val="20"/>
          <w:szCs w:val="20"/>
        </w:rPr>
        <w:t xml:space="preserve">komunikačné </w:t>
      </w:r>
      <w:r w:rsidR="00D03FDC" w:rsidRPr="00420C9D">
        <w:rPr>
          <w:rFonts w:ascii="Arial" w:hAnsi="Arial" w:cs="Arial"/>
          <w:sz w:val="20"/>
          <w:szCs w:val="20"/>
        </w:rPr>
        <w:t xml:space="preserve">rozhranie systému </w:t>
      </w:r>
      <w:r w:rsidRPr="00420C9D">
        <w:rPr>
          <w:rFonts w:ascii="Arial" w:hAnsi="Arial" w:cs="Arial"/>
          <w:sz w:val="20"/>
          <w:szCs w:val="20"/>
        </w:rPr>
        <w:t>JOSEPHINE</w:t>
      </w:r>
      <w:r w:rsidR="00D03FDC" w:rsidRPr="00420C9D">
        <w:rPr>
          <w:rFonts w:ascii="Arial" w:hAnsi="Arial" w:cs="Arial"/>
          <w:sz w:val="20"/>
          <w:szCs w:val="20"/>
        </w:rPr>
        <w:t xml:space="preserve"> (ďalej </w:t>
      </w:r>
      <w:r w:rsidR="009744BB">
        <w:rPr>
          <w:rFonts w:ascii="Arial" w:hAnsi="Arial" w:cs="Arial"/>
          <w:sz w:val="20"/>
          <w:szCs w:val="20"/>
        </w:rPr>
        <w:t>len</w:t>
      </w:r>
      <w:r w:rsidR="00FC7A57">
        <w:rPr>
          <w:rFonts w:ascii="Arial" w:hAnsi="Arial" w:cs="Arial"/>
          <w:sz w:val="20"/>
          <w:szCs w:val="20"/>
        </w:rPr>
        <w:t xml:space="preserve"> </w:t>
      </w:r>
      <w:r w:rsidR="00D03FDC" w:rsidRPr="00420C9D">
        <w:rPr>
          <w:rFonts w:ascii="Arial" w:hAnsi="Arial" w:cs="Arial"/>
          <w:sz w:val="20"/>
          <w:szCs w:val="20"/>
        </w:rPr>
        <w:t xml:space="preserve">„JOSEPHINE“). </w:t>
      </w:r>
      <w:r w:rsidR="00D03FDC" w:rsidRPr="00420C9D">
        <w:rPr>
          <w:rFonts w:ascii="Arial" w:eastAsia="Calibri" w:hAnsi="Arial" w:cs="Arial"/>
          <w:color w:val="000000" w:themeColor="text1"/>
          <w:sz w:val="20"/>
          <w:szCs w:val="20"/>
        </w:rPr>
        <w:t>Tento spôsob komunikácie sa týka akejkoľvek komunikácie a podaní medzi verejným obstarávateľom a záujemcami</w:t>
      </w:r>
      <w:r w:rsidR="00D03FDC" w:rsidRPr="00420C9D">
        <w:rPr>
          <w:rFonts w:ascii="Arial" w:eastAsia="Calibri" w:hAnsi="Arial" w:cs="Arial"/>
          <w:sz w:val="20"/>
          <w:szCs w:val="20"/>
        </w:rPr>
        <w:t>/</w:t>
      </w:r>
      <w:r w:rsidR="00D03FDC" w:rsidRPr="00420C9D">
        <w:rPr>
          <w:rFonts w:ascii="Arial" w:eastAsia="Calibri" w:hAnsi="Arial" w:cs="Arial"/>
          <w:color w:val="000000" w:themeColor="text1"/>
          <w:sz w:val="20"/>
          <w:szCs w:val="20"/>
        </w:rPr>
        <w:t>uchádzačmi.</w:t>
      </w:r>
    </w:p>
    <w:p w14:paraId="058B61A7" w14:textId="77777777" w:rsidR="00794DE5" w:rsidRPr="00420C9D" w:rsidRDefault="00D03FDC"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15.4</w:t>
      </w:r>
      <w:r w:rsidRPr="00420C9D">
        <w:rPr>
          <w:rFonts w:ascii="Arial" w:hAnsi="Arial" w:cs="Arial"/>
          <w:sz w:val="20"/>
          <w:szCs w:val="20"/>
        </w:rPr>
        <w:tab/>
        <w:t xml:space="preserve">JOSEPHINE </w:t>
      </w:r>
      <w:r w:rsidR="00794DE5" w:rsidRPr="00420C9D">
        <w:rPr>
          <w:rFonts w:ascii="Arial" w:hAnsi="Arial" w:cs="Arial"/>
          <w:sz w:val="20"/>
          <w:szCs w:val="20"/>
        </w:rPr>
        <w:t>je na účely tohto verejného obstarávania softvér na elektronizáciu zadávania</w:t>
      </w:r>
    </w:p>
    <w:p w14:paraId="4F2DFDD0" w14:textId="19BC7176" w:rsidR="00794DE5"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 xml:space="preserve">verejných zákaziek. JOSEPHINE je webová aplikácia na doméne </w:t>
      </w:r>
      <w:hyperlink r:id="rId13" w:history="1">
        <w:r w:rsidRPr="00420C9D">
          <w:rPr>
            <w:rStyle w:val="Hypertextovprepojenie"/>
            <w:rFonts w:ascii="Arial" w:hAnsi="Arial" w:cs="Arial"/>
            <w:sz w:val="20"/>
            <w:szCs w:val="20"/>
          </w:rPr>
          <w:t>https://josephine.proebiz.com</w:t>
        </w:r>
      </w:hyperlink>
      <w:r w:rsidRPr="00420C9D">
        <w:rPr>
          <w:rFonts w:ascii="Arial" w:hAnsi="Arial" w:cs="Arial"/>
          <w:sz w:val="20"/>
          <w:szCs w:val="20"/>
        </w:rPr>
        <w:t>.</w:t>
      </w:r>
    </w:p>
    <w:p w14:paraId="326EEC9B"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5</w:t>
      </w:r>
      <w:r w:rsidRPr="00420C9D">
        <w:rPr>
          <w:rFonts w:ascii="Arial" w:hAnsi="Arial" w:cs="Arial"/>
          <w:sz w:val="20"/>
          <w:szCs w:val="20"/>
        </w:rPr>
        <w:tab/>
        <w:t xml:space="preserve">Na </w:t>
      </w:r>
      <w:r w:rsidR="001437A9" w:rsidRPr="00420C9D">
        <w:rPr>
          <w:rFonts w:ascii="Arial" w:hAnsi="Arial" w:cs="Arial"/>
          <w:sz w:val="20"/>
          <w:szCs w:val="20"/>
        </w:rPr>
        <w:t xml:space="preserve">   </w:t>
      </w:r>
      <w:r w:rsidRPr="00420C9D">
        <w:rPr>
          <w:rFonts w:ascii="Arial" w:hAnsi="Arial" w:cs="Arial"/>
          <w:sz w:val="20"/>
          <w:szCs w:val="20"/>
        </w:rPr>
        <w:t>bezproblémové</w:t>
      </w:r>
      <w:r w:rsidR="001437A9" w:rsidRPr="00420C9D">
        <w:rPr>
          <w:rFonts w:ascii="Arial" w:hAnsi="Arial" w:cs="Arial"/>
          <w:sz w:val="20"/>
          <w:szCs w:val="20"/>
        </w:rPr>
        <w:t xml:space="preserve">     </w:t>
      </w:r>
      <w:r w:rsidRPr="00420C9D">
        <w:rPr>
          <w:rFonts w:ascii="Arial" w:hAnsi="Arial" w:cs="Arial"/>
          <w:sz w:val="20"/>
          <w:szCs w:val="20"/>
        </w:rPr>
        <w:t xml:space="preserve">používanie </w:t>
      </w:r>
      <w:r w:rsidR="001437A9" w:rsidRPr="00420C9D">
        <w:rPr>
          <w:rFonts w:ascii="Arial" w:hAnsi="Arial" w:cs="Arial"/>
          <w:sz w:val="20"/>
          <w:szCs w:val="20"/>
        </w:rPr>
        <w:t xml:space="preserve">   </w:t>
      </w:r>
      <w:r w:rsidRPr="00420C9D">
        <w:rPr>
          <w:rFonts w:ascii="Arial" w:hAnsi="Arial" w:cs="Arial"/>
          <w:sz w:val="20"/>
          <w:szCs w:val="20"/>
        </w:rPr>
        <w:t xml:space="preserve">systému </w:t>
      </w:r>
      <w:r w:rsidR="001437A9" w:rsidRPr="00420C9D">
        <w:rPr>
          <w:rFonts w:ascii="Arial" w:hAnsi="Arial" w:cs="Arial"/>
          <w:sz w:val="20"/>
          <w:szCs w:val="20"/>
        </w:rPr>
        <w:t xml:space="preserve">  </w:t>
      </w:r>
      <w:r w:rsidRPr="00420C9D">
        <w:rPr>
          <w:rFonts w:ascii="Arial" w:hAnsi="Arial" w:cs="Arial"/>
          <w:sz w:val="20"/>
          <w:szCs w:val="20"/>
        </w:rPr>
        <w:t>JOSEPHINE</w:t>
      </w:r>
      <w:r w:rsidR="001437A9" w:rsidRPr="00420C9D">
        <w:rPr>
          <w:rFonts w:ascii="Arial" w:hAnsi="Arial" w:cs="Arial"/>
          <w:sz w:val="20"/>
          <w:szCs w:val="20"/>
        </w:rPr>
        <w:t xml:space="preserve">   </w:t>
      </w:r>
      <w:r w:rsidRPr="00420C9D">
        <w:rPr>
          <w:rFonts w:ascii="Arial" w:hAnsi="Arial" w:cs="Arial"/>
          <w:sz w:val="20"/>
          <w:szCs w:val="20"/>
        </w:rPr>
        <w:t>je</w:t>
      </w:r>
      <w:r w:rsidR="001437A9" w:rsidRPr="00420C9D">
        <w:rPr>
          <w:rFonts w:ascii="Arial" w:hAnsi="Arial" w:cs="Arial"/>
          <w:sz w:val="20"/>
          <w:szCs w:val="20"/>
        </w:rPr>
        <w:t xml:space="preserve">    </w:t>
      </w:r>
      <w:r w:rsidRPr="00420C9D">
        <w:rPr>
          <w:rFonts w:ascii="Arial" w:hAnsi="Arial" w:cs="Arial"/>
          <w:sz w:val="20"/>
          <w:szCs w:val="20"/>
        </w:rPr>
        <w:t>nutné</w:t>
      </w:r>
      <w:r w:rsidR="001437A9" w:rsidRPr="00420C9D">
        <w:rPr>
          <w:rFonts w:ascii="Arial" w:hAnsi="Arial" w:cs="Arial"/>
          <w:sz w:val="20"/>
          <w:szCs w:val="20"/>
        </w:rPr>
        <w:t xml:space="preserve">   </w:t>
      </w:r>
      <w:r w:rsidRPr="00420C9D">
        <w:rPr>
          <w:rFonts w:ascii="Arial" w:hAnsi="Arial" w:cs="Arial"/>
          <w:sz w:val="20"/>
          <w:szCs w:val="20"/>
        </w:rPr>
        <w:t>používať</w:t>
      </w:r>
      <w:r w:rsidR="001437A9" w:rsidRPr="00420C9D">
        <w:rPr>
          <w:rFonts w:ascii="Arial" w:hAnsi="Arial" w:cs="Arial"/>
          <w:sz w:val="20"/>
          <w:szCs w:val="20"/>
        </w:rPr>
        <w:t xml:space="preserve">   </w:t>
      </w:r>
      <w:r w:rsidRPr="00420C9D">
        <w:rPr>
          <w:rFonts w:ascii="Arial" w:hAnsi="Arial" w:cs="Arial"/>
          <w:sz w:val="20"/>
          <w:szCs w:val="20"/>
        </w:rPr>
        <w:t>jeden</w:t>
      </w:r>
      <w:r w:rsidR="001437A9" w:rsidRPr="00420C9D">
        <w:rPr>
          <w:rFonts w:ascii="Arial" w:hAnsi="Arial" w:cs="Arial"/>
          <w:sz w:val="20"/>
          <w:szCs w:val="20"/>
        </w:rPr>
        <w:t xml:space="preserve"> z </w:t>
      </w:r>
      <w:r w:rsidRPr="00420C9D">
        <w:rPr>
          <w:rFonts w:ascii="Arial" w:hAnsi="Arial" w:cs="Arial"/>
          <w:sz w:val="20"/>
          <w:szCs w:val="20"/>
        </w:rPr>
        <w:t xml:space="preserve">podporovaných internetových prehliadačov: </w:t>
      </w:r>
    </w:p>
    <w:p w14:paraId="6477BA31" w14:textId="281565E2"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 xml:space="preserve">Microsoft </w:t>
      </w:r>
      <w:r w:rsidR="00D03FDC" w:rsidRPr="00420C9D">
        <w:rPr>
          <w:rFonts w:ascii="Arial" w:hAnsi="Arial" w:cs="Arial"/>
          <w:sz w:val="20"/>
          <w:szCs w:val="20"/>
        </w:rPr>
        <w:t>Edge</w:t>
      </w:r>
      <w:r w:rsidRPr="00420C9D">
        <w:rPr>
          <w:rFonts w:ascii="Arial" w:hAnsi="Arial" w:cs="Arial"/>
          <w:sz w:val="20"/>
          <w:szCs w:val="20"/>
        </w:rPr>
        <w:t>,</w:t>
      </w:r>
    </w:p>
    <w:p w14:paraId="602ED95E" w14:textId="05DF6333"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Mozilla Firefox verzia 13.0 a vyššia alebo</w:t>
      </w:r>
    </w:p>
    <w:p w14:paraId="0055D6C0" w14:textId="1DC055BC" w:rsidR="00794DE5" w:rsidRDefault="00794DE5" w:rsidP="0095273D">
      <w:pPr>
        <w:spacing w:after="0" w:line="240" w:lineRule="auto"/>
        <w:ind w:left="1134"/>
        <w:contextualSpacing/>
        <w:jc w:val="both"/>
        <w:rPr>
          <w:rFonts w:ascii="Arial" w:hAnsi="Arial" w:cs="Arial"/>
          <w:b/>
          <w:bCs/>
          <w:sz w:val="20"/>
          <w:szCs w:val="20"/>
        </w:rPr>
      </w:pPr>
      <w:r w:rsidRPr="00420C9D">
        <w:rPr>
          <w:rFonts w:ascii="Arial" w:hAnsi="Arial" w:cs="Arial"/>
          <w:sz w:val="20"/>
          <w:szCs w:val="20"/>
        </w:rPr>
        <w:t>-</w:t>
      </w:r>
      <w:r w:rsidR="004124A4" w:rsidRPr="00420C9D">
        <w:rPr>
          <w:rFonts w:ascii="Arial" w:hAnsi="Arial" w:cs="Arial"/>
          <w:sz w:val="20"/>
          <w:szCs w:val="20"/>
        </w:rPr>
        <w:tab/>
      </w:r>
      <w:r w:rsidRPr="00420C9D">
        <w:rPr>
          <w:rFonts w:ascii="Arial" w:hAnsi="Arial" w:cs="Arial"/>
          <w:sz w:val="20"/>
          <w:szCs w:val="20"/>
        </w:rPr>
        <w:t>Google Chrome.</w:t>
      </w:r>
      <w:r w:rsidRPr="00420C9D">
        <w:rPr>
          <w:rFonts w:ascii="Arial" w:hAnsi="Arial" w:cs="Arial"/>
          <w:b/>
          <w:bCs/>
          <w:sz w:val="20"/>
          <w:szCs w:val="20"/>
        </w:rPr>
        <w:t xml:space="preserve"> </w:t>
      </w:r>
    </w:p>
    <w:p w14:paraId="781C30EE" w14:textId="51B2E8A6" w:rsidR="00794DE5" w:rsidRDefault="00794DE5" w:rsidP="0095273D">
      <w:pPr>
        <w:tabs>
          <w:tab w:val="num" w:pos="284"/>
          <w:tab w:val="left" w:pos="567"/>
        </w:tabs>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6</w:t>
      </w:r>
      <w:r w:rsidRPr="00420C9D">
        <w:rPr>
          <w:rFonts w:ascii="Arial" w:hAnsi="Arial" w:cs="Arial"/>
          <w:sz w:val="20"/>
          <w:szCs w:val="20"/>
        </w:rPr>
        <w:t xml:space="preserve">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C8E089B" w14:textId="4C35EC84" w:rsidR="00794DE5" w:rsidRDefault="00794DE5" w:rsidP="0095273D">
      <w:pPr>
        <w:autoSpaceDE w:val="0"/>
        <w:autoSpaceDN w:val="0"/>
        <w:adjustRightInd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15.</w:t>
      </w:r>
      <w:r w:rsidR="00D03FDC" w:rsidRPr="00420C9D">
        <w:rPr>
          <w:rFonts w:ascii="Arial" w:hAnsi="Arial" w:cs="Arial"/>
          <w:sz w:val="20"/>
          <w:szCs w:val="20"/>
        </w:rPr>
        <w:t>7</w:t>
      </w:r>
      <w:r w:rsidRPr="00420C9D">
        <w:rPr>
          <w:rFonts w:ascii="Arial" w:hAnsi="Arial" w:cs="Arial"/>
          <w:sz w:val="20"/>
          <w:szCs w:val="20"/>
        </w:rPr>
        <w:t xml:space="preserve">  Obsahom komunikácie prostredníctvom komunikačného rozhrania systému JOSEPHINE bude predkladanie</w:t>
      </w:r>
      <w:r w:rsidR="007D32C3" w:rsidRPr="00420C9D">
        <w:rPr>
          <w:rFonts w:ascii="Arial" w:hAnsi="Arial" w:cs="Arial"/>
          <w:sz w:val="20"/>
          <w:szCs w:val="20"/>
        </w:rPr>
        <w:t xml:space="preserve"> žiadosti o účasť,</w:t>
      </w:r>
      <w:r w:rsidRPr="00420C9D">
        <w:rPr>
          <w:rFonts w:ascii="Arial" w:hAnsi="Arial" w:cs="Arial"/>
          <w:sz w:val="20"/>
          <w:szCs w:val="20"/>
        </w:rPr>
        <w:t xml:space="preserve"> ponúk, vysvetľovanie</w:t>
      </w:r>
      <w:r w:rsidR="00E421DD" w:rsidRPr="00420C9D">
        <w:rPr>
          <w:rFonts w:ascii="Arial" w:hAnsi="Arial" w:cs="Arial"/>
          <w:sz w:val="20"/>
          <w:szCs w:val="20"/>
        </w:rPr>
        <w:t xml:space="preserv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D03FDC" w:rsidRPr="00420C9D">
        <w:rPr>
          <w:rFonts w:ascii="Arial" w:hAnsi="Arial" w:cs="Arial"/>
          <w:sz w:val="20"/>
          <w:szCs w:val="20"/>
        </w:rPr>
        <w:t>SP</w:t>
      </w:r>
      <w:r w:rsidRPr="00420C9D">
        <w:rPr>
          <w:rFonts w:ascii="Arial" w:hAnsi="Arial" w:cs="Arial"/>
          <w:sz w:val="20"/>
          <w:szCs w:val="20"/>
        </w:rPr>
        <w:t>, vysvetľovanie predlože</w:t>
      </w:r>
      <w:r w:rsidRPr="00420C9D">
        <w:rPr>
          <w:rFonts w:ascii="Arial" w:hAnsi="Arial" w:cs="Arial"/>
          <w:sz w:val="20"/>
          <w:szCs w:val="20"/>
        </w:rPr>
        <w:lastRenderedPageBreak/>
        <w:t>ných</w:t>
      </w:r>
      <w:r w:rsidR="007D32C3" w:rsidRPr="00420C9D">
        <w:rPr>
          <w:rFonts w:ascii="Arial" w:hAnsi="Arial" w:cs="Arial"/>
          <w:sz w:val="20"/>
          <w:szCs w:val="20"/>
        </w:rPr>
        <w:t xml:space="preserve"> žiadostí o účasť,</w:t>
      </w:r>
      <w:r w:rsidRPr="00420C9D">
        <w:rPr>
          <w:rFonts w:ascii="Arial" w:hAnsi="Arial" w:cs="Arial"/>
          <w:sz w:val="20"/>
          <w:szCs w:val="20"/>
        </w:rPr>
        <w:t xml:space="preserve"> ponúk, vysvetľovanie predložených dokladov, námietky a akákoľvek ďalšia, výslovne neuvedená komunikácia v súvislosti s týmto verejným obstarávaním, s výnimkou prípadov, keď to výslovne vylučuje zákon.</w:t>
      </w:r>
      <w:r w:rsidRPr="00420C9D">
        <w:rPr>
          <w:rFonts w:ascii="Arial" w:hAnsi="Arial" w:cs="Arial"/>
          <w:smallCaps/>
          <w:sz w:val="20"/>
          <w:szCs w:val="20"/>
        </w:rPr>
        <w:t xml:space="preserve"> </w:t>
      </w:r>
      <w:r w:rsidRPr="00420C9D">
        <w:rPr>
          <w:rFonts w:ascii="Arial" w:hAnsi="Arial" w:cs="Arial"/>
          <w:sz w:val="20"/>
          <w:szCs w:val="20"/>
        </w:rPr>
        <w:t>Pokiaľ sa</w:t>
      </w:r>
      <w:r w:rsidR="00E421DD" w:rsidRPr="00420C9D">
        <w:rPr>
          <w:rFonts w:ascii="Arial" w:hAnsi="Arial" w:cs="Arial"/>
          <w:sz w:val="20"/>
          <w:szCs w:val="20"/>
        </w:rPr>
        <w:t xml:space="preserve"> </w:t>
      </w:r>
      <w:r w:rsidR="00353176" w:rsidRPr="00420C9D">
        <w:rPr>
          <w:rFonts w:ascii="Arial" w:hAnsi="Arial" w:cs="Arial"/>
          <w:sz w:val="20"/>
          <w:szCs w:val="20"/>
        </w:rPr>
        <w:t xml:space="preserve">v </w:t>
      </w:r>
      <w:r w:rsidR="00D03FDC" w:rsidRPr="00420C9D">
        <w:rPr>
          <w:rFonts w:ascii="Arial" w:hAnsi="Arial" w:cs="Arial"/>
          <w:sz w:val="20"/>
          <w:szCs w:val="20"/>
        </w:rPr>
        <w:t>SP</w:t>
      </w:r>
      <w:r w:rsidRPr="00420C9D">
        <w:rPr>
          <w:rFonts w:ascii="Arial" w:hAnsi="Arial" w:cs="Arial"/>
          <w:sz w:val="20"/>
          <w:szCs w:val="20"/>
        </w:rPr>
        <w:t xml:space="preserve"> vyskytujú požiadavky na predkladanie </w:t>
      </w:r>
      <w:r w:rsidR="007D32C3" w:rsidRPr="00420C9D">
        <w:rPr>
          <w:rFonts w:ascii="Arial" w:hAnsi="Arial" w:cs="Arial"/>
          <w:sz w:val="20"/>
          <w:szCs w:val="20"/>
        </w:rPr>
        <w:t xml:space="preserve">žiadostí o účasť, </w:t>
      </w:r>
      <w:r w:rsidRPr="00420C9D">
        <w:rPr>
          <w:rFonts w:ascii="Arial" w:hAnsi="Arial" w:cs="Arial"/>
          <w:sz w:val="20"/>
          <w:szCs w:val="20"/>
        </w:rPr>
        <w:t xml:space="preserve">ponúk, vysvetľovanie </w:t>
      </w:r>
      <w:r w:rsidR="00D03FDC" w:rsidRPr="00420C9D">
        <w:rPr>
          <w:rFonts w:ascii="Arial" w:hAnsi="Arial" w:cs="Arial"/>
          <w:sz w:val="20"/>
          <w:szCs w:val="20"/>
        </w:rPr>
        <w:t>SP</w:t>
      </w:r>
      <w:r w:rsidRPr="00420C9D">
        <w:rPr>
          <w:rFonts w:ascii="Arial" w:hAnsi="Arial" w:cs="Arial"/>
          <w:sz w:val="20"/>
          <w:szCs w:val="20"/>
        </w:rPr>
        <w:t xml:space="preserve"> a</w:t>
      </w:r>
      <w:r w:rsidR="00D03FDC" w:rsidRPr="00420C9D">
        <w:rPr>
          <w:rFonts w:ascii="Arial" w:hAnsi="Arial" w:cs="Arial"/>
          <w:sz w:val="20"/>
          <w:szCs w:val="20"/>
        </w:rPr>
        <w:t xml:space="preserve"> požiadaviek uvedených v </w:t>
      </w:r>
      <w:r w:rsidRPr="00420C9D">
        <w:rPr>
          <w:rFonts w:ascii="Arial" w:hAnsi="Arial" w:cs="Arial"/>
          <w:sz w:val="20"/>
          <w:szCs w:val="20"/>
        </w:rPr>
        <w:t>Oznámen</w:t>
      </w:r>
      <w:r w:rsidR="00D03FDC" w:rsidRPr="00420C9D">
        <w:rPr>
          <w:rFonts w:ascii="Arial" w:hAnsi="Arial" w:cs="Arial"/>
          <w:sz w:val="20"/>
          <w:szCs w:val="20"/>
        </w:rPr>
        <w:t>í</w:t>
      </w:r>
      <w:r w:rsidRPr="00420C9D">
        <w:rPr>
          <w:rFonts w:ascii="Arial" w:hAnsi="Arial" w:cs="Arial"/>
          <w:sz w:val="20"/>
          <w:szCs w:val="20"/>
        </w:rPr>
        <w:t xml:space="preserve">, prípadné doplnenie </w:t>
      </w:r>
      <w:r w:rsidR="008F53A1" w:rsidRPr="00420C9D">
        <w:rPr>
          <w:rFonts w:ascii="Arial" w:hAnsi="Arial" w:cs="Arial"/>
          <w:sz w:val="20"/>
          <w:szCs w:val="20"/>
        </w:rPr>
        <w:t>SP</w:t>
      </w:r>
      <w:r w:rsidRPr="00420C9D">
        <w:rPr>
          <w:rFonts w:ascii="Arial" w:hAnsi="Arial" w:cs="Arial"/>
          <w:sz w:val="20"/>
          <w:szCs w:val="20"/>
        </w:rPr>
        <w:t xml:space="preserve">, vysvetľovanie predložených ponúk, </w:t>
      </w:r>
      <w:r w:rsidR="008F53A1" w:rsidRPr="00420C9D">
        <w:rPr>
          <w:rFonts w:ascii="Arial" w:hAnsi="Arial" w:cs="Arial"/>
          <w:sz w:val="20"/>
          <w:szCs w:val="20"/>
        </w:rPr>
        <w:t xml:space="preserve">vysvetľovanie predložených dokladov, </w:t>
      </w:r>
      <w:r w:rsidRPr="00420C9D">
        <w:rPr>
          <w:rFonts w:ascii="Arial" w:hAnsi="Arial" w:cs="Arial"/>
          <w:sz w:val="20"/>
          <w:szCs w:val="20"/>
        </w:rPr>
        <w:t>námietky alebo ak</w:t>
      </w:r>
      <w:r w:rsidR="008F53A1" w:rsidRPr="00420C9D">
        <w:rPr>
          <w:rFonts w:ascii="Arial" w:hAnsi="Arial" w:cs="Arial"/>
          <w:sz w:val="20"/>
          <w:szCs w:val="20"/>
        </w:rPr>
        <w:t>á</w:t>
      </w:r>
      <w:r w:rsidRPr="00420C9D">
        <w:rPr>
          <w:rFonts w:ascii="Arial" w:hAnsi="Arial" w:cs="Arial"/>
          <w:sz w:val="20"/>
          <w:szCs w:val="20"/>
        </w:rPr>
        <w:t>koľvek in</w:t>
      </w:r>
      <w:r w:rsidR="008F53A1" w:rsidRPr="00420C9D">
        <w:rPr>
          <w:rFonts w:ascii="Arial" w:hAnsi="Arial" w:cs="Arial"/>
          <w:sz w:val="20"/>
          <w:szCs w:val="20"/>
        </w:rPr>
        <w:t>á</w:t>
      </w:r>
      <w:r w:rsidRPr="00420C9D">
        <w:rPr>
          <w:rFonts w:ascii="Arial" w:hAnsi="Arial" w:cs="Arial"/>
          <w:sz w:val="20"/>
          <w:szCs w:val="20"/>
        </w:rPr>
        <w:t xml:space="preserve"> komunikáci</w:t>
      </w:r>
      <w:r w:rsidR="008F53A1" w:rsidRPr="00420C9D">
        <w:rPr>
          <w:rFonts w:ascii="Arial" w:hAnsi="Arial" w:cs="Arial"/>
          <w:sz w:val="20"/>
          <w:szCs w:val="20"/>
        </w:rPr>
        <w:t>a</w:t>
      </w:r>
      <w:r w:rsidRPr="00420C9D">
        <w:rPr>
          <w:rFonts w:ascii="Arial" w:hAnsi="Arial" w:cs="Arial"/>
          <w:sz w:val="20"/>
          <w:szCs w:val="20"/>
        </w:rPr>
        <w:t xml:space="preserve"> medzi verejným obstarávateľom a</w:t>
      </w:r>
      <w:r w:rsidR="008F53A1" w:rsidRPr="00420C9D">
        <w:rPr>
          <w:rFonts w:ascii="Arial" w:hAnsi="Arial" w:cs="Arial"/>
          <w:sz w:val="20"/>
          <w:szCs w:val="20"/>
        </w:rPr>
        <w:t> </w:t>
      </w:r>
      <w:r w:rsidRPr="00420C9D">
        <w:rPr>
          <w:rFonts w:ascii="Arial" w:hAnsi="Arial" w:cs="Arial"/>
          <w:sz w:val="20"/>
          <w:szCs w:val="20"/>
        </w:rPr>
        <w:t>záujemcami/uchádzačmi, má sa na mysli vždy použitie komunikácie prostredníctvom komunikačného rozhrania systému JOS</w:t>
      </w:r>
      <w:r w:rsidR="00E421DD" w:rsidRPr="00420C9D">
        <w:rPr>
          <w:rFonts w:ascii="Arial" w:hAnsi="Arial" w:cs="Arial"/>
          <w:sz w:val="20"/>
          <w:szCs w:val="20"/>
        </w:rPr>
        <w:t>E</w:t>
      </w:r>
      <w:r w:rsidRPr="00420C9D">
        <w:rPr>
          <w:rFonts w:ascii="Arial" w:hAnsi="Arial" w:cs="Arial"/>
          <w:sz w:val="20"/>
          <w:szCs w:val="20"/>
        </w:rPr>
        <w:t>PHINE. V prípade, že verejný obstarávateľ rozhodne aj o možnosti iného spôsobu komunikácie než prostredníctvom komunikačného rozhrania JOSEPHINE, tak v</w:t>
      </w:r>
      <w:r w:rsidR="008F53A1" w:rsidRPr="00420C9D">
        <w:rPr>
          <w:rFonts w:ascii="Arial" w:hAnsi="Arial" w:cs="Arial"/>
          <w:sz w:val="20"/>
          <w:szCs w:val="20"/>
        </w:rPr>
        <w:t xml:space="preserve"> SP</w:t>
      </w:r>
      <w:r w:rsidRPr="00420C9D">
        <w:rPr>
          <w:rFonts w:ascii="Arial" w:hAnsi="Arial" w:cs="Arial"/>
          <w:sz w:val="20"/>
          <w:szCs w:val="20"/>
        </w:rPr>
        <w:t xml:space="preserve"> </w:t>
      </w:r>
      <w:r w:rsidR="008F53A1" w:rsidRPr="00420C9D">
        <w:rPr>
          <w:rFonts w:ascii="Arial" w:hAnsi="Arial" w:cs="Arial"/>
          <w:sz w:val="20"/>
          <w:szCs w:val="20"/>
        </w:rPr>
        <w:t>tak</w:t>
      </w:r>
      <w:r w:rsidRPr="00420C9D">
        <w:rPr>
          <w:rFonts w:ascii="Arial" w:hAnsi="Arial" w:cs="Arial"/>
          <w:sz w:val="20"/>
          <w:szCs w:val="20"/>
        </w:rPr>
        <w:t>úto skutočnosť zreteľne uvedie. Táto komunikácia sa týka i</w:t>
      </w:r>
      <w:r w:rsidR="00353176" w:rsidRPr="00420C9D">
        <w:rPr>
          <w:rFonts w:ascii="Arial" w:hAnsi="Arial" w:cs="Arial"/>
          <w:sz w:val="20"/>
          <w:szCs w:val="20"/>
        </w:rPr>
        <w:t> </w:t>
      </w:r>
      <w:r w:rsidRPr="00420C9D">
        <w:rPr>
          <w:rFonts w:ascii="Arial" w:hAnsi="Arial" w:cs="Arial"/>
          <w:sz w:val="20"/>
          <w:szCs w:val="20"/>
        </w:rPr>
        <w:t>prípadov</w:t>
      </w:r>
      <w:r w:rsidR="00353176" w:rsidRPr="00420C9D">
        <w:rPr>
          <w:rFonts w:ascii="Arial" w:hAnsi="Arial" w:cs="Arial"/>
          <w:sz w:val="20"/>
          <w:szCs w:val="20"/>
        </w:rPr>
        <w:t xml:space="preserve">, </w:t>
      </w:r>
      <w:r w:rsidRPr="00420C9D">
        <w:rPr>
          <w:rFonts w:ascii="Arial" w:hAnsi="Arial" w:cs="Arial"/>
          <w:sz w:val="20"/>
          <w:szCs w:val="20"/>
        </w:rPr>
        <w:t xml:space="preserve">kedy sa ponuka javí ako mimoriadne nízka ponuka. V takomto prípade komisia prostredníctvom komunikačného rozhrania systému JOSEPHINE požiada uchádzača o vysvetlenie, týkajúce sa predloženej  ponuky a uchádzač musí doručiť </w:t>
      </w:r>
      <w:r w:rsidR="0014322E" w:rsidRPr="00420C9D">
        <w:rPr>
          <w:rFonts w:ascii="Arial" w:hAnsi="Arial" w:cs="Arial"/>
          <w:sz w:val="20"/>
          <w:szCs w:val="20"/>
        </w:rPr>
        <w:tab/>
      </w:r>
      <w:r w:rsidRPr="00420C9D">
        <w:rPr>
          <w:rFonts w:ascii="Arial" w:hAnsi="Arial" w:cs="Arial"/>
          <w:sz w:val="20"/>
          <w:szCs w:val="20"/>
        </w:rPr>
        <w:t xml:space="preserve">prostredníctvom komunikačného rozhrania systému JOSEPHINE písomné odôvodnenie mimoriadne nízkej ponuky. Ak bude </w:t>
      </w:r>
      <w:r w:rsidR="002C75BE">
        <w:rPr>
          <w:rFonts w:ascii="Arial" w:hAnsi="Arial" w:cs="Arial"/>
          <w:sz w:val="20"/>
          <w:szCs w:val="20"/>
        </w:rPr>
        <w:t>záujemca/</w:t>
      </w:r>
      <w:r w:rsidRPr="00420C9D">
        <w:rPr>
          <w:rFonts w:ascii="Arial" w:hAnsi="Arial" w:cs="Arial"/>
          <w:sz w:val="20"/>
          <w:szCs w:val="20"/>
        </w:rPr>
        <w:t xml:space="preserve">uchádzač alebo ponuka uchádzača z verejného obstarávania vylúčená, </w:t>
      </w:r>
      <w:r w:rsidR="002C75BE">
        <w:rPr>
          <w:rFonts w:ascii="Arial" w:hAnsi="Arial" w:cs="Arial"/>
          <w:sz w:val="20"/>
          <w:szCs w:val="20"/>
        </w:rPr>
        <w:t>záujemcovi/</w:t>
      </w:r>
      <w:r w:rsidRPr="00420C9D">
        <w:rPr>
          <w:rFonts w:ascii="Arial" w:hAnsi="Arial" w:cs="Arial"/>
          <w:sz w:val="20"/>
          <w:szCs w:val="20"/>
        </w:rPr>
        <w:t>uchádzačovi bude prostredníctvom komunikačného rozhrania systému JOSEPHINE oznámené vylúčenie s uvedením dôvodu a lehoty, v ktorej môže byť doručená námietka. Úspešnému uchádzačovi bude prostred</w:t>
      </w:r>
      <w:r w:rsidRPr="00420C9D">
        <w:rPr>
          <w:rFonts w:ascii="Arial" w:hAnsi="Arial" w:cs="Arial"/>
          <w:sz w:val="20"/>
          <w:szCs w:val="20"/>
        </w:rPr>
        <w:lastRenderedPageBreak/>
        <w:t>níctvom komunikačného rozhrania systému JOSEPHINE zaslané oznámenie, že sa jeho ponuk</w:t>
      </w:r>
      <w:r w:rsidR="008F53A1" w:rsidRPr="00420C9D">
        <w:rPr>
          <w:rFonts w:ascii="Arial" w:hAnsi="Arial" w:cs="Arial"/>
          <w:sz w:val="20"/>
          <w:szCs w:val="20"/>
        </w:rPr>
        <w:t>a</w:t>
      </w:r>
      <w:r w:rsidRPr="00420C9D">
        <w:rPr>
          <w:rFonts w:ascii="Arial" w:hAnsi="Arial" w:cs="Arial"/>
          <w:sz w:val="20"/>
          <w:szCs w:val="20"/>
        </w:rPr>
        <w:t xml:space="preserve"> prijíma. Akákoľvek komunikácia verejného obstarávateľa či záujemcu/uchádzača s treťou osobo</w:t>
      </w:r>
      <w:r w:rsidR="008F53A1" w:rsidRPr="00420C9D">
        <w:rPr>
          <w:rFonts w:ascii="Arial" w:hAnsi="Arial" w:cs="Arial"/>
          <w:sz w:val="20"/>
          <w:szCs w:val="20"/>
        </w:rPr>
        <w:t>u (treťou osobou sa rozumie subjekt odlišný od záujemcu</w:t>
      </w:r>
      <w:r w:rsidR="00E421DD" w:rsidRPr="00420C9D">
        <w:rPr>
          <w:rFonts w:ascii="Arial" w:hAnsi="Arial" w:cs="Arial"/>
          <w:sz w:val="20"/>
          <w:szCs w:val="20"/>
        </w:rPr>
        <w:t xml:space="preserve"> </w:t>
      </w:r>
      <w:r w:rsidR="008F53A1" w:rsidRPr="00420C9D">
        <w:rPr>
          <w:rFonts w:ascii="Arial" w:hAnsi="Arial" w:cs="Arial"/>
          <w:sz w:val="20"/>
          <w:szCs w:val="20"/>
        </w:rPr>
        <w:t xml:space="preserve">/uchádzača) </w:t>
      </w:r>
      <w:r w:rsidRPr="00420C9D">
        <w:rPr>
          <w:rFonts w:ascii="Arial" w:hAnsi="Arial" w:cs="Arial"/>
          <w:sz w:val="20"/>
          <w:szCs w:val="20"/>
        </w:rPr>
        <w:t>v súvislosti s týmto verejným obstarávaním bude prebiehať spôsobom, ktorý stanoví zákon a bude realizovaná mimo komunikačné rozhranie systému JOSEPHINE.</w:t>
      </w:r>
    </w:p>
    <w:p w14:paraId="1FED0AFC" w14:textId="06238E13"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Ak je odosielateľom zásielky verejný obstarávateľ, tak záujemcovi</w:t>
      </w:r>
      <w:r w:rsidR="008F53A1" w:rsidRPr="00420C9D">
        <w:rPr>
          <w:rFonts w:ascii="Arial" w:hAnsi="Arial" w:cs="Arial"/>
          <w:sz w:val="20"/>
          <w:szCs w:val="20"/>
        </w:rPr>
        <w:t>/</w:t>
      </w:r>
      <w:r w:rsidRPr="00420C9D">
        <w:rPr>
          <w:rFonts w:ascii="Arial" w:hAnsi="Arial" w:cs="Arial"/>
          <w:sz w:val="20"/>
          <w:szCs w:val="20"/>
        </w:rPr>
        <w:t>uchádzačovi bude na ním určený kontaktný e-mail/e-maily bezodkladne odoslaná informácia o tom, že k predmetnej zákazke existuje nová zásielka/správa. Záujemca</w:t>
      </w:r>
      <w:r w:rsidR="008F53A1" w:rsidRPr="00420C9D">
        <w:rPr>
          <w:rFonts w:ascii="Arial" w:hAnsi="Arial" w:cs="Arial"/>
          <w:sz w:val="20"/>
          <w:szCs w:val="20"/>
        </w:rPr>
        <w:t>/</w:t>
      </w:r>
      <w:r w:rsidRPr="00420C9D">
        <w:rPr>
          <w:rFonts w:ascii="Arial" w:hAnsi="Arial" w:cs="Arial"/>
          <w:sz w:val="20"/>
          <w:szCs w:val="20"/>
        </w:rPr>
        <w:t>uchádzač sa prihlási do systému a v komunikačnom rozhraní zákazky bude mať zobrazený obsah komunikácie – zásielky, správy. Záujemca</w:t>
      </w:r>
      <w:r w:rsidR="00E421DD" w:rsidRPr="00420C9D">
        <w:rPr>
          <w:rFonts w:ascii="Arial" w:hAnsi="Arial" w:cs="Arial"/>
          <w:sz w:val="20"/>
          <w:szCs w:val="20"/>
        </w:rPr>
        <w:t>/</w:t>
      </w:r>
      <w:r w:rsidRPr="00420C9D">
        <w:rPr>
          <w:rFonts w:ascii="Arial" w:hAnsi="Arial" w:cs="Arial"/>
          <w:sz w:val="20"/>
          <w:szCs w:val="20"/>
        </w:rPr>
        <w:t xml:space="preserve">uchádzač si môže v komunikačnom rozhraní zobraziť celú históriu o svojej komunikácii s verejným obstarávateľom. </w:t>
      </w:r>
    </w:p>
    <w:p w14:paraId="0279E308" w14:textId="3209FE5E" w:rsidR="00794DE5" w:rsidRDefault="00794DE5"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15.</w:t>
      </w:r>
      <w:r w:rsidR="00D03FDC" w:rsidRPr="00420C9D">
        <w:rPr>
          <w:rFonts w:ascii="Arial" w:hAnsi="Arial" w:cs="Arial"/>
          <w:sz w:val="20"/>
          <w:szCs w:val="20"/>
        </w:rPr>
        <w:t>9</w:t>
      </w:r>
      <w:r w:rsidRPr="00420C9D">
        <w:rPr>
          <w:rFonts w:ascii="Arial" w:hAnsi="Arial" w:cs="Arial"/>
          <w:sz w:val="20"/>
          <w:szCs w:val="20"/>
        </w:rPr>
        <w:t xml:space="preserve">  </w:t>
      </w:r>
      <w:r w:rsidRPr="00420C9D">
        <w:rPr>
          <w:rFonts w:ascii="Arial" w:hAnsi="Arial" w:cs="Arial"/>
          <w:sz w:val="20"/>
          <w:szCs w:val="20"/>
        </w:rPr>
        <w:tab/>
        <w:t>Ak je odosielateľom zásielky záujemca</w:t>
      </w:r>
      <w:r w:rsidR="008F53A1" w:rsidRPr="00420C9D">
        <w:rPr>
          <w:rFonts w:ascii="Arial" w:hAnsi="Arial" w:cs="Arial"/>
          <w:sz w:val="20"/>
          <w:szCs w:val="20"/>
        </w:rPr>
        <w:t>/</w:t>
      </w:r>
      <w:r w:rsidRPr="00420C9D">
        <w:rPr>
          <w:rFonts w:ascii="Arial" w:hAnsi="Arial" w:cs="Arial"/>
          <w:sz w:val="20"/>
          <w:szCs w:val="20"/>
        </w:rPr>
        <w:t xml:space="preserve">uchádzač, tak po prihlásení do systému JOSEPHINE  môže </w:t>
      </w:r>
      <w:r w:rsidR="008F53A1" w:rsidRPr="00420C9D">
        <w:rPr>
          <w:rFonts w:ascii="Arial" w:hAnsi="Arial" w:cs="Arial"/>
          <w:sz w:val="20"/>
          <w:szCs w:val="20"/>
        </w:rPr>
        <w:t>k</w:t>
      </w:r>
      <w:r w:rsidR="00E421DD" w:rsidRPr="00420C9D">
        <w:rPr>
          <w:rFonts w:ascii="Arial" w:hAnsi="Arial" w:cs="Arial"/>
          <w:sz w:val="20"/>
          <w:szCs w:val="20"/>
        </w:rPr>
        <w:t> </w:t>
      </w:r>
      <w:r w:rsidRPr="00420C9D">
        <w:rPr>
          <w:rFonts w:ascii="Arial" w:hAnsi="Arial" w:cs="Arial"/>
          <w:sz w:val="20"/>
          <w:szCs w:val="20"/>
        </w:rPr>
        <w:t>predmetnému</w:t>
      </w:r>
      <w:r w:rsidR="00E421DD" w:rsidRPr="00420C9D">
        <w:rPr>
          <w:rFonts w:ascii="Arial" w:hAnsi="Arial" w:cs="Arial"/>
          <w:sz w:val="20"/>
          <w:szCs w:val="20"/>
        </w:rPr>
        <w:t xml:space="preserve"> </w:t>
      </w:r>
      <w:r w:rsidRPr="00420C9D">
        <w:rPr>
          <w:rFonts w:ascii="Arial" w:hAnsi="Arial" w:cs="Arial"/>
          <w:sz w:val="20"/>
          <w:szCs w:val="20"/>
        </w:rPr>
        <w:t xml:space="preserve">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44703251" w14:textId="1077979C"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56FFF42B" w14:textId="3D4D94EE"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573471" w14:textId="45D5C75F"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54E6B3E" w14:textId="454ACD20"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1AC0BE1" w14:textId="347E19A4"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64AA6B56" w14:textId="77777777" w:rsidR="001A062C" w:rsidRDefault="001A062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19076973" w14:textId="4AE7A12F" w:rsidR="007E6C54" w:rsidRDefault="00794DE5" w:rsidP="0095273D">
      <w:pPr>
        <w:pStyle w:val="Default"/>
        <w:tabs>
          <w:tab w:val="num" w:pos="284"/>
        </w:tabs>
        <w:spacing w:after="0" w:line="240" w:lineRule="auto"/>
        <w:ind w:left="1134" w:hanging="1134"/>
        <w:contextualSpacing/>
        <w:jc w:val="both"/>
        <w:rPr>
          <w:rFonts w:ascii="Arial" w:hAnsi="Arial" w:cs="Arial"/>
          <w:color w:val="auto"/>
          <w:sz w:val="20"/>
          <w:szCs w:val="20"/>
        </w:rPr>
      </w:pPr>
      <w:r w:rsidRPr="00420C9D">
        <w:rPr>
          <w:rFonts w:ascii="Arial" w:hAnsi="Arial" w:cs="Arial"/>
          <w:color w:val="auto"/>
          <w:sz w:val="20"/>
          <w:szCs w:val="20"/>
        </w:rPr>
        <w:tab/>
        <w:t xml:space="preserve">     15.</w:t>
      </w:r>
      <w:r w:rsidR="00D03FDC" w:rsidRPr="00420C9D">
        <w:rPr>
          <w:rFonts w:ascii="Arial" w:hAnsi="Arial" w:cs="Arial"/>
          <w:color w:val="auto"/>
          <w:sz w:val="20"/>
          <w:szCs w:val="20"/>
        </w:rPr>
        <w:t>10</w:t>
      </w:r>
      <w:r w:rsidRPr="00420C9D">
        <w:rPr>
          <w:rFonts w:ascii="Arial" w:hAnsi="Arial" w:cs="Arial"/>
          <w:color w:val="auto"/>
          <w:sz w:val="20"/>
          <w:szCs w:val="20"/>
        </w:rPr>
        <w:t xml:space="preserve"> Verejný obstarávateľ odporúča záujemcom</w:t>
      </w:r>
      <w:r w:rsidR="008F53A1" w:rsidRPr="00420C9D">
        <w:rPr>
          <w:rFonts w:ascii="Arial" w:hAnsi="Arial" w:cs="Arial"/>
          <w:color w:val="auto"/>
          <w:sz w:val="20"/>
          <w:szCs w:val="20"/>
        </w:rPr>
        <w:t>/uchádzačom</w:t>
      </w:r>
      <w:r w:rsidRPr="00420C9D">
        <w:rPr>
          <w:rFonts w:ascii="Arial" w:hAnsi="Arial" w:cs="Arial"/>
          <w:color w:val="auto"/>
          <w:sz w:val="20"/>
          <w:szCs w:val="20"/>
        </w:rPr>
        <w:t>, ktorí si vyhľadali obstarávani</w:t>
      </w:r>
      <w:r w:rsidR="008F53A1" w:rsidRPr="00420C9D">
        <w:rPr>
          <w:rFonts w:ascii="Arial" w:hAnsi="Arial" w:cs="Arial"/>
          <w:color w:val="auto"/>
          <w:sz w:val="20"/>
          <w:szCs w:val="20"/>
        </w:rPr>
        <w:t>e</w:t>
      </w:r>
      <w:r w:rsidRPr="00420C9D">
        <w:rPr>
          <w:rFonts w:ascii="Arial" w:hAnsi="Arial" w:cs="Arial"/>
          <w:color w:val="auto"/>
          <w:sz w:val="20"/>
          <w:szCs w:val="20"/>
        </w:rPr>
        <w:t xml:space="preserve"> prostredníctvom </w:t>
      </w:r>
      <w:r w:rsidR="007E6C54" w:rsidRPr="00420C9D">
        <w:rPr>
          <w:rFonts w:ascii="Arial" w:hAnsi="Arial" w:cs="Arial"/>
          <w:color w:val="auto"/>
          <w:sz w:val="20"/>
          <w:szCs w:val="20"/>
        </w:rPr>
        <w:t>profilu</w:t>
      </w:r>
      <w:r w:rsidRPr="00420C9D">
        <w:rPr>
          <w:rFonts w:ascii="Arial" w:hAnsi="Arial" w:cs="Arial"/>
          <w:color w:val="auto"/>
          <w:sz w:val="20"/>
          <w:szCs w:val="20"/>
        </w:rPr>
        <w:t xml:space="preserve"> verejného obstarávateľa, resp. v systéme JOSEPHINE (</w:t>
      </w:r>
      <w:hyperlink r:id="rId14" w:history="1">
        <w:r w:rsidRPr="00420C9D">
          <w:rPr>
            <w:rStyle w:val="Hypertextovprepojenie"/>
            <w:rFonts w:ascii="Arial" w:hAnsi="Arial" w:cs="Arial"/>
            <w:sz w:val="20"/>
            <w:szCs w:val="20"/>
          </w:rPr>
          <w:t>https://josephine.proebiz.com</w:t>
        </w:r>
      </w:hyperlink>
      <w:r w:rsidRPr="00420C9D">
        <w:rPr>
          <w:rFonts w:ascii="Arial" w:hAnsi="Arial" w:cs="Arial"/>
          <w:color w:val="auto"/>
          <w:sz w:val="20"/>
          <w:szCs w:val="20"/>
        </w:rPr>
        <w:t xml:space="preserve">), a zároveň ktorí chcú byť informovaní o prípadných aktualizáciách týkajúcich sa konkrétneho obstarávania prostredníctvom notifikačných e-mailov, aby v danom obstarávaní zaklikli tlačidlo </w:t>
      </w:r>
      <w:r w:rsidRPr="00420C9D">
        <w:rPr>
          <w:rFonts w:ascii="Arial" w:hAnsi="Arial" w:cs="Arial"/>
          <w:b/>
          <w:bCs/>
          <w:color w:val="auto"/>
          <w:sz w:val="20"/>
          <w:szCs w:val="20"/>
        </w:rPr>
        <w:t xml:space="preserve">„ZAUJÍMA MA TO“ </w:t>
      </w:r>
      <w:r w:rsidRPr="00420C9D">
        <w:rPr>
          <w:rFonts w:ascii="Arial" w:hAnsi="Arial" w:cs="Arial"/>
          <w:color w:val="auto"/>
          <w:sz w:val="20"/>
          <w:szCs w:val="20"/>
        </w:rPr>
        <w:t>(v pravej hornej časti obrazovky). Záujemci/uchádzači, ktorí odporúčanie nebudú akceptovať, sa vystavujú riziku, že im obsah informácií k predmetnej zákazke nebude doručený.</w:t>
      </w:r>
    </w:p>
    <w:p w14:paraId="4C651574" w14:textId="24110DD4" w:rsidR="007E6C54" w:rsidRPr="00420C9D" w:rsidRDefault="00794DE5" w:rsidP="0095273D">
      <w:pPr>
        <w:pStyle w:val="Default"/>
        <w:tabs>
          <w:tab w:val="num" w:pos="284"/>
        </w:tabs>
        <w:spacing w:after="0" w:line="240" w:lineRule="auto"/>
        <w:ind w:left="1134" w:hanging="567"/>
        <w:contextualSpacing/>
        <w:jc w:val="both"/>
        <w:rPr>
          <w:rFonts w:ascii="Arial" w:hAnsi="Arial" w:cs="Arial"/>
          <w:color w:val="auto"/>
          <w:sz w:val="20"/>
          <w:szCs w:val="20"/>
        </w:rPr>
      </w:pPr>
      <w:r w:rsidRPr="00420C9D">
        <w:rPr>
          <w:rFonts w:ascii="Arial" w:hAnsi="Arial" w:cs="Arial"/>
          <w:sz w:val="20"/>
          <w:szCs w:val="20"/>
        </w:rPr>
        <w:t>15.1</w:t>
      </w:r>
      <w:r w:rsidR="00D03FDC" w:rsidRPr="00420C9D">
        <w:rPr>
          <w:rFonts w:ascii="Arial" w:hAnsi="Arial" w:cs="Arial"/>
          <w:sz w:val="20"/>
          <w:szCs w:val="20"/>
        </w:rPr>
        <w:t>1</w:t>
      </w:r>
      <w:r w:rsidRPr="00420C9D">
        <w:rPr>
          <w:rFonts w:ascii="Arial" w:hAnsi="Arial" w:cs="Arial"/>
          <w:sz w:val="20"/>
          <w:szCs w:val="20"/>
        </w:rPr>
        <w:t xml:space="preserve">  </w:t>
      </w:r>
      <w:r w:rsidR="007E6C54" w:rsidRPr="00420C9D">
        <w:rPr>
          <w:rFonts w:ascii="Arial" w:eastAsia="Calibri" w:hAnsi="Arial" w:cs="Arial"/>
          <w:noProof/>
          <w:color w:val="000000" w:themeColor="text1"/>
          <w:sz w:val="20"/>
          <w:szCs w:val="20"/>
        </w:rPr>
        <w:t>Verejný obstarávateľ umožňuje neobmedzený a priamy prístup elektronickými prostriedkami k</w:t>
      </w:r>
      <w:r w:rsidR="007E6C54" w:rsidRPr="00420C9D">
        <w:rPr>
          <w:rFonts w:ascii="Arial" w:eastAsia="Calibri" w:hAnsi="Arial" w:cs="Arial"/>
          <w:sz w:val="20"/>
          <w:szCs w:val="20"/>
        </w:rPr>
        <w:t xml:space="preserve"> SP </w:t>
      </w:r>
      <w:r w:rsidR="007E6C54" w:rsidRPr="00420C9D">
        <w:rPr>
          <w:rFonts w:ascii="Arial" w:eastAsia="Calibri" w:hAnsi="Arial" w:cs="Arial"/>
          <w:noProof/>
          <w:color w:val="000000" w:themeColor="text1"/>
          <w:sz w:val="20"/>
          <w:szCs w:val="20"/>
        </w:rPr>
        <w:t xml:space="preserve">a k prípadným všetkým doplňujúcim podkladom.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 prípadné vysvetlenie alebo doplnenie </w:t>
      </w:r>
      <w:r w:rsidR="007E6C54" w:rsidRPr="00420C9D">
        <w:rPr>
          <w:rFonts w:ascii="Arial" w:eastAsia="Calibri" w:hAnsi="Arial" w:cs="Arial"/>
          <w:sz w:val="20"/>
          <w:szCs w:val="20"/>
        </w:rPr>
        <w:t xml:space="preserve">SP </w:t>
      </w:r>
      <w:r w:rsidR="007E6C54" w:rsidRPr="00420C9D">
        <w:rPr>
          <w:rFonts w:ascii="Arial" w:eastAsia="Calibri" w:hAnsi="Arial" w:cs="Arial"/>
          <w:noProof/>
          <w:color w:val="000000" w:themeColor="text1"/>
          <w:sz w:val="20"/>
          <w:szCs w:val="20"/>
        </w:rPr>
        <w:t xml:space="preserve">alebo vysvetlenie požiadaviek </w:t>
      </w:r>
      <w:r w:rsidR="007E6C54" w:rsidRPr="00420C9D">
        <w:rPr>
          <w:rFonts w:ascii="Arial" w:eastAsia="Calibri" w:hAnsi="Arial" w:cs="Arial"/>
          <w:noProof/>
          <w:sz w:val="20"/>
          <w:szCs w:val="20"/>
        </w:rPr>
        <w:t xml:space="preserve">uvedených v Oznámení, podmienok účasti </w:t>
      </w:r>
      <w:r w:rsidR="007E6C54" w:rsidRPr="00420C9D">
        <w:rPr>
          <w:rFonts w:ascii="Arial" w:eastAsia="Calibri" w:hAnsi="Arial" w:cs="Arial"/>
          <w:noProof/>
          <w:color w:val="000000" w:themeColor="text1"/>
          <w:sz w:val="20"/>
          <w:szCs w:val="20"/>
        </w:rPr>
        <w:t>vo verejnom obstarávaní, informatívneho dokumentu alebo inej sprievodnej dokumentácie budú verejným obstarávateľom  zverejnené ako elektronické dokumenty v systéme JOSEPHINE, pričom priamy odkaz na dokumenty alebo informácie podľa prvej časti tejto vety verejný obstarávateľ sprístupní na profile verejného obstarávateľa</w:t>
      </w:r>
      <w:r w:rsidR="008B53C2" w:rsidRPr="00420C9D">
        <w:rPr>
          <w:rFonts w:ascii="Arial" w:eastAsia="Calibri" w:hAnsi="Arial" w:cs="Arial"/>
          <w:noProof/>
          <w:color w:val="000000" w:themeColor="text1"/>
          <w:sz w:val="20"/>
          <w:szCs w:val="20"/>
        </w:rPr>
        <w:t xml:space="preserve"> </w:t>
      </w:r>
      <w:r w:rsidR="00074E44" w:rsidRPr="00420C9D">
        <w:rPr>
          <w:rFonts w:ascii="Arial" w:eastAsia="Calibri" w:hAnsi="Arial" w:cs="Arial"/>
          <w:noProof/>
          <w:color w:val="000000" w:themeColor="text1"/>
          <w:sz w:val="20"/>
          <w:szCs w:val="20"/>
        </w:rPr>
        <w:tab/>
      </w:r>
      <w:hyperlink r:id="rId15" w:history="1">
        <w:r w:rsidR="00074E44" w:rsidRPr="00420C9D">
          <w:rPr>
            <w:rStyle w:val="Hypertextovprepojenie"/>
            <w:rFonts w:ascii="Arial" w:eastAsia="Calibri" w:hAnsi="Arial" w:cs="Arial"/>
            <w:noProof/>
            <w:sz w:val="20"/>
            <w:szCs w:val="20"/>
          </w:rPr>
          <w:t>https://www.uvo.gov.sk/vyhladavanie/vyhladavanie-profilov/detail/9127</w:t>
        </w:r>
      </w:hyperlink>
      <w:r w:rsidR="007E6C54" w:rsidRPr="00420C9D">
        <w:rPr>
          <w:rFonts w:ascii="Arial" w:eastAsia="Calibri" w:hAnsi="Arial" w:cs="Arial"/>
          <w:noProof/>
          <w:color w:val="000000" w:themeColor="text1"/>
          <w:sz w:val="20"/>
          <w:szCs w:val="20"/>
        </w:rPr>
        <w:t xml:space="preserve"> (ďalej len „profil“)</w:t>
      </w:r>
      <w:r w:rsidR="007E6C54" w:rsidRPr="00420C9D">
        <w:rPr>
          <w:rFonts w:ascii="Arial" w:eastAsia="Calibri" w:hAnsi="Arial" w:cs="Arial"/>
          <w:noProof/>
          <w:sz w:val="20"/>
          <w:szCs w:val="20"/>
        </w:rPr>
        <w:t xml:space="preserve"> </w:t>
      </w:r>
      <w:r w:rsidR="007E6C54" w:rsidRPr="00420C9D">
        <w:rPr>
          <w:rFonts w:ascii="Arial" w:eastAsia="Calibri" w:hAnsi="Arial" w:cs="Arial"/>
          <w:noProof/>
          <w:color w:val="000000" w:themeColor="text1"/>
          <w:sz w:val="20"/>
          <w:szCs w:val="20"/>
        </w:rPr>
        <w:t xml:space="preserve">a zároveň  v systéme JOSEPHINE. </w:t>
      </w:r>
    </w:p>
    <w:p w14:paraId="5CF4E838" w14:textId="77777777" w:rsidR="00D03FDC" w:rsidRPr="00420C9D" w:rsidRDefault="00D03FDC" w:rsidP="0095273D">
      <w:pPr>
        <w:tabs>
          <w:tab w:val="num" w:pos="284"/>
          <w:tab w:val="left" w:pos="567"/>
        </w:tabs>
        <w:autoSpaceDE w:val="0"/>
        <w:autoSpaceDN w:val="0"/>
        <w:adjustRightInd w:val="0"/>
        <w:spacing w:after="0" w:line="240" w:lineRule="auto"/>
        <w:ind w:left="1134" w:hanging="1134"/>
        <w:contextualSpacing/>
        <w:jc w:val="both"/>
        <w:rPr>
          <w:rFonts w:ascii="Arial" w:hAnsi="Arial" w:cs="Arial"/>
          <w:sz w:val="20"/>
          <w:szCs w:val="20"/>
        </w:rPr>
      </w:pPr>
    </w:p>
    <w:p w14:paraId="3A7D8775" w14:textId="2B9C6A60"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lastRenderedPageBreak/>
        <w:t>16.</w:t>
      </w:r>
      <w:r w:rsidRPr="00420C9D">
        <w:rPr>
          <w:rFonts w:ascii="Arial" w:hAnsi="Arial" w:cs="Arial"/>
          <w:b/>
          <w:bCs/>
          <w:smallCaps/>
          <w:sz w:val="20"/>
          <w:szCs w:val="20"/>
        </w:rPr>
        <w:tab/>
      </w:r>
      <w:r w:rsidRPr="00420C9D">
        <w:rPr>
          <w:rFonts w:ascii="Arial" w:hAnsi="Arial" w:cs="Arial"/>
          <w:b/>
          <w:bCs/>
          <w:sz w:val="20"/>
          <w:szCs w:val="20"/>
        </w:rPr>
        <w:t>Vysvetlenie informácií</w:t>
      </w:r>
    </w:p>
    <w:p w14:paraId="7CC2688B" w14:textId="5EC89135"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16.1</w:t>
      </w:r>
      <w:r w:rsidRPr="00420C9D">
        <w:rPr>
          <w:rFonts w:ascii="Arial" w:hAnsi="Arial" w:cs="Arial"/>
          <w:sz w:val="20"/>
          <w:szCs w:val="20"/>
        </w:rPr>
        <w:tab/>
        <w:t xml:space="preserve">V prípade nejasností alebo potreby vysvetlenia informácií potrebných na vypracovanie </w:t>
      </w:r>
      <w:r w:rsidR="00A54A21" w:rsidRPr="00420C9D">
        <w:rPr>
          <w:rFonts w:ascii="Arial" w:hAnsi="Arial" w:cs="Arial"/>
          <w:sz w:val="20"/>
          <w:szCs w:val="20"/>
        </w:rPr>
        <w:t xml:space="preserve">žiadosti o účasť, </w:t>
      </w:r>
      <w:r w:rsidRPr="00420C9D">
        <w:rPr>
          <w:rFonts w:ascii="Arial" w:hAnsi="Arial" w:cs="Arial"/>
          <w:sz w:val="20"/>
          <w:szCs w:val="20"/>
        </w:rPr>
        <w:t>ponuky a</w:t>
      </w:r>
      <w:r w:rsidR="00A54A21" w:rsidRPr="00420C9D">
        <w:rPr>
          <w:rFonts w:ascii="Arial" w:hAnsi="Arial" w:cs="Arial"/>
          <w:sz w:val="20"/>
          <w:szCs w:val="20"/>
        </w:rPr>
        <w:t> </w:t>
      </w:r>
      <w:r w:rsidRPr="00420C9D">
        <w:rPr>
          <w:rFonts w:ascii="Arial" w:hAnsi="Arial" w:cs="Arial"/>
          <w:sz w:val="20"/>
          <w:szCs w:val="20"/>
        </w:rPr>
        <w:t xml:space="preserve">na preukázanie splnenia podmienok účasti poskytnutých verejným obstarávateľom v lehote na predkladanie </w:t>
      </w:r>
      <w:r w:rsidR="002C75BE">
        <w:rPr>
          <w:rFonts w:ascii="Arial" w:hAnsi="Arial" w:cs="Arial"/>
          <w:sz w:val="20"/>
          <w:szCs w:val="20"/>
        </w:rPr>
        <w:t>žiadostí o účasť/</w:t>
      </w:r>
      <w:r w:rsidRPr="00420C9D">
        <w:rPr>
          <w:rFonts w:ascii="Arial" w:hAnsi="Arial" w:cs="Arial"/>
          <w:sz w:val="20"/>
          <w:szCs w:val="20"/>
        </w:rPr>
        <w:t>ponúk, môže ktorýkoľvek zo záujemcov požiadať o vysvetlenie informácií k predmetnej zákazke</w:t>
      </w:r>
      <w:r w:rsidR="00353176" w:rsidRPr="00420C9D">
        <w:rPr>
          <w:rFonts w:ascii="Arial" w:hAnsi="Arial" w:cs="Arial"/>
          <w:sz w:val="20"/>
          <w:szCs w:val="20"/>
        </w:rPr>
        <w:t xml:space="preserve"> </w:t>
      </w:r>
      <w:r w:rsidRPr="00420C9D">
        <w:rPr>
          <w:rFonts w:ascii="Arial" w:hAnsi="Arial" w:cs="Arial"/>
          <w:sz w:val="20"/>
          <w:szCs w:val="20"/>
        </w:rPr>
        <w:t>prostredníctvom komunikačného rozhrania systému JOSEPHINE</w:t>
      </w:r>
      <w:r w:rsidR="0093398D" w:rsidRPr="00420C9D">
        <w:rPr>
          <w:rFonts w:ascii="Arial" w:hAnsi="Arial" w:cs="Arial"/>
          <w:sz w:val="20"/>
          <w:szCs w:val="20"/>
        </w:rPr>
        <w:t>.</w:t>
      </w:r>
    </w:p>
    <w:p w14:paraId="4931A2EB" w14:textId="3753C6AD"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16.2</w:t>
      </w:r>
      <w:r w:rsidRPr="00420C9D">
        <w:rPr>
          <w:rFonts w:ascii="Arial" w:hAnsi="Arial" w:cs="Arial"/>
          <w:sz w:val="20"/>
          <w:szCs w:val="20"/>
        </w:rPr>
        <w:tab/>
      </w:r>
      <w:r w:rsidR="00131049" w:rsidRPr="00420C9D">
        <w:rPr>
          <w:rFonts w:ascii="Arial" w:hAnsi="Arial" w:cs="Arial"/>
          <w:sz w:val="20"/>
          <w:szCs w:val="20"/>
        </w:rPr>
        <w:t>Prípadnú ž</w:t>
      </w:r>
      <w:r w:rsidRPr="00420C9D">
        <w:rPr>
          <w:rFonts w:ascii="Arial" w:hAnsi="Arial" w:cs="Arial"/>
          <w:sz w:val="20"/>
          <w:szCs w:val="20"/>
        </w:rPr>
        <w:t xml:space="preserve">iadosť o vysvetlenie informácií </w:t>
      </w:r>
      <w:r w:rsidR="00131049" w:rsidRPr="00420C9D">
        <w:rPr>
          <w:rFonts w:ascii="Arial" w:hAnsi="Arial" w:cs="Arial"/>
          <w:sz w:val="20"/>
          <w:szCs w:val="20"/>
        </w:rPr>
        <w:t xml:space="preserve">potrebných na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na preukázanie splnenia podmienok účasti verejný obstarávateľ odporúča</w:t>
      </w:r>
      <w:r w:rsidR="00E421DD" w:rsidRPr="00420C9D">
        <w:rPr>
          <w:rFonts w:ascii="Arial" w:hAnsi="Arial" w:cs="Arial"/>
          <w:sz w:val="20"/>
          <w:szCs w:val="20"/>
        </w:rPr>
        <w:t xml:space="preserve"> záujemcom</w:t>
      </w:r>
      <w:r w:rsidR="00131049" w:rsidRPr="00420C9D">
        <w:rPr>
          <w:rFonts w:ascii="Arial" w:hAnsi="Arial" w:cs="Arial"/>
          <w:sz w:val="20"/>
          <w:szCs w:val="20"/>
        </w:rPr>
        <w:t xml:space="preserve"> doručiť </w:t>
      </w:r>
      <w:r w:rsidRPr="00420C9D">
        <w:rPr>
          <w:rFonts w:ascii="Arial" w:hAnsi="Arial" w:cs="Arial"/>
          <w:sz w:val="20"/>
          <w:szCs w:val="20"/>
        </w:rPr>
        <w:t xml:space="preserve">prostredníctvom komunikačného rozhrania systému JOSEPHINE </w:t>
      </w:r>
      <w:r w:rsidR="00131049" w:rsidRPr="00420C9D">
        <w:rPr>
          <w:rFonts w:ascii="Arial" w:hAnsi="Arial" w:cs="Arial"/>
          <w:sz w:val="20"/>
          <w:szCs w:val="20"/>
        </w:rPr>
        <w:t>„dostatočne vopred“.</w:t>
      </w:r>
    </w:p>
    <w:p w14:paraId="1043E61E" w14:textId="14560C9C" w:rsidR="00794DE5"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16.3</w:t>
      </w:r>
      <w:r w:rsidRPr="00420C9D">
        <w:rPr>
          <w:rFonts w:ascii="Arial" w:hAnsi="Arial" w:cs="Arial"/>
          <w:sz w:val="20"/>
          <w:szCs w:val="20"/>
        </w:rPr>
        <w:tab/>
      </w:r>
      <w:r w:rsidR="00131049" w:rsidRPr="00420C9D">
        <w:rPr>
          <w:rFonts w:ascii="Arial" w:hAnsi="Arial" w:cs="Arial"/>
          <w:sz w:val="20"/>
          <w:szCs w:val="20"/>
        </w:rPr>
        <w:t xml:space="preserve">Verejný obstarávateľ bezodkladne poskytne vysvetlenie informácií potrebných na </w:t>
      </w:r>
      <w:r w:rsidRPr="00420C9D">
        <w:rPr>
          <w:rFonts w:ascii="Arial" w:hAnsi="Arial" w:cs="Arial"/>
          <w:sz w:val="20"/>
          <w:szCs w:val="20"/>
        </w:rPr>
        <w:t xml:space="preserve"> vypracovanie </w:t>
      </w:r>
      <w:r w:rsidR="00A54A21" w:rsidRPr="00420C9D">
        <w:rPr>
          <w:rFonts w:ascii="Arial" w:hAnsi="Arial" w:cs="Arial"/>
          <w:sz w:val="20"/>
          <w:szCs w:val="20"/>
        </w:rPr>
        <w:t xml:space="preserve">žiadosti o účasť, </w:t>
      </w:r>
      <w:r w:rsidR="00131049" w:rsidRPr="00420C9D">
        <w:rPr>
          <w:rFonts w:ascii="Arial" w:hAnsi="Arial" w:cs="Arial"/>
          <w:sz w:val="20"/>
          <w:szCs w:val="20"/>
        </w:rPr>
        <w:t>ponuky a</w:t>
      </w:r>
      <w:r w:rsidR="00A54A21" w:rsidRPr="00420C9D">
        <w:rPr>
          <w:rFonts w:ascii="Arial" w:hAnsi="Arial" w:cs="Arial"/>
          <w:sz w:val="20"/>
          <w:szCs w:val="20"/>
        </w:rPr>
        <w:t> </w:t>
      </w:r>
      <w:r w:rsidR="00131049" w:rsidRPr="00420C9D">
        <w:rPr>
          <w:rFonts w:ascii="Arial" w:hAnsi="Arial" w:cs="Arial"/>
          <w:sz w:val="20"/>
          <w:szCs w:val="20"/>
        </w:rPr>
        <w:t xml:space="preserve">na preukázanie splnenia podmienok účasti </w:t>
      </w:r>
      <w:r w:rsidRPr="00420C9D">
        <w:rPr>
          <w:rFonts w:ascii="Arial" w:hAnsi="Arial" w:cs="Arial"/>
          <w:sz w:val="20"/>
          <w:szCs w:val="20"/>
        </w:rPr>
        <w:t>všetkým záujemcom</w:t>
      </w:r>
      <w:r w:rsidR="002C75BE">
        <w:rPr>
          <w:rFonts w:ascii="Arial" w:hAnsi="Arial" w:cs="Arial"/>
          <w:sz w:val="20"/>
          <w:szCs w:val="20"/>
        </w:rPr>
        <w:t>,</w:t>
      </w:r>
      <w:r w:rsidRPr="00420C9D">
        <w:rPr>
          <w:rFonts w:ascii="Arial" w:hAnsi="Arial" w:cs="Arial"/>
          <w:sz w:val="20"/>
          <w:szCs w:val="20"/>
        </w:rPr>
        <w:t xml:space="preserve"> ktorí sú mu známi</w:t>
      </w:r>
      <w:r w:rsidR="00131049" w:rsidRPr="00420C9D">
        <w:rPr>
          <w:rFonts w:ascii="Arial" w:hAnsi="Arial" w:cs="Arial"/>
          <w:sz w:val="20"/>
          <w:szCs w:val="20"/>
        </w:rPr>
        <w:t xml:space="preserve"> v tejto zákazke,</w:t>
      </w:r>
      <w:r w:rsidRPr="00420C9D">
        <w:rPr>
          <w:rFonts w:ascii="Arial" w:hAnsi="Arial" w:cs="Arial"/>
          <w:sz w:val="20"/>
          <w:szCs w:val="20"/>
        </w:rPr>
        <w:t xml:space="preserve"> najneskôr v</w:t>
      </w:r>
      <w:r w:rsidR="00131049" w:rsidRPr="00420C9D">
        <w:rPr>
          <w:rFonts w:ascii="Arial" w:hAnsi="Arial" w:cs="Arial"/>
          <w:sz w:val="20"/>
          <w:szCs w:val="20"/>
        </w:rPr>
        <w:t xml:space="preserve">šak šesť dní pred uplynutím lehoty na predkladanie </w:t>
      </w:r>
      <w:r w:rsidR="00A54A21" w:rsidRPr="00420C9D">
        <w:rPr>
          <w:rFonts w:ascii="Arial" w:hAnsi="Arial" w:cs="Arial"/>
          <w:sz w:val="20"/>
          <w:szCs w:val="20"/>
        </w:rPr>
        <w:t>žiadosti o účasť/</w:t>
      </w:r>
      <w:r w:rsidR="00131049" w:rsidRPr="00420C9D">
        <w:rPr>
          <w:rFonts w:ascii="Arial" w:hAnsi="Arial" w:cs="Arial"/>
          <w:sz w:val="20"/>
          <w:szCs w:val="20"/>
        </w:rPr>
        <w:t xml:space="preserve">ponúk </w:t>
      </w:r>
      <w:r w:rsidR="00C80489">
        <w:rPr>
          <w:rFonts w:ascii="Arial" w:hAnsi="Arial" w:cs="Arial"/>
          <w:sz w:val="20"/>
          <w:szCs w:val="20"/>
        </w:rPr>
        <w:t xml:space="preserve"> </w:t>
      </w:r>
      <w:r w:rsidR="00131049" w:rsidRPr="00420C9D">
        <w:rPr>
          <w:rFonts w:ascii="Arial" w:hAnsi="Arial" w:cs="Arial"/>
          <w:sz w:val="20"/>
          <w:szCs w:val="20"/>
        </w:rPr>
        <w:t>za predpokladu, že o vysvetlenie záujemca požiada dostatočne vopred.</w:t>
      </w:r>
      <w:r w:rsidRPr="00420C9D">
        <w:rPr>
          <w:rFonts w:ascii="Arial" w:hAnsi="Arial" w:cs="Arial"/>
          <w:sz w:val="20"/>
          <w:szCs w:val="20"/>
        </w:rPr>
        <w:t xml:space="preserve"> </w:t>
      </w:r>
    </w:p>
    <w:p w14:paraId="4538A73C" w14:textId="6CEF6D48"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420C9D">
        <w:rPr>
          <w:rFonts w:ascii="Arial" w:hAnsi="Arial" w:cs="Arial"/>
          <w:sz w:val="20"/>
          <w:szCs w:val="20"/>
        </w:rPr>
        <w:t>16.4</w:t>
      </w:r>
      <w:r w:rsidRPr="00420C9D">
        <w:rPr>
          <w:rFonts w:ascii="Arial" w:hAnsi="Arial" w:cs="Arial"/>
          <w:sz w:val="20"/>
          <w:szCs w:val="20"/>
        </w:rPr>
        <w:tab/>
      </w:r>
      <w:r w:rsidRPr="00347243">
        <w:rPr>
          <w:rFonts w:ascii="Arial" w:eastAsia="Calibri" w:hAnsi="Arial" w:cs="Arial"/>
          <w:sz w:val="20"/>
          <w:szCs w:val="20"/>
        </w:rPr>
        <w:t>Verejný obstarávateľ nie je</w:t>
      </w:r>
      <w:r w:rsidR="002C75BE">
        <w:rPr>
          <w:rFonts w:ascii="Arial" w:eastAsia="Calibri" w:hAnsi="Arial" w:cs="Arial"/>
          <w:sz w:val="20"/>
          <w:szCs w:val="20"/>
        </w:rPr>
        <w:t>,</w:t>
      </w:r>
      <w:r w:rsidRPr="00347243">
        <w:rPr>
          <w:rFonts w:ascii="Arial" w:eastAsia="Calibri" w:hAnsi="Arial" w:cs="Arial"/>
          <w:sz w:val="20"/>
          <w:szCs w:val="20"/>
        </w:rPr>
        <w:t xml:space="preserve"> v súlade s § 20 ods. 2 Zákona č. 142/2024 o mimoriadnych opatreniach pre strategické investície a pre výstavbu transeurópskej dopravnej siete a o zmene a doplnení niektorých zákonov</w:t>
      </w:r>
      <w:r w:rsidR="002C75BE">
        <w:rPr>
          <w:rFonts w:ascii="Arial" w:eastAsia="Calibri" w:hAnsi="Arial" w:cs="Arial"/>
          <w:sz w:val="20"/>
          <w:szCs w:val="20"/>
        </w:rPr>
        <w:t>,</w:t>
      </w:r>
      <w:r w:rsidRPr="00347243">
        <w:rPr>
          <w:rFonts w:ascii="Arial" w:eastAsia="Calibri" w:hAnsi="Arial" w:cs="Arial"/>
          <w:sz w:val="20"/>
          <w:szCs w:val="20"/>
        </w:rPr>
        <w:t xml:space="preserve"> povinní poskytnúť vysvetlenie podľa bodu 16.3 </w:t>
      </w:r>
      <w:r w:rsidRPr="00347243">
        <w:rPr>
          <w:rFonts w:ascii="Arial" w:hAnsi="Arial" w:cs="Arial"/>
          <w:sz w:val="20"/>
          <w:szCs w:val="20"/>
        </w:rPr>
        <w:t>Časť A.1 Zväzok 1 týchto SP</w:t>
      </w:r>
      <w:r w:rsidRPr="00347243">
        <w:rPr>
          <w:rFonts w:ascii="Arial" w:eastAsia="Calibri" w:hAnsi="Arial" w:cs="Arial"/>
          <w:sz w:val="20"/>
          <w:szCs w:val="20"/>
        </w:rPr>
        <w:t xml:space="preserve">, ak žiadosť o vysvetlenie nie je doručená včas, a to najmenej päť dní pred </w:t>
      </w:r>
      <w:r w:rsidRPr="00347243">
        <w:rPr>
          <w:rFonts w:ascii="Arial" w:eastAsia="Calibri" w:hAnsi="Arial" w:cs="Arial"/>
          <w:sz w:val="20"/>
          <w:szCs w:val="20"/>
        </w:rPr>
        <w:lastRenderedPageBreak/>
        <w:t xml:space="preserve">uplynutím lehoty podľa bodu 16.3 Časť A.1 Zväzok 1 týchto SP. </w:t>
      </w:r>
    </w:p>
    <w:p w14:paraId="4EA28B68" w14:textId="1518B6BA" w:rsidR="00C80489" w:rsidRPr="00347243" w:rsidRDefault="00794DE5"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w:t>
      </w:r>
      <w:r w:rsidR="00C80489" w:rsidRPr="00347243">
        <w:rPr>
          <w:rFonts w:ascii="Arial" w:eastAsia="Calibri" w:hAnsi="Arial" w:cs="Arial"/>
          <w:sz w:val="20"/>
          <w:szCs w:val="20"/>
        </w:rPr>
        <w:t>.5</w:t>
      </w:r>
      <w:r w:rsidR="00C80489" w:rsidRPr="00347243">
        <w:rPr>
          <w:rFonts w:ascii="Arial" w:eastAsia="Calibri" w:hAnsi="Arial" w:cs="Arial"/>
          <w:sz w:val="20"/>
          <w:szCs w:val="20"/>
        </w:rPr>
        <w:tab/>
        <w:t xml:space="preserve">Verejný obstarávateľ primerane predĺži lehotu na predkladanie žiadosti o účasť/ponúk, ak vysvetlenie informácií potrebných na vypracovanie žiadosti o účasť, ponuky a  na preukázanie splnenia podmienok účasti nie je poskytnuté v lehote podľa bodov 16.3 a 16.4 Časť A.1 Zväzok 1 týchto SP, aj napriek tomu, že bolo vyžiadané dostatočne vopred. Pri predĺžení lehoty na predkladanie žiadosti o účasť/ponúk podľa prvej vety postupuje verejný obstarávateľ tak, aby lehoty podľa bodov 16.3 a 16.4 Časť A.1 Zväzok 1 týchto SP zostali zachované. </w:t>
      </w:r>
    </w:p>
    <w:p w14:paraId="4CCAF1EB" w14:textId="4F38CCD6"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eastAsia="Calibri" w:hAnsi="Arial" w:cs="Arial"/>
          <w:sz w:val="20"/>
          <w:szCs w:val="20"/>
        </w:rPr>
        <w:t xml:space="preserve">16.6 </w:t>
      </w:r>
      <w:r w:rsidR="00AF2A11">
        <w:rPr>
          <w:rFonts w:ascii="Arial" w:eastAsia="Calibri" w:hAnsi="Arial" w:cs="Arial"/>
          <w:sz w:val="20"/>
          <w:szCs w:val="20"/>
        </w:rPr>
        <w:tab/>
      </w:r>
      <w:r w:rsidRPr="00347243">
        <w:rPr>
          <w:rFonts w:ascii="Arial" w:hAnsi="Arial" w:cs="Arial"/>
          <w:sz w:val="20"/>
          <w:szCs w:val="20"/>
        </w:rPr>
        <w:t>Verejný obstarávateľ predĺži lehotu na predkladanie ponúk o celú jej pôvodnú dĺžku, ak v dokumentoch potrebných na vypracovanie ponuky alebo na preukázanie splnenia podmienok účasti vykoná podstatnú zmenu.</w:t>
      </w:r>
    </w:p>
    <w:p w14:paraId="20AF95BF" w14:textId="4F9E0DB3" w:rsidR="00C80489" w:rsidRPr="00347243" w:rsidRDefault="00C80489" w:rsidP="00C80489">
      <w:pPr>
        <w:spacing w:after="0" w:line="240" w:lineRule="auto"/>
        <w:ind w:left="1134" w:hanging="567"/>
        <w:contextualSpacing/>
        <w:jc w:val="both"/>
        <w:rPr>
          <w:rFonts w:ascii="Arial" w:eastAsia="Calibri" w:hAnsi="Arial" w:cs="Arial"/>
          <w:sz w:val="20"/>
          <w:szCs w:val="20"/>
        </w:rPr>
      </w:pPr>
      <w:r w:rsidRPr="00347243">
        <w:rPr>
          <w:rFonts w:ascii="Arial" w:hAnsi="Arial" w:cs="Arial"/>
          <w:sz w:val="20"/>
          <w:szCs w:val="20"/>
        </w:rPr>
        <w:t>16.7</w:t>
      </w:r>
      <w:r w:rsidRPr="00347243">
        <w:rPr>
          <w:rFonts w:ascii="Arial" w:hAnsi="Arial" w:cs="Arial"/>
          <w:sz w:val="20"/>
          <w:szCs w:val="20"/>
        </w:rPr>
        <w:tab/>
      </w:r>
      <w:r w:rsidRPr="00347243">
        <w:rPr>
          <w:rFonts w:ascii="Arial" w:eastAsia="Calibri" w:hAnsi="Arial" w:cs="Arial"/>
          <w:sz w:val="20"/>
          <w:szCs w:val="20"/>
        </w:rPr>
        <w:t>Ak si vysvetlenie informácií potrebných na vypracovanie žiadosti o účasť, ponuky alebo na preukázanie splnenia podmienok účasti záujemca nevyžiada dostatočne vopred alebo jeho význam je z hľadiska prípravy ponuky nepodstatný, verejný obstarávateľ nie je povinný predĺžiť lehotu na predkladanie ponúk, resp. žiadostí o účasť.</w:t>
      </w:r>
    </w:p>
    <w:p w14:paraId="63083E30" w14:textId="77777777" w:rsidR="00084D43" w:rsidRPr="00420C9D" w:rsidRDefault="00084D43" w:rsidP="0095273D">
      <w:pPr>
        <w:spacing w:after="0" w:line="240" w:lineRule="auto"/>
        <w:ind w:left="1134" w:hanging="567"/>
        <w:contextualSpacing/>
        <w:jc w:val="both"/>
        <w:rPr>
          <w:rFonts w:ascii="Arial" w:eastAsia="Calibri" w:hAnsi="Arial" w:cs="Arial"/>
          <w:sz w:val="20"/>
          <w:szCs w:val="20"/>
        </w:rPr>
      </w:pPr>
    </w:p>
    <w:p w14:paraId="0A70DAB2" w14:textId="54FAA723" w:rsidR="00794DE5" w:rsidRDefault="00794DE5" w:rsidP="0095273D">
      <w:pPr>
        <w:spacing w:after="0" w:line="240" w:lineRule="auto"/>
        <w:ind w:left="567" w:hanging="567"/>
        <w:contextualSpacing/>
        <w:jc w:val="both"/>
        <w:rPr>
          <w:rFonts w:ascii="Arial" w:hAnsi="Arial" w:cs="Arial"/>
          <w:b/>
          <w:bCs/>
          <w:sz w:val="20"/>
          <w:szCs w:val="20"/>
        </w:rPr>
      </w:pPr>
      <w:r w:rsidRPr="004026E0">
        <w:rPr>
          <w:rFonts w:ascii="Arial" w:hAnsi="Arial" w:cs="Arial"/>
          <w:b/>
          <w:bCs/>
          <w:smallCaps/>
          <w:sz w:val="20"/>
          <w:szCs w:val="20"/>
        </w:rPr>
        <w:t>17.</w:t>
      </w:r>
      <w:r w:rsidRPr="004026E0">
        <w:rPr>
          <w:rFonts w:ascii="Arial" w:hAnsi="Arial" w:cs="Arial"/>
          <w:b/>
          <w:bCs/>
          <w:smallCaps/>
          <w:sz w:val="20"/>
          <w:szCs w:val="20"/>
        </w:rPr>
        <w:tab/>
      </w:r>
      <w:r w:rsidRPr="004026E0">
        <w:rPr>
          <w:rFonts w:ascii="Arial" w:hAnsi="Arial" w:cs="Arial"/>
          <w:b/>
          <w:bCs/>
          <w:sz w:val="20"/>
          <w:szCs w:val="20"/>
        </w:rPr>
        <w:t xml:space="preserve">Obhliadka miesta plnenia </w:t>
      </w:r>
      <w:r w:rsidR="00131049" w:rsidRPr="004026E0">
        <w:rPr>
          <w:rFonts w:ascii="Arial" w:hAnsi="Arial" w:cs="Arial"/>
          <w:b/>
          <w:bCs/>
          <w:sz w:val="20"/>
          <w:szCs w:val="20"/>
        </w:rPr>
        <w:t>predmetu zákazky</w:t>
      </w:r>
    </w:p>
    <w:p w14:paraId="2682A6BF" w14:textId="1E4B8158" w:rsidR="00131049"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17.1</w:t>
      </w:r>
      <w:r w:rsidRPr="00420C9D">
        <w:rPr>
          <w:rFonts w:ascii="Arial" w:hAnsi="Arial" w:cs="Arial"/>
          <w:sz w:val="20"/>
          <w:szCs w:val="20"/>
        </w:rPr>
        <w:tab/>
      </w:r>
      <w:r w:rsidR="00131049" w:rsidRPr="00420C9D">
        <w:rPr>
          <w:rFonts w:ascii="Arial" w:hAnsi="Arial" w:cs="Arial"/>
          <w:sz w:val="20"/>
          <w:szCs w:val="20"/>
        </w:rPr>
        <w:t xml:space="preserve">Verejný obstarávateľ neorganizuje obhliadku miesta plnenia predmetu zákazky. V prípade, ak má záujemca/uchádzač záujem vykonať obhliadku miesta plnenia predmetu zákazky, verejný obstarávateľ nebráni záujemcovi/uchádzačovi nijakým </w:t>
      </w:r>
      <w:r w:rsidR="00131049" w:rsidRPr="00420C9D">
        <w:rPr>
          <w:rFonts w:ascii="Arial" w:hAnsi="Arial" w:cs="Arial"/>
          <w:sz w:val="20"/>
          <w:szCs w:val="20"/>
        </w:rPr>
        <w:lastRenderedPageBreak/>
        <w:t>spôsobom ju vykonať, tzn., že miesto plnenia predmetu zákazky je plne sprístupnené. Predpokladá sa, že záujemca/uchádzač sa pred predložením  ponuky s miestom plnenia zákazky dokonale oboznámi a do svojej ponuky zahrnie výsledok analýzy možných rizík a neistôt. Výdavky spojené s obhliadkou miesta plnenia predmetu zákazky znáša výlučne záujemca/uchádzač.</w:t>
      </w:r>
    </w:p>
    <w:p w14:paraId="7427A864" w14:textId="6AC2ED88" w:rsidR="000420B9" w:rsidRDefault="000420B9" w:rsidP="0095273D">
      <w:pPr>
        <w:spacing w:after="0" w:line="240" w:lineRule="auto"/>
        <w:ind w:left="1134" w:hanging="1134"/>
        <w:contextualSpacing/>
        <w:jc w:val="center"/>
        <w:rPr>
          <w:rFonts w:ascii="Arial" w:hAnsi="Arial" w:cs="Arial"/>
          <w:b/>
          <w:sz w:val="20"/>
          <w:szCs w:val="20"/>
        </w:rPr>
      </w:pPr>
    </w:p>
    <w:p w14:paraId="531F7B82" w14:textId="13BC4328" w:rsidR="001A062C" w:rsidRDefault="001A062C" w:rsidP="0095273D">
      <w:pPr>
        <w:spacing w:after="0" w:line="240" w:lineRule="auto"/>
        <w:ind w:left="1134" w:hanging="1134"/>
        <w:contextualSpacing/>
        <w:jc w:val="center"/>
        <w:rPr>
          <w:rFonts w:ascii="Arial" w:hAnsi="Arial" w:cs="Arial"/>
          <w:b/>
          <w:sz w:val="20"/>
          <w:szCs w:val="20"/>
        </w:rPr>
      </w:pPr>
    </w:p>
    <w:p w14:paraId="3869245B" w14:textId="37B852A6" w:rsidR="001A062C" w:rsidRDefault="001A062C" w:rsidP="0095273D">
      <w:pPr>
        <w:spacing w:after="0" w:line="240" w:lineRule="auto"/>
        <w:ind w:left="1134" w:hanging="1134"/>
        <w:contextualSpacing/>
        <w:jc w:val="center"/>
        <w:rPr>
          <w:rFonts w:ascii="Arial" w:hAnsi="Arial" w:cs="Arial"/>
          <w:b/>
          <w:sz w:val="20"/>
          <w:szCs w:val="20"/>
        </w:rPr>
      </w:pPr>
    </w:p>
    <w:p w14:paraId="35478904" w14:textId="77777777" w:rsidR="001A062C" w:rsidRDefault="001A062C" w:rsidP="0095273D">
      <w:pPr>
        <w:spacing w:after="0" w:line="240" w:lineRule="auto"/>
        <w:ind w:left="1134" w:hanging="1134"/>
        <w:contextualSpacing/>
        <w:jc w:val="center"/>
        <w:rPr>
          <w:rFonts w:ascii="Arial" w:hAnsi="Arial" w:cs="Arial"/>
          <w:b/>
          <w:sz w:val="20"/>
          <w:szCs w:val="20"/>
        </w:rPr>
      </w:pPr>
    </w:p>
    <w:p w14:paraId="2ABD9F13" w14:textId="47F0813E" w:rsidR="00794DE5" w:rsidRPr="00420C9D" w:rsidRDefault="00794DE5" w:rsidP="0095273D">
      <w:pPr>
        <w:spacing w:after="0" w:line="240" w:lineRule="auto"/>
        <w:ind w:left="1134" w:hanging="1134"/>
        <w:contextualSpacing/>
        <w:jc w:val="center"/>
        <w:rPr>
          <w:rFonts w:ascii="Arial" w:hAnsi="Arial" w:cs="Arial"/>
          <w:b/>
          <w:sz w:val="20"/>
          <w:szCs w:val="20"/>
        </w:rPr>
      </w:pPr>
      <w:r w:rsidRPr="00420C9D">
        <w:rPr>
          <w:rFonts w:ascii="Arial" w:hAnsi="Arial" w:cs="Arial"/>
          <w:b/>
          <w:sz w:val="20"/>
          <w:szCs w:val="20"/>
        </w:rPr>
        <w:t>Časť III.</w:t>
      </w:r>
    </w:p>
    <w:p w14:paraId="478C5E10" w14:textId="31EDB69A" w:rsidR="00794DE5" w:rsidRPr="00420C9D" w:rsidRDefault="00794DE5" w:rsidP="0095273D">
      <w:pPr>
        <w:pStyle w:val="Nadpis5"/>
        <w:spacing w:before="0" w:line="240" w:lineRule="auto"/>
        <w:contextualSpacing/>
        <w:jc w:val="center"/>
        <w:rPr>
          <w:rFonts w:ascii="Arial" w:hAnsi="Arial" w:cs="Arial"/>
          <w:b/>
          <w:i w:val="0"/>
          <w:sz w:val="20"/>
          <w:szCs w:val="20"/>
        </w:rPr>
      </w:pPr>
      <w:r w:rsidRPr="00420C9D">
        <w:rPr>
          <w:rFonts w:ascii="Arial" w:hAnsi="Arial" w:cs="Arial"/>
          <w:b/>
          <w:i w:val="0"/>
          <w:sz w:val="20"/>
          <w:szCs w:val="20"/>
        </w:rPr>
        <w:t xml:space="preserve">Príprava </w:t>
      </w:r>
      <w:r w:rsidR="00074E44" w:rsidRPr="00420C9D">
        <w:rPr>
          <w:rFonts w:ascii="Arial" w:hAnsi="Arial" w:cs="Arial"/>
          <w:b/>
          <w:i w:val="0"/>
          <w:sz w:val="20"/>
          <w:szCs w:val="20"/>
        </w:rPr>
        <w:t>žiadosti o účasť/</w:t>
      </w:r>
      <w:r w:rsidRPr="00420C9D">
        <w:rPr>
          <w:rFonts w:ascii="Arial" w:hAnsi="Arial" w:cs="Arial"/>
          <w:b/>
          <w:i w:val="0"/>
          <w:sz w:val="20"/>
          <w:szCs w:val="20"/>
        </w:rPr>
        <w:t>ponuky</w:t>
      </w:r>
    </w:p>
    <w:p w14:paraId="6F01748F" w14:textId="77777777" w:rsidR="007E6C54" w:rsidRPr="00420C9D" w:rsidRDefault="007E6C54" w:rsidP="0095273D">
      <w:pPr>
        <w:spacing w:after="0" w:line="240" w:lineRule="auto"/>
        <w:contextualSpacing/>
        <w:rPr>
          <w:rFonts w:ascii="Arial" w:hAnsi="Arial" w:cs="Arial"/>
          <w:sz w:val="20"/>
          <w:szCs w:val="20"/>
        </w:rPr>
      </w:pPr>
    </w:p>
    <w:p w14:paraId="25E18F9B" w14:textId="7D806D35" w:rsidR="00794DE5" w:rsidRDefault="00794DE5" w:rsidP="0095273D">
      <w:pPr>
        <w:spacing w:after="0" w:line="240" w:lineRule="auto"/>
        <w:ind w:left="567" w:hanging="567"/>
        <w:contextualSpacing/>
        <w:jc w:val="both"/>
        <w:rPr>
          <w:rFonts w:ascii="Arial" w:hAnsi="Arial" w:cs="Arial"/>
          <w:b/>
          <w:bCs/>
          <w:sz w:val="20"/>
          <w:szCs w:val="20"/>
        </w:rPr>
      </w:pPr>
      <w:r w:rsidRPr="00420C9D">
        <w:rPr>
          <w:rFonts w:ascii="Arial" w:hAnsi="Arial" w:cs="Arial"/>
          <w:b/>
          <w:bCs/>
          <w:smallCaps/>
          <w:sz w:val="20"/>
          <w:szCs w:val="20"/>
        </w:rPr>
        <w:t>18.</w:t>
      </w:r>
      <w:r w:rsidRPr="00420C9D">
        <w:rPr>
          <w:rFonts w:ascii="Arial" w:hAnsi="Arial" w:cs="Arial"/>
          <w:b/>
          <w:bCs/>
          <w:smallCaps/>
          <w:sz w:val="20"/>
          <w:szCs w:val="20"/>
        </w:rPr>
        <w:tab/>
      </w:r>
      <w:r w:rsidRPr="00420C9D">
        <w:rPr>
          <w:rFonts w:ascii="Arial" w:hAnsi="Arial" w:cs="Arial"/>
          <w:b/>
          <w:bCs/>
          <w:sz w:val="20"/>
          <w:szCs w:val="20"/>
        </w:rPr>
        <w:t xml:space="preserve">Jazyk </w:t>
      </w:r>
      <w:r w:rsidR="00074E44" w:rsidRPr="00420C9D">
        <w:rPr>
          <w:rFonts w:ascii="Arial" w:hAnsi="Arial" w:cs="Arial"/>
          <w:b/>
          <w:bCs/>
          <w:sz w:val="20"/>
          <w:szCs w:val="20"/>
        </w:rPr>
        <w:t>žiadosti o účasť/</w:t>
      </w:r>
      <w:r w:rsidRPr="00420C9D">
        <w:rPr>
          <w:rFonts w:ascii="Arial" w:hAnsi="Arial" w:cs="Arial"/>
          <w:b/>
          <w:bCs/>
          <w:sz w:val="20"/>
          <w:szCs w:val="20"/>
        </w:rPr>
        <w:t>ponuky</w:t>
      </w:r>
    </w:p>
    <w:p w14:paraId="568EB872" w14:textId="0618CD12" w:rsidR="003B1831" w:rsidRDefault="00794DE5" w:rsidP="003B1831">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18.1</w:t>
      </w:r>
      <w:r w:rsidR="000F7705">
        <w:rPr>
          <w:rFonts w:ascii="Arial" w:hAnsi="Arial" w:cs="Arial"/>
          <w:sz w:val="20"/>
          <w:szCs w:val="20"/>
        </w:rPr>
        <w:tab/>
      </w:r>
      <w:r w:rsidR="003B1831" w:rsidRPr="003B1831">
        <w:rPr>
          <w:rFonts w:ascii="Arial" w:hAnsi="Arial" w:cs="Arial"/>
          <w:sz w:val="20"/>
          <w:szCs w:val="20"/>
        </w:rPr>
        <w:tab/>
        <w:t>Ponuky</w:t>
      </w:r>
      <w:r w:rsidR="00C80489">
        <w:rPr>
          <w:rFonts w:ascii="Arial" w:hAnsi="Arial" w:cs="Arial"/>
          <w:sz w:val="20"/>
          <w:szCs w:val="20"/>
        </w:rPr>
        <w:t>/žiadosti o účasť</w:t>
      </w:r>
      <w:r w:rsidR="003B1831" w:rsidRPr="003B1831">
        <w:rPr>
          <w:rFonts w:ascii="Arial" w:hAnsi="Arial" w:cs="Arial"/>
          <w:sz w:val="20"/>
          <w:szCs w:val="20"/>
        </w:rPr>
        <w:t xml:space="preserve"> a ďalšie doklady a dokumenty vo verejnom obstarávaní sa predkladajú v štátnom jazyku Slovenskej republiky. Ak je doklad alebo dokument vyhotovený v cudzom jazyku, predkladá sa spolu s jeho úradným prekladom do štátneho jazyka Slovenskej republiky; to neplatí pre ponuky</w:t>
      </w:r>
      <w:r w:rsidR="003B1831">
        <w:rPr>
          <w:rFonts w:ascii="Arial" w:hAnsi="Arial" w:cs="Arial"/>
          <w:sz w:val="20"/>
          <w:szCs w:val="20"/>
        </w:rPr>
        <w:t>/</w:t>
      </w:r>
      <w:r w:rsidR="003B1831" w:rsidRPr="003B1831">
        <w:rPr>
          <w:rFonts w:ascii="Arial" w:hAnsi="Arial" w:cs="Arial"/>
          <w:sz w:val="20"/>
          <w:szCs w:val="20"/>
        </w:rPr>
        <w:t>žiadosť o účasť, doklady a dokumenty vyhotovené v českom jazyku. Ak sa zistí rozdiel v ich obsahu, rozhodujúci je úradný preklad do štátneho jazyka Slovenskej republiky.</w:t>
      </w:r>
    </w:p>
    <w:p w14:paraId="3C46D09F" w14:textId="12B3C272" w:rsidR="003B1831" w:rsidRPr="003B1831" w:rsidRDefault="003B1831" w:rsidP="003B1831">
      <w:pPr>
        <w:spacing w:after="0" w:line="240" w:lineRule="auto"/>
        <w:ind w:left="1134" w:hanging="567"/>
        <w:contextualSpacing/>
        <w:jc w:val="both"/>
        <w:rPr>
          <w:rFonts w:ascii="Arial" w:hAnsi="Arial" w:cs="Arial"/>
          <w:sz w:val="20"/>
          <w:szCs w:val="20"/>
        </w:rPr>
      </w:pPr>
      <w:r w:rsidRPr="003B1831">
        <w:rPr>
          <w:rFonts w:ascii="Arial" w:hAnsi="Arial" w:cs="Arial"/>
          <w:sz w:val="20"/>
          <w:szCs w:val="20"/>
        </w:rPr>
        <w:t xml:space="preserve">18.2  </w:t>
      </w:r>
      <w:r w:rsidRPr="003B1831">
        <w:rPr>
          <w:rFonts w:ascii="Arial" w:hAnsi="Arial" w:cs="Arial"/>
          <w:sz w:val="20"/>
          <w:szCs w:val="20"/>
        </w:rPr>
        <w:tab/>
        <w:t>Ak ponuku</w:t>
      </w:r>
      <w:r>
        <w:rPr>
          <w:rFonts w:ascii="Arial" w:hAnsi="Arial" w:cs="Arial"/>
          <w:sz w:val="20"/>
          <w:szCs w:val="20"/>
        </w:rPr>
        <w:t xml:space="preserve">/žiadosť o účasť </w:t>
      </w:r>
      <w:r w:rsidRPr="003B1831">
        <w:rPr>
          <w:rFonts w:ascii="Arial" w:hAnsi="Arial" w:cs="Arial"/>
          <w:sz w:val="20"/>
          <w:szCs w:val="20"/>
        </w:rPr>
        <w:t xml:space="preserve">predkladá záujemca/uchádzač so sídlom mimo územia Slovenskej republiky a  doklad alebo dokument je vyhotovený v cudzom jazyku, predkladá sa takýto dokument spolu s jeho úradným prekladom do štátneho jazyka </w:t>
      </w:r>
      <w:r w:rsidRPr="003B1831">
        <w:rPr>
          <w:rFonts w:ascii="Arial" w:hAnsi="Arial" w:cs="Arial"/>
          <w:sz w:val="20"/>
          <w:szCs w:val="20"/>
        </w:rPr>
        <w:lastRenderedPageBreak/>
        <w:t>Slovenskej republiky, to neplatí pre ponuky</w:t>
      </w:r>
      <w:r w:rsidR="006A4861">
        <w:rPr>
          <w:rFonts w:ascii="Arial" w:hAnsi="Arial" w:cs="Arial"/>
          <w:sz w:val="20"/>
          <w:szCs w:val="20"/>
        </w:rPr>
        <w:t>/žiadosti o účasť</w:t>
      </w:r>
      <w:r w:rsidRPr="003B1831">
        <w:rPr>
          <w:rFonts w:ascii="Arial" w:hAnsi="Arial" w:cs="Arial"/>
          <w:sz w:val="20"/>
          <w:szCs w:val="20"/>
        </w:rPr>
        <w:t xml:space="preserve">, </w:t>
      </w:r>
      <w:r w:rsidR="009744BB">
        <w:rPr>
          <w:rFonts w:ascii="Arial" w:hAnsi="Arial" w:cs="Arial"/>
          <w:sz w:val="20"/>
          <w:szCs w:val="20"/>
        </w:rPr>
        <w:t xml:space="preserve">návrhy, </w:t>
      </w:r>
      <w:r w:rsidRPr="003B1831">
        <w:rPr>
          <w:rFonts w:ascii="Arial" w:hAnsi="Arial" w:cs="Arial"/>
          <w:sz w:val="20"/>
          <w:szCs w:val="20"/>
        </w:rPr>
        <w:t>doklady</w:t>
      </w:r>
      <w:r w:rsidR="006A4861">
        <w:rPr>
          <w:rFonts w:ascii="Arial" w:hAnsi="Arial" w:cs="Arial"/>
          <w:sz w:val="20"/>
          <w:szCs w:val="20"/>
        </w:rPr>
        <w:t xml:space="preserve"> </w:t>
      </w:r>
      <w:r w:rsidRPr="003B1831">
        <w:rPr>
          <w:rFonts w:ascii="Arial" w:hAnsi="Arial" w:cs="Arial"/>
          <w:sz w:val="20"/>
          <w:szCs w:val="20"/>
        </w:rPr>
        <w:t>a dokumenty vyhotovené v českom jazyku. Ak sa zistí rozdiel v ich obsahu, rozhodujúci je úradný preklad v štátnom jazyku Slovenskej republiky.</w:t>
      </w:r>
    </w:p>
    <w:p w14:paraId="6F5BFD9B" w14:textId="77777777" w:rsidR="003B1831" w:rsidRPr="00420C9D" w:rsidRDefault="003B1831" w:rsidP="003B1831">
      <w:pPr>
        <w:spacing w:after="0" w:line="240" w:lineRule="auto"/>
        <w:ind w:left="1134" w:hanging="567"/>
        <w:contextualSpacing/>
        <w:jc w:val="both"/>
        <w:rPr>
          <w:rFonts w:ascii="Arial" w:hAnsi="Arial" w:cs="Arial"/>
          <w:sz w:val="20"/>
          <w:szCs w:val="20"/>
          <w:lang w:eastAsia="en-US"/>
        </w:rPr>
      </w:pPr>
    </w:p>
    <w:p w14:paraId="719A0731" w14:textId="20158B6B" w:rsidR="00794DE5" w:rsidRDefault="00794DE5" w:rsidP="00084D43">
      <w:pPr>
        <w:pStyle w:val="Nadpis6"/>
        <w:spacing w:before="0" w:line="240" w:lineRule="auto"/>
        <w:ind w:left="567" w:hanging="567"/>
        <w:contextualSpacing/>
        <w:rPr>
          <w:rFonts w:ascii="Arial" w:hAnsi="Arial" w:cs="Arial"/>
          <w:b/>
          <w:color w:val="auto"/>
          <w:sz w:val="20"/>
          <w:szCs w:val="20"/>
        </w:rPr>
      </w:pPr>
      <w:r w:rsidRPr="00420C9D">
        <w:rPr>
          <w:rFonts w:ascii="Arial" w:hAnsi="Arial" w:cs="Arial"/>
          <w:b/>
          <w:smallCaps/>
          <w:color w:val="auto"/>
          <w:sz w:val="20"/>
          <w:szCs w:val="20"/>
        </w:rPr>
        <w:t>19.</w:t>
      </w:r>
      <w:r w:rsidRPr="00420C9D">
        <w:rPr>
          <w:rFonts w:ascii="Arial" w:hAnsi="Arial" w:cs="Arial"/>
          <w:b/>
          <w:smallCaps/>
          <w:color w:val="auto"/>
          <w:sz w:val="20"/>
          <w:szCs w:val="20"/>
        </w:rPr>
        <w:tab/>
      </w:r>
      <w:r w:rsidRPr="00420C9D">
        <w:rPr>
          <w:rFonts w:ascii="Arial" w:hAnsi="Arial" w:cs="Arial"/>
          <w:b/>
          <w:color w:val="auto"/>
          <w:sz w:val="20"/>
          <w:szCs w:val="20"/>
        </w:rPr>
        <w:t xml:space="preserve">Obsah a vyhotovenie </w:t>
      </w:r>
      <w:r w:rsidR="004A7A2E">
        <w:rPr>
          <w:rFonts w:ascii="Arial" w:hAnsi="Arial" w:cs="Arial"/>
          <w:b/>
          <w:color w:val="auto"/>
          <w:sz w:val="20"/>
          <w:szCs w:val="20"/>
        </w:rPr>
        <w:t xml:space="preserve">(a) </w:t>
      </w:r>
      <w:r w:rsidR="008B53C2" w:rsidRPr="00420C9D">
        <w:rPr>
          <w:rFonts w:ascii="Arial" w:hAnsi="Arial" w:cs="Arial"/>
          <w:b/>
          <w:color w:val="auto"/>
          <w:sz w:val="20"/>
          <w:szCs w:val="20"/>
        </w:rPr>
        <w:t>žiadosti o</w:t>
      </w:r>
      <w:r w:rsidR="004A7A2E">
        <w:rPr>
          <w:rFonts w:ascii="Arial" w:hAnsi="Arial" w:cs="Arial"/>
          <w:b/>
          <w:color w:val="auto"/>
          <w:sz w:val="20"/>
          <w:szCs w:val="20"/>
        </w:rPr>
        <w:t> </w:t>
      </w:r>
      <w:r w:rsidR="008B53C2" w:rsidRPr="00420C9D">
        <w:rPr>
          <w:rFonts w:ascii="Arial" w:hAnsi="Arial" w:cs="Arial"/>
          <w:b/>
          <w:color w:val="auto"/>
          <w:sz w:val="20"/>
          <w:szCs w:val="20"/>
        </w:rPr>
        <w:t>účasť</w:t>
      </w:r>
      <w:r w:rsidR="004A7A2E">
        <w:rPr>
          <w:rFonts w:ascii="Arial" w:hAnsi="Arial" w:cs="Arial"/>
          <w:b/>
          <w:color w:val="auto"/>
          <w:sz w:val="20"/>
          <w:szCs w:val="20"/>
        </w:rPr>
        <w:t xml:space="preserve"> a (</w:t>
      </w:r>
      <w:r w:rsidR="00C17052">
        <w:rPr>
          <w:rFonts w:ascii="Arial" w:hAnsi="Arial" w:cs="Arial"/>
          <w:b/>
          <w:color w:val="auto"/>
          <w:sz w:val="20"/>
          <w:szCs w:val="20"/>
        </w:rPr>
        <w:t>c</w:t>
      </w:r>
      <w:r w:rsidR="004A7A2E">
        <w:rPr>
          <w:rFonts w:ascii="Arial" w:hAnsi="Arial" w:cs="Arial"/>
          <w:b/>
          <w:color w:val="auto"/>
          <w:sz w:val="20"/>
          <w:szCs w:val="20"/>
        </w:rPr>
        <w:t xml:space="preserve">) </w:t>
      </w:r>
      <w:r w:rsidRPr="00420C9D">
        <w:rPr>
          <w:rFonts w:ascii="Arial" w:hAnsi="Arial" w:cs="Arial"/>
          <w:b/>
          <w:color w:val="auto"/>
          <w:sz w:val="20"/>
          <w:szCs w:val="20"/>
        </w:rPr>
        <w:t>ponuky</w:t>
      </w:r>
    </w:p>
    <w:p w14:paraId="75925B6A" w14:textId="77777777" w:rsidR="00C17052" w:rsidRPr="00C17052" w:rsidRDefault="00C17052" w:rsidP="00641F3F">
      <w:pPr>
        <w:tabs>
          <w:tab w:val="left" w:pos="851"/>
        </w:tabs>
        <w:spacing w:after="0"/>
      </w:pPr>
    </w:p>
    <w:p w14:paraId="3E2AF728"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 xml:space="preserve">1. </w:t>
      </w:r>
      <w:r w:rsidRPr="00641F3F">
        <w:rPr>
          <w:rFonts w:ascii="Arial" w:hAnsi="Arial" w:cs="Arial"/>
          <w:b/>
          <w:sz w:val="20"/>
          <w:szCs w:val="20"/>
        </w:rPr>
        <w:tab/>
        <w:t>fáza:</w:t>
      </w:r>
    </w:p>
    <w:p w14:paraId="11589519" w14:textId="77777777" w:rsidR="00C17052" w:rsidRPr="00641F3F" w:rsidRDefault="00C17052" w:rsidP="00C17052">
      <w:pPr>
        <w:spacing w:after="0" w:line="240" w:lineRule="auto"/>
        <w:ind w:left="567"/>
        <w:contextualSpacing/>
        <w:rPr>
          <w:rFonts w:ascii="Arial" w:hAnsi="Arial" w:cs="Arial"/>
          <w:b/>
          <w:sz w:val="20"/>
          <w:szCs w:val="20"/>
        </w:rPr>
      </w:pPr>
      <w:r w:rsidRPr="00641F3F">
        <w:rPr>
          <w:rFonts w:ascii="Arial" w:hAnsi="Arial" w:cs="Arial"/>
          <w:b/>
          <w:sz w:val="20"/>
          <w:szCs w:val="20"/>
        </w:rPr>
        <w:t>(a) žiadostí o účasť - predkladanie a ich vyhodnotenie (tzv. kvalifikácia)</w:t>
      </w:r>
    </w:p>
    <w:p w14:paraId="0D13262E" w14:textId="50CB3DFA" w:rsidR="007B09B2" w:rsidRDefault="007B09B2" w:rsidP="00084D43">
      <w:pPr>
        <w:spacing w:after="0" w:line="240" w:lineRule="auto"/>
        <w:contextualSpacing/>
        <w:rPr>
          <w:rFonts w:ascii="Arial" w:hAnsi="Arial" w:cs="Arial"/>
          <w:b/>
          <w:sz w:val="20"/>
          <w:szCs w:val="20"/>
        </w:rPr>
      </w:pPr>
    </w:p>
    <w:p w14:paraId="3D12DBA9" w14:textId="26022EB9" w:rsidR="000875C1" w:rsidRDefault="00794DE5" w:rsidP="00084D43">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19.1</w:t>
      </w:r>
      <w:r w:rsidRPr="00420C9D">
        <w:rPr>
          <w:rFonts w:ascii="Arial" w:hAnsi="Arial" w:cs="Arial"/>
          <w:b/>
          <w:sz w:val="20"/>
          <w:szCs w:val="20"/>
        </w:rPr>
        <w:tab/>
      </w:r>
      <w:bookmarkStart w:id="13" w:name="_Hlk170283649"/>
      <w:r w:rsidR="00C17052">
        <w:rPr>
          <w:rFonts w:ascii="Arial" w:hAnsi="Arial" w:cs="Arial"/>
          <w:b/>
          <w:sz w:val="20"/>
          <w:szCs w:val="20"/>
        </w:rPr>
        <w:t xml:space="preserve">(a) </w:t>
      </w:r>
      <w:r w:rsidR="008B53C2" w:rsidRPr="00420C9D">
        <w:rPr>
          <w:rFonts w:ascii="Arial" w:hAnsi="Arial" w:cs="Arial"/>
          <w:b/>
          <w:sz w:val="20"/>
          <w:szCs w:val="20"/>
        </w:rPr>
        <w:t>Žiadosť o účasť</w:t>
      </w:r>
      <w:r w:rsidR="000875C1" w:rsidRPr="00420C9D">
        <w:rPr>
          <w:rFonts w:ascii="Arial" w:hAnsi="Arial" w:cs="Arial"/>
          <w:b/>
          <w:sz w:val="20"/>
          <w:szCs w:val="20"/>
        </w:rPr>
        <w:t xml:space="preserve"> predložená </w:t>
      </w:r>
      <w:r w:rsidR="00491898">
        <w:rPr>
          <w:rFonts w:ascii="Arial" w:hAnsi="Arial" w:cs="Arial"/>
          <w:b/>
          <w:sz w:val="20"/>
          <w:szCs w:val="20"/>
        </w:rPr>
        <w:t>záujemcom</w:t>
      </w:r>
      <w:r w:rsidR="003452EE" w:rsidRPr="00420C9D">
        <w:rPr>
          <w:rFonts w:ascii="Arial" w:hAnsi="Arial" w:cs="Arial"/>
          <w:b/>
          <w:sz w:val="20"/>
          <w:szCs w:val="20"/>
        </w:rPr>
        <w:t xml:space="preserve"> </w:t>
      </w:r>
      <w:r w:rsidR="000875C1" w:rsidRPr="00420C9D">
        <w:rPr>
          <w:rFonts w:ascii="Arial" w:hAnsi="Arial" w:cs="Arial"/>
          <w:b/>
          <w:sz w:val="20"/>
          <w:szCs w:val="20"/>
        </w:rPr>
        <w:t>elektronicky prostredníctvom systému JOSEPHINE musí obsahovať</w:t>
      </w:r>
      <w:r w:rsidR="009C0DAA" w:rsidRPr="00420C9D">
        <w:rPr>
          <w:rFonts w:ascii="Arial" w:hAnsi="Arial" w:cs="Arial"/>
          <w:b/>
          <w:sz w:val="20"/>
          <w:szCs w:val="20"/>
        </w:rPr>
        <w:t xml:space="preserve"> nasledovné</w:t>
      </w:r>
      <w:r w:rsidR="000875C1" w:rsidRPr="00420C9D">
        <w:rPr>
          <w:rFonts w:ascii="Arial" w:hAnsi="Arial" w:cs="Arial"/>
          <w:b/>
          <w:sz w:val="20"/>
          <w:szCs w:val="20"/>
        </w:rPr>
        <w:t xml:space="preserve"> doklady</w:t>
      </w:r>
      <w:r w:rsidR="009C0DAA" w:rsidRPr="00420C9D">
        <w:rPr>
          <w:rFonts w:ascii="Arial" w:hAnsi="Arial" w:cs="Arial"/>
          <w:b/>
          <w:sz w:val="20"/>
          <w:szCs w:val="20"/>
        </w:rPr>
        <w:t>:</w:t>
      </w:r>
    </w:p>
    <w:bookmarkEnd w:id="13"/>
    <w:p w14:paraId="1781BBC9" w14:textId="4DFBB7A1" w:rsidR="008C260D" w:rsidRPr="00420C9D" w:rsidRDefault="008C260D" w:rsidP="007B09B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19.1.1</w:t>
      </w:r>
      <w:r w:rsidRPr="00420C9D">
        <w:rPr>
          <w:rFonts w:ascii="Arial" w:hAnsi="Arial" w:cs="Arial"/>
          <w:b/>
          <w:sz w:val="20"/>
          <w:szCs w:val="20"/>
        </w:rPr>
        <w:tab/>
        <w:t xml:space="preserve">Titulný list </w:t>
      </w:r>
      <w:r w:rsidR="004A7A2E">
        <w:rPr>
          <w:rFonts w:ascii="Arial" w:hAnsi="Arial" w:cs="Arial"/>
          <w:b/>
          <w:sz w:val="20"/>
          <w:szCs w:val="20"/>
        </w:rPr>
        <w:t>žiadosti o účasť</w:t>
      </w:r>
      <w:r w:rsidRPr="00420C9D">
        <w:rPr>
          <w:rFonts w:ascii="Arial" w:hAnsi="Arial" w:cs="Arial"/>
          <w:sz w:val="20"/>
          <w:szCs w:val="20"/>
        </w:rPr>
        <w:t xml:space="preserve"> s označením, z ktorého jednoznačne vyplýva, že ide o ponuku na predmet zákazky podľa týchto </w:t>
      </w:r>
      <w:r w:rsidR="003452EE" w:rsidRPr="00420C9D">
        <w:rPr>
          <w:rFonts w:ascii="Arial" w:hAnsi="Arial" w:cs="Arial"/>
          <w:sz w:val="20"/>
          <w:szCs w:val="20"/>
        </w:rPr>
        <w:t>SP</w:t>
      </w:r>
      <w:r w:rsidRPr="00420C9D">
        <w:rPr>
          <w:rFonts w:ascii="Arial" w:hAnsi="Arial" w:cs="Arial"/>
          <w:sz w:val="20"/>
          <w:szCs w:val="20"/>
        </w:rPr>
        <w:t>.</w:t>
      </w:r>
    </w:p>
    <w:p w14:paraId="670DDC3E" w14:textId="01047B02" w:rsidR="008C260D"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19.1.2</w:t>
      </w:r>
      <w:r w:rsidRPr="00420C9D">
        <w:rPr>
          <w:rFonts w:ascii="Arial" w:hAnsi="Arial" w:cs="Arial"/>
          <w:sz w:val="20"/>
          <w:szCs w:val="20"/>
        </w:rPr>
        <w:tab/>
        <w:t xml:space="preserve">Obsah </w:t>
      </w:r>
      <w:r w:rsidR="00E2342F">
        <w:rPr>
          <w:rFonts w:ascii="Arial" w:hAnsi="Arial" w:cs="Arial"/>
          <w:sz w:val="20"/>
          <w:szCs w:val="20"/>
        </w:rPr>
        <w:t>žiadosti o účasť</w:t>
      </w:r>
      <w:r w:rsidRPr="00420C9D">
        <w:rPr>
          <w:rFonts w:ascii="Arial" w:hAnsi="Arial" w:cs="Arial"/>
          <w:sz w:val="20"/>
          <w:szCs w:val="20"/>
        </w:rPr>
        <w:t xml:space="preserve"> (index – položkový zoznam) s odkazom na očíslované strany.</w:t>
      </w:r>
    </w:p>
    <w:p w14:paraId="19C728A4" w14:textId="4CC07C4C" w:rsidR="009C0DAA" w:rsidRPr="00420C9D" w:rsidRDefault="008C260D"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19.1.3</w:t>
      </w:r>
      <w:r w:rsidRPr="00420C9D">
        <w:rPr>
          <w:rFonts w:ascii="Arial" w:hAnsi="Arial" w:cs="Arial"/>
          <w:sz w:val="20"/>
          <w:szCs w:val="20"/>
        </w:rPr>
        <w:tab/>
        <w:t xml:space="preserve">Vyplnený formulár </w:t>
      </w:r>
      <w:r w:rsidRPr="00420C9D">
        <w:rPr>
          <w:rFonts w:ascii="Arial" w:hAnsi="Arial" w:cs="Arial"/>
          <w:b/>
          <w:sz w:val="20"/>
          <w:szCs w:val="20"/>
        </w:rPr>
        <w:t xml:space="preserve">Ponukový list </w:t>
      </w:r>
      <w:r w:rsidRPr="00420C9D">
        <w:rPr>
          <w:rFonts w:ascii="Arial" w:hAnsi="Arial" w:cs="Arial"/>
          <w:sz w:val="20"/>
          <w:szCs w:val="20"/>
        </w:rPr>
        <w:t>(Príloha B1</w:t>
      </w:r>
      <w:r w:rsidR="009C0DAA" w:rsidRPr="00420C9D">
        <w:rPr>
          <w:rFonts w:ascii="Arial" w:hAnsi="Arial" w:cs="Arial"/>
          <w:sz w:val="20"/>
          <w:szCs w:val="20"/>
        </w:rPr>
        <w:t xml:space="preserve"> Časť B</w:t>
      </w:r>
      <w:r w:rsidRPr="00420C9D">
        <w:rPr>
          <w:rFonts w:ascii="Arial" w:hAnsi="Arial" w:cs="Arial"/>
          <w:sz w:val="20"/>
          <w:szCs w:val="20"/>
        </w:rPr>
        <w:t xml:space="preserve"> Zväz</w:t>
      </w:r>
      <w:r w:rsidR="009C0DAA" w:rsidRPr="00420C9D">
        <w:rPr>
          <w:rFonts w:ascii="Arial" w:hAnsi="Arial" w:cs="Arial"/>
          <w:sz w:val="20"/>
          <w:szCs w:val="20"/>
        </w:rPr>
        <w:t>o</w:t>
      </w:r>
      <w:r w:rsidRPr="00420C9D">
        <w:rPr>
          <w:rFonts w:ascii="Arial" w:hAnsi="Arial" w:cs="Arial"/>
          <w:sz w:val="20"/>
          <w:szCs w:val="20"/>
        </w:rPr>
        <w:t xml:space="preserve">k 1 týchto SP). </w:t>
      </w:r>
    </w:p>
    <w:p w14:paraId="086EE78F" w14:textId="3CAF1581" w:rsidR="009C0DAA" w:rsidRPr="00420C9D" w:rsidRDefault="008C260D"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hAnsi="Arial" w:cs="Arial"/>
          <w:sz w:val="20"/>
          <w:szCs w:val="20"/>
        </w:rPr>
        <w:t>19.1.4</w:t>
      </w:r>
      <w:r w:rsidRPr="00420C9D">
        <w:rPr>
          <w:rFonts w:ascii="Arial" w:hAnsi="Arial" w:cs="Arial"/>
          <w:sz w:val="20"/>
          <w:szCs w:val="20"/>
        </w:rPr>
        <w:tab/>
      </w:r>
      <w:r w:rsidR="009C0DAA" w:rsidRPr="00420C9D">
        <w:rPr>
          <w:rFonts w:ascii="Arial" w:eastAsia="Times New Roman" w:hAnsi="Arial" w:cs="Arial"/>
          <w:noProof/>
          <w:sz w:val="20"/>
          <w:szCs w:val="20"/>
          <w:lang w:eastAsia="en-US"/>
        </w:rPr>
        <w:t xml:space="preserve">V prípade, ak </w:t>
      </w:r>
      <w:r w:rsidR="00985826">
        <w:rPr>
          <w:rFonts w:ascii="Arial" w:eastAsia="Times New Roman" w:hAnsi="Arial" w:cs="Arial"/>
          <w:noProof/>
          <w:sz w:val="20"/>
          <w:szCs w:val="20"/>
          <w:lang w:eastAsia="en-US"/>
        </w:rPr>
        <w:t>žiadosť o účasť</w:t>
      </w:r>
      <w:r w:rsidR="00985826" w:rsidRPr="00420C9D">
        <w:rPr>
          <w:rFonts w:ascii="Arial" w:eastAsia="Times New Roman" w:hAnsi="Arial" w:cs="Arial"/>
          <w:noProof/>
          <w:sz w:val="20"/>
          <w:szCs w:val="20"/>
          <w:lang w:eastAsia="en-US"/>
        </w:rPr>
        <w:t xml:space="preserve"> </w:t>
      </w:r>
      <w:r w:rsidR="009C0DAA" w:rsidRPr="00420C9D">
        <w:rPr>
          <w:rFonts w:ascii="Arial" w:eastAsia="Times New Roman" w:hAnsi="Arial" w:cs="Arial"/>
          <w:noProof/>
          <w:sz w:val="20"/>
          <w:szCs w:val="20"/>
          <w:lang w:eastAsia="en-US"/>
        </w:rPr>
        <w:t xml:space="preserve">predkladá skupina dodávateľov, v súlade s bodom 22.6.1 Časť A.1 Zväzok 1 týchto SP, </w:t>
      </w:r>
      <w:r w:rsidR="009C0DAA" w:rsidRPr="00420C9D">
        <w:rPr>
          <w:rFonts w:ascii="Arial" w:eastAsia="Times New Roman" w:hAnsi="Arial" w:cs="Arial"/>
          <w:b/>
          <w:noProof/>
          <w:sz w:val="20"/>
          <w:szCs w:val="20"/>
          <w:lang w:eastAsia="en-US"/>
        </w:rPr>
        <w:t>vystavenú plnú moc pre jedného z členov skupiny</w:t>
      </w:r>
      <w:r w:rsidR="009C0DAA" w:rsidRPr="00420C9D">
        <w:rPr>
          <w:rFonts w:ascii="Arial" w:eastAsia="Times New Roman" w:hAnsi="Arial" w:cs="Arial"/>
          <w:noProof/>
          <w:sz w:val="20"/>
          <w:szCs w:val="20"/>
          <w:lang w:eastAsia="en-US"/>
        </w:rPr>
        <w:t xml:space="preserve">, ktorý bude oprávnený prijímať pokyny za všetkých a konať v mene všetkých ostatných členov skupiny, podpísanú všetkými členmi skupiny alebo </w:t>
      </w:r>
      <w:r w:rsidR="009C0DAA" w:rsidRPr="00420C9D">
        <w:rPr>
          <w:rFonts w:ascii="Arial" w:eastAsia="Times New Roman" w:hAnsi="Arial" w:cs="Arial"/>
          <w:noProof/>
          <w:sz w:val="20"/>
          <w:szCs w:val="20"/>
          <w:lang w:eastAsia="en-US"/>
        </w:rPr>
        <w:lastRenderedPageBreak/>
        <w:t>osobou/osobami oprávnenými konať v danej veci za každého člena skupiny.</w:t>
      </w:r>
    </w:p>
    <w:p w14:paraId="21B61378" w14:textId="0EEE0500" w:rsidR="009C0DAA" w:rsidRDefault="009C0DAA" w:rsidP="0095273D">
      <w:pPr>
        <w:autoSpaceDE w:val="0"/>
        <w:autoSpaceDN w:val="0"/>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19.1.5</w:t>
      </w:r>
      <w:r w:rsidRPr="00420C9D">
        <w:rPr>
          <w:rFonts w:ascii="Arial" w:hAnsi="Arial" w:cs="Arial"/>
          <w:sz w:val="20"/>
          <w:szCs w:val="20"/>
        </w:rPr>
        <w:tab/>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v súlade s bodom 22.3.1 Časť A.1 Zväzok 1 týchto SP, v ponuke skupiny dodávateľov musí byť uvedený záväzok, že táto skupina dodávateľov v prípade prijatia jej ponuky verejným obstarávateľom za účelom riadneho plnenia </w:t>
      </w:r>
      <w:r w:rsidR="00353176" w:rsidRPr="00420C9D">
        <w:rPr>
          <w:rFonts w:ascii="Arial" w:hAnsi="Arial" w:cs="Arial"/>
          <w:sz w:val="20"/>
          <w:szCs w:val="20"/>
        </w:rPr>
        <w:t>Z</w:t>
      </w:r>
      <w:r w:rsidRPr="00420C9D">
        <w:rPr>
          <w:rFonts w:ascii="Arial" w:hAnsi="Arial" w:cs="Arial"/>
          <w:sz w:val="20"/>
          <w:szCs w:val="20"/>
        </w:rPr>
        <w:t>mluvy vytvorí niektorú z právnych foriem uvedených v bode 22.4 Časť A.1 Zväzok 1 týchto SP, pričom sa odporúča, aby obsahom jej ponuky bola aspoň zmluva o budúcej zmluve o vytvorení príslušnej právnej formy.</w:t>
      </w:r>
    </w:p>
    <w:p w14:paraId="0C9C6450" w14:textId="009379D7" w:rsidR="000F7705" w:rsidRPr="003550FC" w:rsidRDefault="000F7705" w:rsidP="0095273D">
      <w:pPr>
        <w:autoSpaceDE w:val="0"/>
        <w:autoSpaceDN w:val="0"/>
        <w:spacing w:after="0" w:line="240" w:lineRule="auto"/>
        <w:ind w:left="1985" w:hanging="851"/>
        <w:contextualSpacing/>
        <w:jc w:val="both"/>
        <w:rPr>
          <w:rFonts w:ascii="Arial" w:hAnsi="Arial" w:cs="Arial"/>
          <w:b/>
          <w:sz w:val="20"/>
          <w:szCs w:val="20"/>
        </w:rPr>
      </w:pPr>
      <w:r>
        <w:rPr>
          <w:rFonts w:ascii="Arial" w:hAnsi="Arial" w:cs="Arial"/>
          <w:sz w:val="20"/>
          <w:szCs w:val="20"/>
        </w:rPr>
        <w:t>19.1.6</w:t>
      </w:r>
      <w:r>
        <w:rPr>
          <w:rFonts w:ascii="Arial" w:hAnsi="Arial" w:cs="Arial"/>
          <w:sz w:val="20"/>
          <w:szCs w:val="20"/>
        </w:rPr>
        <w:tab/>
      </w:r>
      <w:r w:rsidRPr="00D02F5D">
        <w:rPr>
          <w:rFonts w:ascii="Arial" w:hAnsi="Arial" w:cs="Arial"/>
          <w:b/>
          <w:sz w:val="20"/>
          <w:szCs w:val="20"/>
        </w:rPr>
        <w:t xml:space="preserve">Doklady </w:t>
      </w:r>
      <w:r w:rsidR="00D02F5D">
        <w:rPr>
          <w:rFonts w:ascii="Arial" w:hAnsi="Arial" w:cs="Arial"/>
          <w:b/>
          <w:sz w:val="20"/>
          <w:szCs w:val="20"/>
        </w:rPr>
        <w:t xml:space="preserve">preukazujúce splnenie pravidiel </w:t>
      </w:r>
      <w:r w:rsidR="001F3244">
        <w:rPr>
          <w:rFonts w:ascii="Arial" w:hAnsi="Arial" w:cs="Arial"/>
          <w:b/>
          <w:sz w:val="20"/>
          <w:szCs w:val="20"/>
        </w:rPr>
        <w:t xml:space="preserve">na </w:t>
      </w:r>
      <w:r w:rsidR="00D02F5D">
        <w:rPr>
          <w:rFonts w:ascii="Arial" w:hAnsi="Arial" w:cs="Arial"/>
          <w:b/>
          <w:sz w:val="20"/>
          <w:szCs w:val="20"/>
        </w:rPr>
        <w:t xml:space="preserve">obmedzenie počtu záujemcov podľa </w:t>
      </w:r>
      <w:r w:rsidRPr="00D02F5D">
        <w:rPr>
          <w:rFonts w:ascii="Arial" w:hAnsi="Arial" w:cs="Arial"/>
          <w:b/>
          <w:sz w:val="20"/>
          <w:szCs w:val="20"/>
        </w:rPr>
        <w:t>Prílohy B</w:t>
      </w:r>
      <w:r w:rsidR="003550FC" w:rsidRPr="00D02F5D">
        <w:rPr>
          <w:rFonts w:ascii="Arial" w:hAnsi="Arial" w:cs="Arial"/>
          <w:b/>
          <w:sz w:val="20"/>
          <w:szCs w:val="20"/>
        </w:rPr>
        <w:t>11</w:t>
      </w:r>
      <w:r w:rsidRPr="00D02F5D">
        <w:rPr>
          <w:rFonts w:ascii="Arial" w:hAnsi="Arial" w:cs="Arial"/>
          <w:b/>
          <w:sz w:val="20"/>
          <w:szCs w:val="20"/>
        </w:rPr>
        <w:t xml:space="preserve"> </w:t>
      </w:r>
      <w:r w:rsidR="003550FC" w:rsidRPr="00D02F5D">
        <w:rPr>
          <w:rFonts w:ascii="Arial" w:hAnsi="Arial" w:cs="Arial"/>
          <w:b/>
          <w:sz w:val="20"/>
          <w:szCs w:val="20"/>
        </w:rPr>
        <w:t>Časť B Zväzok 1 týchto SP.</w:t>
      </w:r>
    </w:p>
    <w:p w14:paraId="173AC71A" w14:textId="2D74A77D" w:rsidR="008B53C2" w:rsidRPr="00420C9D" w:rsidRDefault="008B53C2" w:rsidP="008B53C2">
      <w:pPr>
        <w:spacing w:after="0" w:line="240" w:lineRule="auto"/>
        <w:ind w:left="1985" w:hanging="851"/>
        <w:contextualSpacing/>
        <w:jc w:val="both"/>
        <w:rPr>
          <w:rFonts w:ascii="Arial" w:hAnsi="Arial" w:cs="Arial"/>
          <w:sz w:val="20"/>
          <w:szCs w:val="20"/>
        </w:rPr>
      </w:pPr>
      <w:r w:rsidRPr="00420C9D">
        <w:rPr>
          <w:rFonts w:ascii="Arial" w:hAnsi="Arial" w:cs="Arial"/>
          <w:sz w:val="20"/>
          <w:szCs w:val="20"/>
        </w:rPr>
        <w:t>19.1.</w:t>
      </w:r>
      <w:r w:rsidR="003550FC">
        <w:rPr>
          <w:rFonts w:ascii="Arial" w:hAnsi="Arial" w:cs="Arial"/>
          <w:sz w:val="20"/>
          <w:szCs w:val="20"/>
        </w:rPr>
        <w:t>7</w:t>
      </w:r>
      <w:r w:rsidRPr="00420C9D">
        <w:rPr>
          <w:rFonts w:ascii="Arial" w:hAnsi="Arial" w:cs="Arial"/>
          <w:sz w:val="20"/>
          <w:szCs w:val="20"/>
        </w:rPr>
        <w:tab/>
      </w:r>
      <w:r w:rsidRPr="00420C9D">
        <w:rPr>
          <w:rFonts w:ascii="Arial" w:hAnsi="Arial" w:cs="Arial"/>
          <w:b/>
          <w:sz w:val="20"/>
          <w:szCs w:val="20"/>
        </w:rPr>
        <w:t>Doklady</w:t>
      </w:r>
      <w:r w:rsidR="00D02F5D">
        <w:rPr>
          <w:rFonts w:ascii="Arial" w:hAnsi="Arial" w:cs="Arial"/>
          <w:b/>
          <w:sz w:val="20"/>
          <w:szCs w:val="20"/>
        </w:rPr>
        <w:t xml:space="preserve"> </w:t>
      </w:r>
      <w:r w:rsidRPr="00420C9D">
        <w:rPr>
          <w:rFonts w:ascii="Arial" w:hAnsi="Arial" w:cs="Arial"/>
          <w:b/>
          <w:sz w:val="20"/>
          <w:szCs w:val="20"/>
        </w:rPr>
        <w:t>preukazujúce</w:t>
      </w:r>
      <w:r w:rsidR="00D02F5D">
        <w:rPr>
          <w:rFonts w:ascii="Arial" w:hAnsi="Arial" w:cs="Arial"/>
          <w:b/>
          <w:sz w:val="20"/>
          <w:szCs w:val="20"/>
        </w:rPr>
        <w:t xml:space="preserve"> </w:t>
      </w:r>
      <w:r w:rsidRPr="00420C9D">
        <w:rPr>
          <w:rFonts w:ascii="Arial" w:hAnsi="Arial" w:cs="Arial"/>
          <w:b/>
          <w:sz w:val="20"/>
          <w:szCs w:val="20"/>
        </w:rPr>
        <w:t>splnenie podmienok</w:t>
      </w:r>
      <w:r w:rsidRPr="00420C9D">
        <w:rPr>
          <w:rFonts w:ascii="Arial" w:hAnsi="Arial" w:cs="Arial"/>
          <w:sz w:val="20"/>
          <w:szCs w:val="20"/>
        </w:rPr>
        <w:t xml:space="preserve"> účasti týkajúce sa osobného postavenia, finančného a ekonomického postavenia a technickej spôsobilosti alebo odbornej spôsobilosti, uvedených v Oznámení a v Prílohe B7 Časť B Zväzok 1 týchto SP, prostredníctvom ktorých </w:t>
      </w:r>
      <w:r w:rsidR="00491898">
        <w:rPr>
          <w:rFonts w:ascii="Arial" w:hAnsi="Arial" w:cs="Arial"/>
          <w:sz w:val="20"/>
          <w:szCs w:val="20"/>
        </w:rPr>
        <w:t>záujemca</w:t>
      </w:r>
      <w:r w:rsidRPr="00420C9D">
        <w:rPr>
          <w:rFonts w:ascii="Arial" w:hAnsi="Arial" w:cs="Arial"/>
          <w:sz w:val="20"/>
          <w:szCs w:val="20"/>
        </w:rPr>
        <w:t xml:space="preserve"> preukazuje splnenie podmienok účasti vo verejnom obstarávaní. </w:t>
      </w:r>
    </w:p>
    <w:p w14:paraId="44F5014B" w14:textId="25E5F22C" w:rsidR="008B53C2" w:rsidRDefault="00491898" w:rsidP="008B53C2">
      <w:pPr>
        <w:spacing w:after="0" w:line="240" w:lineRule="auto"/>
        <w:ind w:left="1985"/>
        <w:contextualSpacing/>
        <w:jc w:val="both"/>
        <w:rPr>
          <w:rFonts w:ascii="Arial" w:hAnsi="Arial" w:cs="Arial"/>
          <w:sz w:val="20"/>
          <w:szCs w:val="20"/>
        </w:rPr>
      </w:pPr>
      <w:r>
        <w:rPr>
          <w:rFonts w:ascii="Arial" w:hAnsi="Arial" w:cs="Arial"/>
          <w:sz w:val="20"/>
          <w:szCs w:val="20"/>
        </w:rPr>
        <w:t>Záujemca</w:t>
      </w:r>
      <w:r w:rsidR="008B53C2" w:rsidRPr="00420C9D">
        <w:rPr>
          <w:rFonts w:ascii="Arial" w:hAnsi="Arial" w:cs="Arial"/>
          <w:sz w:val="20"/>
          <w:szCs w:val="20"/>
        </w:rPr>
        <w:t xml:space="preserve"> môže podľa § 39 zákona doklady na preukázanie splnenia podmienok účasti predbežne nahradiť:</w:t>
      </w:r>
    </w:p>
    <w:p w14:paraId="063F73B7" w14:textId="77777777" w:rsidR="008B53C2" w:rsidRPr="00420C9D" w:rsidRDefault="008B53C2" w:rsidP="008B53C2">
      <w:pPr>
        <w:tabs>
          <w:tab w:val="left" w:pos="2268"/>
        </w:tabs>
        <w:spacing w:after="0" w:line="240" w:lineRule="auto"/>
        <w:ind w:left="2835" w:hanging="851"/>
        <w:contextualSpacing/>
        <w:jc w:val="both"/>
        <w:rPr>
          <w:rFonts w:ascii="Arial" w:hAnsi="Arial" w:cs="Arial"/>
          <w:sz w:val="20"/>
          <w:szCs w:val="20"/>
        </w:rPr>
      </w:pPr>
      <w:r w:rsidRPr="00420C9D">
        <w:rPr>
          <w:rFonts w:ascii="Arial" w:hAnsi="Arial" w:cs="Arial"/>
          <w:b/>
          <w:sz w:val="20"/>
          <w:szCs w:val="20"/>
        </w:rPr>
        <w:t xml:space="preserve">a) </w:t>
      </w:r>
      <w:r w:rsidRPr="00420C9D">
        <w:rPr>
          <w:rFonts w:ascii="Arial" w:hAnsi="Arial" w:cs="Arial"/>
          <w:b/>
          <w:sz w:val="20"/>
          <w:szCs w:val="20"/>
        </w:rPr>
        <w:tab/>
        <w:t xml:space="preserve">Jednotným európskym dokumentom </w:t>
      </w:r>
      <w:r w:rsidRPr="00420C9D">
        <w:rPr>
          <w:rFonts w:ascii="Arial" w:hAnsi="Arial" w:cs="Arial"/>
          <w:sz w:val="20"/>
          <w:szCs w:val="20"/>
        </w:rPr>
        <w:t>(ďalej len „JED“):</w:t>
      </w:r>
    </w:p>
    <w:p w14:paraId="4B46E24F" w14:textId="400B9447" w:rsidR="008B53C2" w:rsidRPr="00420C9D" w:rsidRDefault="008B53C2" w:rsidP="005E46B5">
      <w:pPr>
        <w:pStyle w:val="Odsekzoznamu"/>
        <w:numPr>
          <w:ilvl w:val="0"/>
          <w:numId w:val="34"/>
        </w:numPr>
        <w:spacing w:after="0" w:line="240" w:lineRule="auto"/>
        <w:ind w:left="2552" w:hanging="284"/>
        <w:jc w:val="both"/>
        <w:rPr>
          <w:rFonts w:ascii="Arial" w:hAnsi="Arial" w:cs="Arial"/>
          <w:sz w:val="20"/>
          <w:szCs w:val="20"/>
        </w:rPr>
      </w:pPr>
      <w:r w:rsidRPr="00420C9D">
        <w:rPr>
          <w:rFonts w:ascii="Arial" w:hAnsi="Arial" w:cs="Arial"/>
          <w:sz w:val="20"/>
          <w:szCs w:val="20"/>
        </w:rPr>
        <w:t xml:space="preserve">JED tvorí Prílohu B6 Časť B Zväzok 1 týchto SP. </w:t>
      </w:r>
      <w:r w:rsidR="00491898">
        <w:rPr>
          <w:rFonts w:ascii="Arial" w:hAnsi="Arial" w:cs="Arial"/>
          <w:sz w:val="20"/>
          <w:szCs w:val="20"/>
        </w:rPr>
        <w:t>Záujemca</w:t>
      </w:r>
      <w:r w:rsidRPr="00420C9D">
        <w:rPr>
          <w:rFonts w:ascii="Arial" w:hAnsi="Arial" w:cs="Arial"/>
          <w:sz w:val="20"/>
          <w:szCs w:val="20"/>
        </w:rPr>
        <w:t xml:space="preserve"> vyplní časti I. až III. JED-u, zároveň mu je </w:t>
      </w:r>
      <w:r w:rsidRPr="00420C9D">
        <w:rPr>
          <w:rFonts w:ascii="Arial" w:hAnsi="Arial" w:cs="Arial"/>
          <w:sz w:val="20"/>
          <w:szCs w:val="20"/>
        </w:rPr>
        <w:lastRenderedPageBreak/>
        <w:t>umožnené</w:t>
      </w:r>
      <w:r w:rsidRPr="00420C9D">
        <w:rPr>
          <w:rFonts w:ascii="Arial" w:hAnsi="Arial" w:cs="Arial"/>
          <w:b/>
          <w:sz w:val="20"/>
          <w:szCs w:val="20"/>
        </w:rPr>
        <w:t xml:space="preserve"> vyplniť len oddiel α: GLOBÁLNY ÚDAJ PRE VŠETKY PODMIENKY ÚČASTI časti IV. JED-u</w:t>
      </w:r>
      <w:r w:rsidRPr="00420C9D">
        <w:rPr>
          <w:rFonts w:ascii="Arial" w:hAnsi="Arial" w:cs="Arial"/>
          <w:sz w:val="20"/>
          <w:szCs w:val="20"/>
        </w:rPr>
        <w:t xml:space="preserve"> bez toho, aby musel vyplniť iné oddiely časti IV. JED-u. </w:t>
      </w:r>
    </w:p>
    <w:p w14:paraId="7964DEB1" w14:textId="23E629E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2.</w:t>
      </w:r>
      <w:r w:rsidRPr="00420C9D">
        <w:rPr>
          <w:rFonts w:ascii="Arial" w:hAnsi="Arial" w:cs="Arial"/>
          <w:sz w:val="20"/>
          <w:szCs w:val="20"/>
        </w:rPr>
        <w:tab/>
        <w:t xml:space="preserve">Ak </w:t>
      </w:r>
      <w:r w:rsidR="00491898">
        <w:rPr>
          <w:rFonts w:ascii="Arial" w:hAnsi="Arial" w:cs="Arial"/>
          <w:sz w:val="20"/>
          <w:szCs w:val="20"/>
        </w:rPr>
        <w:t>záujemca</w:t>
      </w:r>
      <w:r w:rsidRPr="00420C9D">
        <w:rPr>
          <w:rFonts w:ascii="Arial" w:hAnsi="Arial" w:cs="Arial"/>
          <w:sz w:val="20"/>
          <w:szCs w:val="20"/>
        </w:rPr>
        <w:t xml:space="preserve"> preukazuje finančné a ekonomické postavenie, technickú spôsobilosť alebo odbornú spôsobilosť prostredníctvom inej osoby, </w:t>
      </w:r>
      <w:r w:rsidR="00650B20">
        <w:rPr>
          <w:rFonts w:ascii="Arial" w:hAnsi="Arial" w:cs="Arial"/>
          <w:sz w:val="20"/>
          <w:szCs w:val="20"/>
        </w:rPr>
        <w:t>záujemca</w:t>
      </w:r>
      <w:r w:rsidRPr="00420C9D">
        <w:rPr>
          <w:rFonts w:ascii="Arial" w:hAnsi="Arial" w:cs="Arial"/>
          <w:sz w:val="20"/>
          <w:szCs w:val="20"/>
        </w:rPr>
        <w:t xml:space="preserve"> je povinný predložiť JED aj pre túto / tieto osobu/y. </w:t>
      </w:r>
    </w:p>
    <w:p w14:paraId="2DC01F04" w14:textId="69456E3F" w:rsidR="008B53C2" w:rsidRDefault="008B53C2" w:rsidP="008B53C2">
      <w:pPr>
        <w:spacing w:after="0" w:line="240" w:lineRule="auto"/>
        <w:ind w:left="2552" w:hanging="284"/>
        <w:contextualSpacing/>
        <w:jc w:val="both"/>
        <w:rPr>
          <w:rFonts w:ascii="Arial" w:hAnsi="Arial" w:cs="Arial"/>
          <w:bCs/>
          <w:sz w:val="20"/>
          <w:szCs w:val="20"/>
        </w:rPr>
      </w:pPr>
      <w:r w:rsidRPr="00420C9D">
        <w:rPr>
          <w:rFonts w:ascii="Arial" w:hAnsi="Arial" w:cs="Arial"/>
          <w:bCs/>
          <w:sz w:val="20"/>
          <w:szCs w:val="20"/>
        </w:rPr>
        <w:t>3.</w:t>
      </w:r>
      <w:r w:rsidRPr="00420C9D">
        <w:rPr>
          <w:rFonts w:ascii="Arial" w:hAnsi="Arial" w:cs="Arial"/>
          <w:bCs/>
          <w:sz w:val="20"/>
          <w:szCs w:val="20"/>
        </w:rPr>
        <w:tab/>
        <w:t xml:space="preserve">Ak </w:t>
      </w:r>
      <w:r w:rsidR="00491898">
        <w:rPr>
          <w:rFonts w:ascii="Arial" w:hAnsi="Arial" w:cs="Arial"/>
          <w:bCs/>
          <w:sz w:val="20"/>
          <w:szCs w:val="20"/>
        </w:rPr>
        <w:t>záujemca</w:t>
      </w:r>
      <w:r w:rsidRPr="00420C9D">
        <w:rPr>
          <w:rFonts w:ascii="Arial" w:hAnsi="Arial" w:cs="Arial"/>
          <w:bCs/>
          <w:sz w:val="20"/>
          <w:szCs w:val="20"/>
        </w:rPr>
        <w:t xml:space="preserve"> využíva na plnenie zákazky subdodávateľa, ktorého finančné zdroje alebo technické a odborné kapacity nevyužíva na preukázanie splnenia podmienok účasti, </w:t>
      </w:r>
      <w:r w:rsidR="00650B20">
        <w:rPr>
          <w:rFonts w:ascii="Arial" w:hAnsi="Arial" w:cs="Arial"/>
          <w:bCs/>
          <w:sz w:val="20"/>
          <w:szCs w:val="20"/>
        </w:rPr>
        <w:t>záujemca</w:t>
      </w:r>
      <w:r w:rsidRPr="00420C9D">
        <w:rPr>
          <w:rFonts w:ascii="Arial" w:hAnsi="Arial" w:cs="Arial"/>
          <w:bCs/>
          <w:sz w:val="20"/>
          <w:szCs w:val="20"/>
        </w:rPr>
        <w:t xml:space="preserve"> je povinný predložiť JED za každého takého subdodávateľa. </w:t>
      </w:r>
    </w:p>
    <w:p w14:paraId="27A35B8E" w14:textId="3D0A4118" w:rsidR="001A062C" w:rsidRDefault="001A062C" w:rsidP="008B53C2">
      <w:pPr>
        <w:spacing w:after="0" w:line="240" w:lineRule="auto"/>
        <w:ind w:left="2552" w:hanging="284"/>
        <w:contextualSpacing/>
        <w:jc w:val="both"/>
        <w:rPr>
          <w:rFonts w:ascii="Arial" w:hAnsi="Arial" w:cs="Arial"/>
          <w:bCs/>
          <w:sz w:val="20"/>
          <w:szCs w:val="20"/>
        </w:rPr>
      </w:pPr>
    </w:p>
    <w:p w14:paraId="4D7019AC" w14:textId="77777777" w:rsidR="001A062C" w:rsidRDefault="001A062C" w:rsidP="008B53C2">
      <w:pPr>
        <w:spacing w:after="0" w:line="240" w:lineRule="auto"/>
        <w:ind w:left="2552" w:hanging="284"/>
        <w:contextualSpacing/>
        <w:jc w:val="both"/>
        <w:rPr>
          <w:rFonts w:ascii="Arial" w:hAnsi="Arial" w:cs="Arial"/>
          <w:bCs/>
          <w:sz w:val="20"/>
          <w:szCs w:val="20"/>
        </w:rPr>
      </w:pPr>
    </w:p>
    <w:p w14:paraId="3E72B9E4" w14:textId="77777777" w:rsidR="008B53C2" w:rsidRPr="00420C9D" w:rsidRDefault="008B53C2" w:rsidP="008B53C2">
      <w:pPr>
        <w:spacing w:after="0" w:line="240" w:lineRule="auto"/>
        <w:ind w:left="2552" w:hanging="284"/>
        <w:contextualSpacing/>
        <w:jc w:val="both"/>
        <w:rPr>
          <w:rFonts w:ascii="Arial" w:hAnsi="Arial" w:cs="Arial"/>
          <w:vanish/>
          <w:sz w:val="20"/>
          <w:szCs w:val="20"/>
        </w:rPr>
      </w:pPr>
      <w:r w:rsidRPr="00420C9D">
        <w:rPr>
          <w:rFonts w:ascii="Arial" w:hAnsi="Arial" w:cs="Arial"/>
          <w:sz w:val="20"/>
          <w:szCs w:val="20"/>
        </w:rPr>
        <w:t>4.</w:t>
      </w:r>
      <w:r w:rsidRPr="00420C9D">
        <w:rPr>
          <w:rFonts w:ascii="Arial" w:hAnsi="Arial" w:cs="Arial"/>
          <w:sz w:val="20"/>
          <w:szCs w:val="20"/>
        </w:rPr>
        <w:tab/>
      </w:r>
    </w:p>
    <w:p w14:paraId="525226B6" w14:textId="29A08CC5"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sz w:val="20"/>
          <w:szCs w:val="20"/>
        </w:rPr>
        <w:t xml:space="preserve">V prípade, ak </w:t>
      </w:r>
      <w:r w:rsidR="00985826">
        <w:rPr>
          <w:rFonts w:ascii="Arial" w:hAnsi="Arial" w:cs="Arial"/>
          <w:sz w:val="20"/>
          <w:szCs w:val="20"/>
        </w:rPr>
        <w:t>žiadosť o účasť</w:t>
      </w:r>
      <w:r w:rsidR="00985826" w:rsidRPr="00420C9D">
        <w:rPr>
          <w:rFonts w:ascii="Arial" w:hAnsi="Arial" w:cs="Arial"/>
          <w:sz w:val="20"/>
          <w:szCs w:val="20"/>
        </w:rPr>
        <w:t xml:space="preserve"> </w:t>
      </w:r>
      <w:r w:rsidRPr="00420C9D">
        <w:rPr>
          <w:rFonts w:ascii="Arial" w:hAnsi="Arial" w:cs="Arial"/>
          <w:sz w:val="20"/>
          <w:szCs w:val="20"/>
        </w:rPr>
        <w:t xml:space="preserve">predkladá skupina dodávateľov, </w:t>
      </w:r>
      <w:r w:rsidR="00491898">
        <w:rPr>
          <w:rFonts w:ascii="Arial" w:hAnsi="Arial" w:cs="Arial"/>
          <w:sz w:val="20"/>
          <w:szCs w:val="20"/>
        </w:rPr>
        <w:t xml:space="preserve">záujemca </w:t>
      </w:r>
      <w:r w:rsidRPr="00420C9D">
        <w:rPr>
          <w:rFonts w:ascii="Arial" w:hAnsi="Arial" w:cs="Arial"/>
          <w:sz w:val="20"/>
          <w:szCs w:val="20"/>
        </w:rPr>
        <w:t>predkladá JED pre každého člena skupiny samostatne.</w:t>
      </w:r>
    </w:p>
    <w:p w14:paraId="34A3E783" w14:textId="6C042CAA" w:rsidR="008B53C2" w:rsidRDefault="008B53C2" w:rsidP="008B53C2">
      <w:pPr>
        <w:spacing w:after="0" w:line="240" w:lineRule="auto"/>
        <w:ind w:left="2552" w:hanging="284"/>
        <w:contextualSpacing/>
        <w:jc w:val="both"/>
        <w:rPr>
          <w:rFonts w:ascii="Arial" w:hAnsi="Arial" w:cs="Arial"/>
          <w:sz w:val="20"/>
          <w:szCs w:val="20"/>
        </w:rPr>
      </w:pPr>
      <w:r w:rsidRPr="00420C9D">
        <w:rPr>
          <w:rFonts w:ascii="Arial" w:hAnsi="Arial" w:cs="Arial"/>
          <w:bCs/>
          <w:sz w:val="20"/>
          <w:szCs w:val="20"/>
        </w:rPr>
        <w:t>5.</w:t>
      </w:r>
      <w:r w:rsidRPr="00420C9D">
        <w:rPr>
          <w:rFonts w:ascii="Arial" w:hAnsi="Arial" w:cs="Arial"/>
          <w:bCs/>
          <w:sz w:val="20"/>
          <w:szCs w:val="20"/>
        </w:rPr>
        <w:tab/>
      </w:r>
      <w:r w:rsidRPr="00420C9D">
        <w:rPr>
          <w:rFonts w:ascii="Arial" w:hAnsi="Arial" w:cs="Arial"/>
          <w:sz w:val="20"/>
          <w:szCs w:val="20"/>
        </w:rPr>
        <w:t xml:space="preserve">Ak sú požadované doklady pre verejného obstarávateľa priamo a bezodplatne prístupné v elektronických databázach, </w:t>
      </w:r>
      <w:r w:rsidR="00491898">
        <w:rPr>
          <w:rFonts w:ascii="Arial" w:hAnsi="Arial" w:cs="Arial"/>
          <w:sz w:val="20"/>
          <w:szCs w:val="20"/>
        </w:rPr>
        <w:t>záujemca</w:t>
      </w:r>
      <w:r w:rsidRPr="00420C9D">
        <w:rPr>
          <w:rFonts w:ascii="Arial" w:hAnsi="Arial" w:cs="Arial"/>
          <w:sz w:val="20"/>
          <w:szCs w:val="20"/>
        </w:rPr>
        <w:t xml:space="preserve"> v JED-e uvedie aj informácie potrebné na prístup do týchto elektronických databáz najmä internetovú adresu elektronickej databázy, akékoľvek identifikačné údaje a súhlasy potrebné na prístup do tejto databázy.</w:t>
      </w:r>
    </w:p>
    <w:p w14:paraId="6D9CFCB4" w14:textId="77777777" w:rsidR="007651FA" w:rsidRDefault="007651FA" w:rsidP="008B53C2">
      <w:pPr>
        <w:spacing w:after="0" w:line="240" w:lineRule="auto"/>
        <w:ind w:left="2552" w:hanging="284"/>
        <w:contextualSpacing/>
        <w:jc w:val="both"/>
        <w:rPr>
          <w:rFonts w:ascii="Arial" w:hAnsi="Arial" w:cs="Arial"/>
          <w:sz w:val="20"/>
          <w:szCs w:val="20"/>
        </w:rPr>
      </w:pPr>
    </w:p>
    <w:p w14:paraId="1F8AD9B5" w14:textId="51BF4DEB"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2. fáza</w:t>
      </w:r>
      <w:r>
        <w:rPr>
          <w:rFonts w:ascii="Arial" w:hAnsi="Arial" w:cs="Arial"/>
          <w:b/>
          <w:sz w:val="20"/>
          <w:szCs w:val="20"/>
        </w:rPr>
        <w:t>:</w:t>
      </w:r>
    </w:p>
    <w:p w14:paraId="2CCEAE00" w14:textId="77777777" w:rsidR="00C17052" w:rsidRPr="00C17052" w:rsidRDefault="00C17052" w:rsidP="00C17052">
      <w:pPr>
        <w:spacing w:after="0" w:line="240" w:lineRule="auto"/>
        <w:ind w:left="2552" w:hanging="1985"/>
        <w:contextualSpacing/>
        <w:jc w:val="both"/>
        <w:rPr>
          <w:rFonts w:ascii="Arial" w:hAnsi="Arial" w:cs="Arial"/>
          <w:b/>
          <w:sz w:val="20"/>
          <w:szCs w:val="20"/>
        </w:rPr>
      </w:pPr>
      <w:r w:rsidRPr="00C17052">
        <w:rPr>
          <w:rFonts w:ascii="Arial" w:hAnsi="Arial" w:cs="Arial"/>
          <w:b/>
          <w:sz w:val="20"/>
          <w:szCs w:val="20"/>
        </w:rPr>
        <w:t>(c) ponuky - predkladanie a ich vyhodnotenie</w:t>
      </w:r>
    </w:p>
    <w:p w14:paraId="4902DBE1" w14:textId="77777777" w:rsidR="00084D43" w:rsidRDefault="00084D43" w:rsidP="007B09B2">
      <w:pPr>
        <w:spacing w:after="0" w:line="240" w:lineRule="auto"/>
        <w:ind w:left="2552" w:hanging="1985"/>
        <w:contextualSpacing/>
        <w:jc w:val="both"/>
        <w:rPr>
          <w:rFonts w:ascii="Arial" w:hAnsi="Arial" w:cs="Arial"/>
          <w:b/>
          <w:sz w:val="20"/>
          <w:szCs w:val="20"/>
        </w:rPr>
      </w:pPr>
    </w:p>
    <w:p w14:paraId="03DD6112" w14:textId="0E061471" w:rsidR="00612FB6" w:rsidRPr="00420C9D" w:rsidRDefault="00612FB6" w:rsidP="00612FB6">
      <w:pPr>
        <w:spacing w:after="0" w:line="240" w:lineRule="auto"/>
        <w:ind w:left="1134" w:hanging="567"/>
        <w:contextualSpacing/>
        <w:jc w:val="both"/>
        <w:rPr>
          <w:rFonts w:ascii="Arial" w:hAnsi="Arial" w:cs="Arial"/>
          <w:b/>
          <w:sz w:val="20"/>
          <w:szCs w:val="20"/>
        </w:rPr>
      </w:pPr>
      <w:r w:rsidRPr="00420C9D">
        <w:rPr>
          <w:rFonts w:ascii="Arial" w:hAnsi="Arial" w:cs="Arial"/>
          <w:b/>
          <w:sz w:val="20"/>
          <w:szCs w:val="20"/>
        </w:rPr>
        <w:t>19.2</w:t>
      </w:r>
      <w:r w:rsidRPr="00420C9D">
        <w:rPr>
          <w:rFonts w:ascii="Arial" w:hAnsi="Arial" w:cs="Arial"/>
          <w:b/>
          <w:sz w:val="20"/>
          <w:szCs w:val="20"/>
        </w:rPr>
        <w:tab/>
      </w:r>
      <w:r w:rsidR="00C17052">
        <w:rPr>
          <w:rFonts w:ascii="Arial" w:hAnsi="Arial" w:cs="Arial"/>
          <w:b/>
          <w:sz w:val="20"/>
          <w:szCs w:val="20"/>
        </w:rPr>
        <w:t xml:space="preserve">(c) </w:t>
      </w:r>
      <w:r w:rsidRPr="00420C9D">
        <w:rPr>
          <w:rFonts w:ascii="Arial" w:hAnsi="Arial" w:cs="Arial"/>
          <w:b/>
          <w:sz w:val="20"/>
          <w:szCs w:val="20"/>
        </w:rPr>
        <w:t>Ponuka</w:t>
      </w:r>
      <w:r w:rsidR="00DB308F">
        <w:rPr>
          <w:rFonts w:ascii="Arial" w:hAnsi="Arial" w:cs="Arial"/>
          <w:b/>
          <w:sz w:val="20"/>
          <w:szCs w:val="20"/>
        </w:rPr>
        <w:t xml:space="preserve"> </w:t>
      </w:r>
      <w:r w:rsidRPr="00420C9D">
        <w:rPr>
          <w:rFonts w:ascii="Arial" w:hAnsi="Arial" w:cs="Arial"/>
          <w:b/>
          <w:sz w:val="20"/>
          <w:szCs w:val="20"/>
        </w:rPr>
        <w:t>predložená uchádzačom elektronicky prostredníctvom systému JOSEPHINE musí obsahovať nasledovné doklady:</w:t>
      </w:r>
    </w:p>
    <w:p w14:paraId="6115B71C" w14:textId="3C8D2FD1" w:rsidR="00704056" w:rsidRPr="00420C9D" w:rsidRDefault="008C260D" w:rsidP="0095273D">
      <w:pPr>
        <w:autoSpaceDE w:val="0"/>
        <w:autoSpaceDN w:val="0"/>
        <w:spacing w:after="0" w:line="240" w:lineRule="auto"/>
        <w:ind w:left="1988" w:hanging="852"/>
        <w:contextualSpacing/>
        <w:jc w:val="both"/>
        <w:rPr>
          <w:rFonts w:ascii="Arial"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b/>
          <w:sz w:val="20"/>
          <w:szCs w:val="20"/>
        </w:rPr>
        <w:t xml:space="preserve">  </w:t>
      </w:r>
      <w:r w:rsidRPr="00420C9D">
        <w:rPr>
          <w:rFonts w:ascii="Arial" w:hAnsi="Arial" w:cs="Arial"/>
          <w:b/>
          <w:sz w:val="20"/>
          <w:szCs w:val="20"/>
        </w:rPr>
        <w:tab/>
        <w:t xml:space="preserve">Zväzok 2 Obchodné podmienky: </w:t>
      </w:r>
    </w:p>
    <w:p w14:paraId="191EA92E" w14:textId="5C4F4F65" w:rsidR="00704056" w:rsidRPr="00420C9D" w:rsidRDefault="00704056" w:rsidP="0095273D">
      <w:pPr>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 xml:space="preserve">.1 </w:t>
      </w:r>
      <w:r w:rsidRPr="00420C9D">
        <w:rPr>
          <w:rFonts w:ascii="Arial" w:eastAsia="Times New Roman" w:hAnsi="Arial" w:cs="Arial"/>
          <w:b/>
          <w:noProof/>
          <w:sz w:val="20"/>
          <w:szCs w:val="20"/>
          <w:lang w:eastAsia="en-US"/>
        </w:rPr>
        <w:t xml:space="preserve">Uchádzač predkladá do ponuky dokumenty tvoriace </w:t>
      </w:r>
      <w:r w:rsidR="00AA0CE7">
        <w:rPr>
          <w:rFonts w:ascii="Arial" w:eastAsia="Times New Roman" w:hAnsi="Arial" w:cs="Arial"/>
          <w:b/>
          <w:noProof/>
          <w:sz w:val="20"/>
          <w:szCs w:val="20"/>
          <w:lang w:eastAsia="en-US"/>
        </w:rPr>
        <w:t>Z</w:t>
      </w:r>
      <w:r w:rsidRPr="00420C9D">
        <w:rPr>
          <w:rFonts w:ascii="Arial" w:eastAsia="Times New Roman" w:hAnsi="Arial" w:cs="Arial"/>
          <w:b/>
          <w:noProof/>
          <w:sz w:val="20"/>
          <w:szCs w:val="20"/>
          <w:lang w:eastAsia="en-US"/>
        </w:rPr>
        <w:t xml:space="preserve">mluvu </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uvedené v bode 1. Časť 1 Zväzok 2 týchto SP nasledovne:</w:t>
      </w:r>
    </w:p>
    <w:p w14:paraId="484D14CA" w14:textId="171335C0" w:rsidR="00704056" w:rsidRPr="00420C9D" w:rsidRDefault="00704056" w:rsidP="006A4861">
      <w:pPr>
        <w:tabs>
          <w:tab w:val="left" w:pos="2835"/>
        </w:tabs>
        <w:autoSpaceDE w:val="0"/>
        <w:autoSpaceDN w:val="0"/>
        <w:spacing w:after="0" w:line="240" w:lineRule="auto"/>
        <w:ind w:left="3261" w:hanging="426"/>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008C260D" w:rsidRPr="00420C9D">
        <w:rPr>
          <w:rFonts w:ascii="Arial" w:hAnsi="Arial" w:cs="Arial"/>
          <w:sz w:val="20"/>
          <w:szCs w:val="20"/>
        </w:rPr>
        <w:t xml:space="preserve">Zmluvné dojednania </w:t>
      </w:r>
      <w:r w:rsidRPr="00420C9D">
        <w:rPr>
          <w:rFonts w:ascii="Arial" w:hAnsi="Arial" w:cs="Arial"/>
          <w:sz w:val="20"/>
          <w:szCs w:val="20"/>
        </w:rPr>
        <w:t>(Zväzok 2</w:t>
      </w:r>
      <w:r w:rsidR="00074DAB" w:rsidRPr="00420C9D">
        <w:rPr>
          <w:rFonts w:ascii="Arial" w:hAnsi="Arial" w:cs="Arial"/>
          <w:sz w:val="20"/>
          <w:szCs w:val="20"/>
        </w:rPr>
        <w:t>, Časť 1</w:t>
      </w:r>
      <w:r w:rsidRPr="00420C9D">
        <w:rPr>
          <w:rFonts w:ascii="Arial" w:hAnsi="Arial" w:cs="Arial"/>
          <w:sz w:val="20"/>
          <w:szCs w:val="20"/>
        </w:rPr>
        <w:t xml:space="preserve"> </w:t>
      </w:r>
      <w:r w:rsidR="00CB2FED">
        <w:rPr>
          <w:rFonts w:ascii="Arial" w:hAnsi="Arial" w:cs="Arial"/>
          <w:sz w:val="20"/>
          <w:szCs w:val="20"/>
        </w:rPr>
        <w:t>súťažných podkladov</w:t>
      </w:r>
      <w:r w:rsidR="00353176" w:rsidRPr="00420C9D">
        <w:rPr>
          <w:rFonts w:ascii="Arial" w:hAnsi="Arial" w:cs="Arial"/>
          <w:sz w:val="20"/>
          <w:szCs w:val="20"/>
        </w:rPr>
        <w:t>)</w:t>
      </w:r>
      <w:r w:rsidRPr="00420C9D">
        <w:rPr>
          <w:rFonts w:ascii="Arial" w:hAnsi="Arial" w:cs="Arial"/>
          <w:sz w:val="20"/>
          <w:szCs w:val="20"/>
        </w:rPr>
        <w:t xml:space="preserve"> s vyplnenými cenami</w:t>
      </w:r>
      <w:r w:rsidR="008C260D" w:rsidRPr="00420C9D">
        <w:rPr>
          <w:rFonts w:ascii="Arial" w:hAnsi="Arial" w:cs="Arial"/>
          <w:sz w:val="20"/>
          <w:szCs w:val="20"/>
        </w:rPr>
        <w:t>, v ktorých je uchádzač povinný zohľadniť požiadavky verejného obstarávateľa na predmet zákazky uvedené vo Zväzkoch 3 až 5 týchto SP, ktoré nebudú obsahovať žiadne obmedzenia alebo</w:t>
      </w:r>
      <w:r w:rsidR="00FF15F0" w:rsidRPr="00420C9D">
        <w:rPr>
          <w:rFonts w:ascii="Arial" w:hAnsi="Arial" w:cs="Arial"/>
          <w:sz w:val="20"/>
          <w:szCs w:val="20"/>
        </w:rPr>
        <w:t xml:space="preserve"> </w:t>
      </w:r>
      <w:r w:rsidR="008C260D" w:rsidRPr="00420C9D">
        <w:rPr>
          <w:rFonts w:ascii="Arial" w:hAnsi="Arial" w:cs="Arial"/>
          <w:sz w:val="20"/>
          <w:szCs w:val="20"/>
        </w:rPr>
        <w:t xml:space="preserve">výhrady v rozpore s požiadavkami a podmienkami uvedenými </w:t>
      </w:r>
      <w:r w:rsidR="008C260D" w:rsidRPr="00420C9D">
        <w:rPr>
          <w:rFonts w:ascii="Arial" w:hAnsi="Arial" w:cs="Arial"/>
          <w:bCs/>
          <w:sz w:val="20"/>
          <w:szCs w:val="20"/>
        </w:rPr>
        <w:t xml:space="preserve">v Oznámení </w:t>
      </w:r>
      <w:r w:rsidR="008C260D" w:rsidRPr="00420C9D">
        <w:rPr>
          <w:rFonts w:ascii="Arial" w:hAnsi="Arial" w:cs="Arial"/>
          <w:sz w:val="20"/>
          <w:szCs w:val="20"/>
        </w:rPr>
        <w:t xml:space="preserve">a v týchto </w:t>
      </w:r>
      <w:r w:rsidR="009C0DAA" w:rsidRPr="00420C9D">
        <w:rPr>
          <w:rFonts w:ascii="Arial" w:hAnsi="Arial" w:cs="Arial"/>
          <w:sz w:val="20"/>
          <w:szCs w:val="20"/>
        </w:rPr>
        <w:t>SP</w:t>
      </w:r>
      <w:r w:rsidR="008C260D" w:rsidRPr="00420C9D">
        <w:rPr>
          <w:rFonts w:ascii="Arial" w:hAnsi="Arial" w:cs="Arial"/>
          <w:sz w:val="20"/>
          <w:szCs w:val="20"/>
        </w:rPr>
        <w:t xml:space="preserve"> a ani také skutočnosti, ktoré sú v rozpore so všeobecne záväznými právnymi predpismi</w:t>
      </w:r>
      <w:r w:rsidRPr="00420C9D">
        <w:rPr>
          <w:rFonts w:ascii="Arial" w:hAnsi="Arial" w:cs="Arial"/>
          <w:sz w:val="20"/>
          <w:szCs w:val="20"/>
        </w:rPr>
        <w:t xml:space="preserve"> platnými a účinnými na území SR</w:t>
      </w:r>
      <w:r w:rsidR="008C260D" w:rsidRPr="00420C9D">
        <w:rPr>
          <w:rFonts w:ascii="Arial" w:hAnsi="Arial" w:cs="Arial"/>
          <w:sz w:val="20"/>
          <w:szCs w:val="20"/>
        </w:rPr>
        <w:t xml:space="preserve">, inak bude ponuka uchádzača z verejného obstarávania vylúčená. </w:t>
      </w:r>
    </w:p>
    <w:p w14:paraId="5023635F" w14:textId="2020EE15" w:rsidR="008C260D" w:rsidRPr="00420C9D" w:rsidRDefault="00704056" w:rsidP="0095273D">
      <w:pPr>
        <w:tabs>
          <w:tab w:val="left" w:pos="3261"/>
        </w:tabs>
        <w:autoSpaceDE w:val="0"/>
        <w:autoSpaceDN w:val="0"/>
        <w:spacing w:after="0" w:line="240" w:lineRule="auto"/>
        <w:ind w:left="3686" w:hanging="851"/>
        <w:contextualSpacing/>
        <w:jc w:val="both"/>
        <w:rPr>
          <w:rFonts w:ascii="Arial" w:hAnsi="Arial" w:cs="Arial"/>
          <w:sz w:val="20"/>
          <w:szCs w:val="20"/>
        </w:rPr>
      </w:pPr>
      <w:r w:rsidRPr="00420C9D">
        <w:rPr>
          <w:rFonts w:ascii="Arial" w:hAnsi="Arial" w:cs="Arial"/>
          <w:sz w:val="20"/>
          <w:szCs w:val="20"/>
        </w:rPr>
        <w:tab/>
        <w:t>1.</w:t>
      </w:r>
      <w:r w:rsidRPr="00420C9D">
        <w:rPr>
          <w:rFonts w:ascii="Arial" w:hAnsi="Arial" w:cs="Arial"/>
          <w:sz w:val="20"/>
          <w:szCs w:val="20"/>
        </w:rPr>
        <w:tab/>
      </w:r>
      <w:r w:rsidR="008C260D" w:rsidRPr="00420C9D">
        <w:rPr>
          <w:rFonts w:ascii="Arial" w:hAnsi="Arial" w:cs="Arial"/>
          <w:sz w:val="20"/>
          <w:szCs w:val="20"/>
        </w:rPr>
        <w:t xml:space="preserve">Návrh </w:t>
      </w:r>
      <w:r w:rsidR="00353176" w:rsidRPr="00420C9D">
        <w:rPr>
          <w:rFonts w:ascii="Arial" w:hAnsi="Arial" w:cs="Arial"/>
          <w:sz w:val="20"/>
          <w:szCs w:val="20"/>
        </w:rPr>
        <w:t>Z</w:t>
      </w:r>
      <w:r w:rsidR="008C260D" w:rsidRPr="00420C9D">
        <w:rPr>
          <w:rFonts w:ascii="Arial" w:hAnsi="Arial" w:cs="Arial"/>
          <w:sz w:val="20"/>
          <w:szCs w:val="20"/>
        </w:rPr>
        <w:t>mluvy musí byť podpísaný uchádzačom, jeho štatutárnym orgánom alebo členom štatutárneho orgánu alebo iným zástupcom uchádzača, ktorý je oprávnený konať v mene uchádzača v záväzkových vzťahoch.</w:t>
      </w:r>
    </w:p>
    <w:p w14:paraId="78A8131E" w14:textId="1CF9689E" w:rsidR="008C260D" w:rsidRPr="00420C9D" w:rsidRDefault="008C260D" w:rsidP="0095273D">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lastRenderedPageBreak/>
        <w:tab/>
      </w:r>
      <w:r w:rsidR="00704056" w:rsidRPr="00420C9D">
        <w:rPr>
          <w:rFonts w:ascii="Arial" w:hAnsi="Arial" w:cs="Arial"/>
          <w:sz w:val="20"/>
          <w:szCs w:val="20"/>
        </w:rPr>
        <w:t>2.</w:t>
      </w:r>
      <w:r w:rsidR="00704056" w:rsidRPr="00420C9D">
        <w:rPr>
          <w:rFonts w:ascii="Arial" w:hAnsi="Arial" w:cs="Arial"/>
          <w:sz w:val="20"/>
          <w:szCs w:val="20"/>
        </w:rPr>
        <w:tab/>
      </w:r>
      <w:r w:rsidRPr="00420C9D">
        <w:rPr>
          <w:rFonts w:ascii="Arial" w:hAnsi="Arial" w:cs="Arial"/>
          <w:sz w:val="20"/>
          <w:szCs w:val="20"/>
        </w:rPr>
        <w:t xml:space="preserve">V prípade, ak ponuku predkladá skupina dodávateľov, </w:t>
      </w:r>
      <w:r w:rsidR="00BB08FA" w:rsidRPr="00420C9D">
        <w:rPr>
          <w:rFonts w:ascii="Arial" w:hAnsi="Arial" w:cs="Arial"/>
          <w:sz w:val="20"/>
          <w:szCs w:val="20"/>
        </w:rPr>
        <w:t xml:space="preserve">v návrhu </w:t>
      </w:r>
      <w:r w:rsidR="00353176" w:rsidRPr="00420C9D">
        <w:rPr>
          <w:rFonts w:ascii="Arial" w:hAnsi="Arial" w:cs="Arial"/>
          <w:sz w:val="20"/>
          <w:szCs w:val="20"/>
        </w:rPr>
        <w:t>Z</w:t>
      </w:r>
      <w:r w:rsidR="00BB08FA" w:rsidRPr="00420C9D">
        <w:rPr>
          <w:rFonts w:ascii="Arial" w:hAnsi="Arial" w:cs="Arial"/>
          <w:sz w:val="20"/>
          <w:szCs w:val="20"/>
        </w:rPr>
        <w:t xml:space="preserve">mluvy musia byť uvedení všetci členovia skupiny a </w:t>
      </w:r>
      <w:r w:rsidRPr="00420C9D">
        <w:rPr>
          <w:rFonts w:ascii="Arial" w:hAnsi="Arial" w:cs="Arial"/>
          <w:sz w:val="20"/>
          <w:szCs w:val="20"/>
        </w:rPr>
        <w:t>musí byť podpísaný všetkými členmi</w:t>
      </w:r>
      <w:r w:rsidR="00704056" w:rsidRPr="00420C9D">
        <w:rPr>
          <w:rFonts w:ascii="Arial" w:hAnsi="Arial" w:cs="Arial"/>
          <w:sz w:val="20"/>
          <w:szCs w:val="20"/>
        </w:rPr>
        <w:t xml:space="preserve"> </w:t>
      </w:r>
      <w:r w:rsidRPr="00420C9D">
        <w:rPr>
          <w:rFonts w:ascii="Arial" w:hAnsi="Arial" w:cs="Arial"/>
          <w:sz w:val="20"/>
          <w:szCs w:val="20"/>
        </w:rPr>
        <w:t>skupiny</w:t>
      </w:r>
      <w:r w:rsidR="002E0EBF" w:rsidRPr="00420C9D">
        <w:rPr>
          <w:rFonts w:ascii="Arial" w:hAnsi="Arial" w:cs="Arial"/>
          <w:sz w:val="20"/>
          <w:szCs w:val="20"/>
        </w:rPr>
        <w:t xml:space="preserve"> </w:t>
      </w:r>
      <w:r w:rsidRPr="00420C9D">
        <w:rPr>
          <w:rFonts w:ascii="Arial" w:hAnsi="Arial" w:cs="Arial"/>
          <w:sz w:val="20"/>
          <w:szCs w:val="20"/>
        </w:rPr>
        <w:t>alebo osobou/osobami oprávnen</w:t>
      </w:r>
      <w:r w:rsidR="002E0EBF" w:rsidRPr="00420C9D">
        <w:rPr>
          <w:rFonts w:ascii="Arial" w:hAnsi="Arial" w:cs="Arial"/>
          <w:sz w:val="20"/>
          <w:szCs w:val="20"/>
        </w:rPr>
        <w:t>ou/</w:t>
      </w:r>
      <w:r w:rsidRPr="00420C9D">
        <w:rPr>
          <w:rFonts w:ascii="Arial" w:hAnsi="Arial" w:cs="Arial"/>
          <w:sz w:val="20"/>
          <w:szCs w:val="20"/>
        </w:rPr>
        <w:t xml:space="preserve">ými konať v danej veci za </w:t>
      </w:r>
      <w:r w:rsidR="002E0EBF" w:rsidRPr="00420C9D">
        <w:rPr>
          <w:rFonts w:ascii="Arial" w:hAnsi="Arial" w:cs="Arial"/>
          <w:sz w:val="20"/>
          <w:szCs w:val="20"/>
        </w:rPr>
        <w:t xml:space="preserve">každého </w:t>
      </w:r>
      <w:r w:rsidRPr="00420C9D">
        <w:rPr>
          <w:rFonts w:ascii="Arial" w:hAnsi="Arial" w:cs="Arial"/>
          <w:sz w:val="20"/>
          <w:szCs w:val="20"/>
        </w:rPr>
        <w:t xml:space="preserve">člena skupiny. </w:t>
      </w:r>
    </w:p>
    <w:p w14:paraId="62F25D68" w14:textId="1079CD15" w:rsidR="002E0EBF" w:rsidRPr="00420C9D" w:rsidRDefault="002E0EBF" w:rsidP="0095273D">
      <w:pPr>
        <w:tabs>
          <w:tab w:val="left" w:pos="2835"/>
          <w:tab w:val="left" w:pos="3261"/>
        </w:tabs>
        <w:spacing w:after="0" w:line="240" w:lineRule="auto"/>
        <w:ind w:left="3686" w:hanging="1701"/>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t>3.</w:t>
      </w:r>
      <w:r w:rsidRPr="00420C9D">
        <w:rPr>
          <w:rFonts w:ascii="Arial" w:hAnsi="Arial" w:cs="Arial"/>
          <w:sz w:val="20"/>
          <w:szCs w:val="20"/>
        </w:rPr>
        <w:tab/>
      </w:r>
      <w:bookmarkStart w:id="14" w:name="_Hlk166741525"/>
      <w:r w:rsidRPr="00420C9D">
        <w:rPr>
          <w:rFonts w:ascii="Arial" w:hAnsi="Arial" w:cs="Arial"/>
          <w:sz w:val="20"/>
          <w:szCs w:val="20"/>
        </w:rPr>
        <w:t>Prílohy č. 1</w:t>
      </w:r>
      <w:r w:rsidR="00D205A0" w:rsidRPr="00420C9D">
        <w:rPr>
          <w:rFonts w:ascii="Arial" w:hAnsi="Arial" w:cs="Arial"/>
          <w:sz w:val="20"/>
          <w:szCs w:val="20"/>
        </w:rPr>
        <w:t xml:space="preserve">, č. </w:t>
      </w:r>
      <w:r w:rsidR="00191199" w:rsidRPr="00420C9D">
        <w:rPr>
          <w:rFonts w:ascii="Arial" w:hAnsi="Arial" w:cs="Arial"/>
          <w:sz w:val="20"/>
          <w:szCs w:val="20"/>
        </w:rPr>
        <w:t xml:space="preserve">2, </w:t>
      </w:r>
      <w:r w:rsidRPr="00420C9D">
        <w:rPr>
          <w:rFonts w:ascii="Arial" w:hAnsi="Arial" w:cs="Arial"/>
          <w:sz w:val="20"/>
          <w:szCs w:val="20"/>
        </w:rPr>
        <w:t xml:space="preserve">č. </w:t>
      </w:r>
      <w:r w:rsidR="00191199" w:rsidRPr="00420C9D">
        <w:rPr>
          <w:rFonts w:ascii="Arial" w:hAnsi="Arial" w:cs="Arial"/>
          <w:sz w:val="20"/>
          <w:szCs w:val="20"/>
        </w:rPr>
        <w:t>3</w:t>
      </w:r>
      <w:r w:rsidR="00AB1247" w:rsidRPr="00420C9D">
        <w:rPr>
          <w:rFonts w:ascii="Arial" w:hAnsi="Arial" w:cs="Arial"/>
          <w:sz w:val="20"/>
          <w:szCs w:val="20"/>
        </w:rPr>
        <w:t>.1</w:t>
      </w:r>
      <w:r w:rsidR="00191199" w:rsidRPr="00420C9D">
        <w:rPr>
          <w:rFonts w:ascii="Arial" w:hAnsi="Arial" w:cs="Arial"/>
          <w:sz w:val="20"/>
          <w:szCs w:val="20"/>
        </w:rPr>
        <w:t xml:space="preserve"> a č. 3</w:t>
      </w:r>
      <w:r w:rsidR="00AB1247" w:rsidRPr="00420C9D">
        <w:rPr>
          <w:rFonts w:ascii="Arial" w:hAnsi="Arial" w:cs="Arial"/>
          <w:sz w:val="20"/>
          <w:szCs w:val="20"/>
        </w:rPr>
        <w:t>.2</w:t>
      </w:r>
      <w:r w:rsidRPr="00420C9D">
        <w:rPr>
          <w:rFonts w:ascii="Arial" w:hAnsi="Arial" w:cs="Arial"/>
          <w:sz w:val="20"/>
          <w:szCs w:val="20"/>
        </w:rPr>
        <w:t xml:space="preserve"> uvedené v bode 15 Časť 1 Zväzok 2 týchto SP.</w:t>
      </w:r>
    </w:p>
    <w:bookmarkEnd w:id="14"/>
    <w:p w14:paraId="06F65433" w14:textId="06C15BB9" w:rsidR="00583AD8" w:rsidRPr="00420C9D" w:rsidRDefault="00DB67AF" w:rsidP="00DB67AF">
      <w:pPr>
        <w:tabs>
          <w:tab w:val="left" w:pos="2835"/>
          <w:tab w:val="left" w:pos="3261"/>
        </w:tabs>
        <w:spacing w:after="0" w:line="240" w:lineRule="auto"/>
        <w:ind w:left="3544" w:hanging="2409"/>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(b)</w:t>
      </w:r>
      <w:r w:rsidR="00583AD8" w:rsidRPr="00420C9D">
        <w:rPr>
          <w:rFonts w:ascii="Arial" w:eastAsia="Times New Roman" w:hAnsi="Arial" w:cs="Arial"/>
          <w:sz w:val="20"/>
          <w:szCs w:val="20"/>
          <w:lang w:eastAsia="en-US"/>
        </w:rPr>
        <w:t xml:space="preserve"> </w:t>
      </w:r>
      <w:r w:rsidR="00583AD8" w:rsidRPr="00420C9D">
        <w:rPr>
          <w:rFonts w:ascii="Arial" w:eastAsia="Times New Roman" w:hAnsi="Arial" w:cs="Arial"/>
          <w:sz w:val="20"/>
          <w:szCs w:val="20"/>
          <w:lang w:eastAsia="en-US"/>
        </w:rPr>
        <w:tab/>
      </w:r>
      <w:r w:rsidR="00583AD8" w:rsidRPr="00420C9D">
        <w:rPr>
          <w:rFonts w:ascii="Arial" w:hAnsi="Arial" w:cs="Arial"/>
          <w:sz w:val="20"/>
          <w:szCs w:val="20"/>
        </w:rPr>
        <w:t xml:space="preserve">Ponukový list (Zväzok 1 Príloha B1 </w:t>
      </w:r>
      <w:r w:rsidR="00AF7968" w:rsidRPr="00420C9D">
        <w:rPr>
          <w:rFonts w:ascii="Arial" w:hAnsi="Arial" w:cs="Arial"/>
          <w:sz w:val="20"/>
          <w:szCs w:val="20"/>
        </w:rPr>
        <w:t>súťažných podkladov</w:t>
      </w:r>
      <w:r w:rsidR="00583AD8" w:rsidRPr="00420C9D">
        <w:rPr>
          <w:rFonts w:ascii="Arial" w:hAnsi="Arial" w:cs="Arial"/>
          <w:sz w:val="20"/>
          <w:szCs w:val="20"/>
        </w:rPr>
        <w:t>)</w:t>
      </w:r>
    </w:p>
    <w:p w14:paraId="3308CDD8" w14:textId="614545E8" w:rsidR="00583AD8" w:rsidRPr="00420C9D" w:rsidRDefault="00583AD8" w:rsidP="0095273D">
      <w:pPr>
        <w:tabs>
          <w:tab w:val="left" w:pos="2835"/>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w:t>
      </w:r>
      <w:r w:rsidR="00B11361" w:rsidRPr="00420C9D">
        <w:rPr>
          <w:rFonts w:ascii="Arial" w:hAnsi="Arial" w:cs="Arial"/>
          <w:sz w:val="20"/>
          <w:szCs w:val="20"/>
        </w:rPr>
        <w:t>d</w:t>
      </w:r>
      <w:r w:rsidRPr="00420C9D">
        <w:rPr>
          <w:rFonts w:ascii="Arial" w:hAnsi="Arial" w:cs="Arial"/>
          <w:sz w:val="20"/>
          <w:szCs w:val="20"/>
        </w:rPr>
        <w:t>)</w:t>
      </w:r>
      <w:r w:rsidRPr="00420C9D">
        <w:rPr>
          <w:rFonts w:ascii="Arial" w:hAnsi="Arial" w:cs="Arial"/>
          <w:sz w:val="20"/>
          <w:szCs w:val="20"/>
        </w:rPr>
        <w:tab/>
        <w:t xml:space="preserve">Príloha k ponuke (Zväzok 2 Časť 3 </w:t>
      </w:r>
      <w:r w:rsidR="00AF7968" w:rsidRPr="00420C9D">
        <w:rPr>
          <w:rFonts w:ascii="Arial" w:hAnsi="Arial" w:cs="Arial"/>
          <w:sz w:val="20"/>
          <w:szCs w:val="20"/>
        </w:rPr>
        <w:t>súťažných podkladov</w:t>
      </w:r>
      <w:r w:rsidRPr="00420C9D">
        <w:rPr>
          <w:rFonts w:ascii="Arial" w:hAnsi="Arial" w:cs="Arial"/>
          <w:sz w:val="20"/>
          <w:szCs w:val="20"/>
        </w:rPr>
        <w:t>)</w:t>
      </w:r>
    </w:p>
    <w:p w14:paraId="09F0B6B5" w14:textId="36B02EC0" w:rsidR="000A02C3" w:rsidRPr="00420C9D" w:rsidRDefault="00583AD8" w:rsidP="00AF7968">
      <w:pPr>
        <w:tabs>
          <w:tab w:val="left" w:pos="2835"/>
          <w:tab w:val="left" w:pos="3261"/>
        </w:tabs>
        <w:spacing w:after="0" w:line="240" w:lineRule="auto"/>
        <w:ind w:left="3261" w:hanging="2126"/>
        <w:contextualSpacing/>
        <w:jc w:val="both"/>
        <w:rPr>
          <w:rFonts w:ascii="Arial" w:hAnsi="Arial" w:cs="Arial"/>
          <w:sz w:val="20"/>
          <w:szCs w:val="20"/>
        </w:rPr>
      </w:pPr>
      <w:r w:rsidRPr="00420C9D">
        <w:rPr>
          <w:rFonts w:ascii="Arial" w:hAnsi="Arial" w:cs="Arial"/>
          <w:sz w:val="20"/>
          <w:szCs w:val="20"/>
        </w:rPr>
        <w:tab/>
      </w:r>
      <w:r w:rsidR="002E0EBF" w:rsidRPr="00420C9D">
        <w:rPr>
          <w:rFonts w:ascii="Arial" w:hAnsi="Arial" w:cs="Arial"/>
          <w:sz w:val="20"/>
          <w:szCs w:val="20"/>
        </w:rPr>
        <w:t>(</w:t>
      </w:r>
      <w:r w:rsidR="00B11361" w:rsidRPr="00420C9D">
        <w:rPr>
          <w:rFonts w:ascii="Arial" w:hAnsi="Arial" w:cs="Arial"/>
          <w:sz w:val="20"/>
          <w:szCs w:val="20"/>
        </w:rPr>
        <w:t>e</w:t>
      </w:r>
      <w:r w:rsidR="002E0EBF" w:rsidRPr="00420C9D">
        <w:rPr>
          <w:rFonts w:ascii="Arial" w:hAnsi="Arial" w:cs="Arial"/>
          <w:sz w:val="20"/>
          <w:szCs w:val="20"/>
        </w:rPr>
        <w:t>)</w:t>
      </w:r>
      <w:r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ab/>
      </w:r>
      <w:r w:rsidRPr="00420C9D">
        <w:rPr>
          <w:rFonts w:ascii="Arial" w:hAnsi="Arial" w:cs="Arial"/>
          <w:sz w:val="20"/>
          <w:szCs w:val="20"/>
        </w:rPr>
        <w:t xml:space="preserve">Osobitné zmluvné podmienky (Zväzok 2 Časť 2.2 </w:t>
      </w:r>
      <w:r w:rsidR="00AF7968" w:rsidRPr="00420C9D">
        <w:rPr>
          <w:rFonts w:ascii="Arial" w:hAnsi="Arial" w:cs="Arial"/>
          <w:sz w:val="20"/>
          <w:szCs w:val="20"/>
        </w:rPr>
        <w:t>súťažných podkladov</w:t>
      </w:r>
      <w:r w:rsidRPr="00420C9D">
        <w:rPr>
          <w:rFonts w:ascii="Arial" w:hAnsi="Arial" w:cs="Arial"/>
          <w:sz w:val="20"/>
          <w:szCs w:val="20"/>
        </w:rPr>
        <w:t>)</w:t>
      </w:r>
    </w:p>
    <w:p w14:paraId="4E453943" w14:textId="471A9A94" w:rsidR="000A32EF" w:rsidRPr="00420C9D" w:rsidRDefault="000A32EF" w:rsidP="000A02C3">
      <w:pPr>
        <w:tabs>
          <w:tab w:val="left" w:pos="2835"/>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(h)</w:t>
      </w:r>
      <w:r w:rsidRPr="00420C9D">
        <w:rPr>
          <w:rFonts w:ascii="Arial" w:hAnsi="Arial" w:cs="Arial"/>
          <w:sz w:val="20"/>
          <w:szCs w:val="20"/>
        </w:rPr>
        <w:tab/>
        <w:t>Predbežné technické riešenie (Zväzok 1 súťažných podkladov)</w:t>
      </w:r>
      <w:r w:rsidR="000A02C3" w:rsidRPr="00420C9D">
        <w:rPr>
          <w:rFonts w:ascii="Arial" w:hAnsi="Arial" w:cs="Arial"/>
          <w:sz w:val="20"/>
          <w:szCs w:val="20"/>
        </w:rPr>
        <w:t xml:space="preserve"> podľa bodu 19.</w:t>
      </w:r>
      <w:r w:rsidR="003550FC">
        <w:rPr>
          <w:rFonts w:ascii="Arial" w:hAnsi="Arial" w:cs="Arial"/>
          <w:sz w:val="20"/>
          <w:szCs w:val="20"/>
        </w:rPr>
        <w:t>2</w:t>
      </w:r>
      <w:r w:rsidR="000A02C3" w:rsidRPr="00420C9D">
        <w:rPr>
          <w:rFonts w:ascii="Arial" w:hAnsi="Arial" w:cs="Arial"/>
          <w:sz w:val="20"/>
          <w:szCs w:val="20"/>
        </w:rPr>
        <w:t>.</w:t>
      </w:r>
      <w:r w:rsidR="003550FC">
        <w:rPr>
          <w:rFonts w:ascii="Arial" w:hAnsi="Arial" w:cs="Arial"/>
          <w:sz w:val="20"/>
          <w:szCs w:val="20"/>
        </w:rPr>
        <w:t>6</w:t>
      </w:r>
      <w:r w:rsidR="000A02C3" w:rsidRPr="00420C9D">
        <w:rPr>
          <w:rFonts w:ascii="Arial" w:hAnsi="Arial" w:cs="Arial"/>
          <w:sz w:val="20"/>
          <w:szCs w:val="20"/>
        </w:rPr>
        <w:t xml:space="preserve"> Časť A.1 týchto SP</w:t>
      </w:r>
    </w:p>
    <w:p w14:paraId="0EF551C7" w14:textId="27689609" w:rsidR="00583AD8" w:rsidRPr="00420C9D" w:rsidRDefault="00B11361" w:rsidP="00BD4A61">
      <w:pPr>
        <w:tabs>
          <w:tab w:val="left" w:pos="2835"/>
          <w:tab w:val="left" w:pos="3261"/>
        </w:tabs>
        <w:spacing w:after="0" w:line="240" w:lineRule="auto"/>
        <w:ind w:left="3261" w:hanging="709"/>
        <w:contextualSpacing/>
        <w:jc w:val="both"/>
        <w:rPr>
          <w:rFonts w:ascii="Arial" w:hAnsi="Arial" w:cs="Arial"/>
          <w:sz w:val="20"/>
          <w:szCs w:val="20"/>
        </w:rPr>
      </w:pPr>
      <w:r w:rsidRPr="00420C9D">
        <w:rPr>
          <w:rFonts w:ascii="Arial" w:hAnsi="Arial" w:cs="Arial"/>
          <w:sz w:val="20"/>
          <w:szCs w:val="20"/>
        </w:rPr>
        <w:tab/>
      </w:r>
      <w:r w:rsidR="00583AD8" w:rsidRPr="00420C9D">
        <w:rPr>
          <w:rFonts w:ascii="Arial" w:hAnsi="Arial" w:cs="Arial"/>
          <w:sz w:val="20"/>
          <w:szCs w:val="20"/>
        </w:rPr>
        <w:t>(i)</w:t>
      </w:r>
      <w:r w:rsidR="00583AD8" w:rsidRPr="00420C9D">
        <w:rPr>
          <w:rFonts w:ascii="Arial" w:hAnsi="Arial" w:cs="Arial"/>
          <w:sz w:val="20"/>
          <w:szCs w:val="20"/>
        </w:rPr>
        <w:tab/>
        <w:t>Cenová časť (</w:t>
      </w:r>
      <w:r w:rsidR="00FF15F0" w:rsidRPr="00420C9D">
        <w:rPr>
          <w:rFonts w:ascii="Arial" w:hAnsi="Arial" w:cs="Arial"/>
          <w:sz w:val="20"/>
          <w:szCs w:val="20"/>
        </w:rPr>
        <w:t xml:space="preserve">Zväzok 4 Časť 2 </w:t>
      </w:r>
      <w:r w:rsidR="00075A3E" w:rsidRPr="00420C9D">
        <w:rPr>
          <w:rFonts w:ascii="Arial" w:hAnsi="Arial" w:cs="Arial"/>
          <w:sz w:val="20"/>
          <w:szCs w:val="20"/>
        </w:rPr>
        <w:t>súťažných podkladov</w:t>
      </w:r>
      <w:r w:rsidR="00583AD8" w:rsidRPr="00420C9D">
        <w:rPr>
          <w:rFonts w:ascii="Arial" w:hAnsi="Arial" w:cs="Arial"/>
          <w:sz w:val="20"/>
          <w:szCs w:val="20"/>
        </w:rPr>
        <w:t xml:space="preserve">) </w:t>
      </w:r>
      <w:r w:rsidR="00BD4A61" w:rsidRPr="00420C9D">
        <w:rPr>
          <w:rFonts w:ascii="Arial" w:hAnsi="Arial" w:cs="Arial"/>
          <w:sz w:val="20"/>
          <w:szCs w:val="20"/>
        </w:rPr>
        <w:t>podľa bodu 19.</w:t>
      </w:r>
      <w:r w:rsidR="00AF24D6">
        <w:rPr>
          <w:rFonts w:ascii="Arial" w:hAnsi="Arial" w:cs="Arial"/>
          <w:sz w:val="20"/>
          <w:szCs w:val="20"/>
        </w:rPr>
        <w:t>2</w:t>
      </w:r>
      <w:r w:rsidR="00BD4A61" w:rsidRPr="00420C9D">
        <w:rPr>
          <w:rFonts w:ascii="Arial" w:hAnsi="Arial" w:cs="Arial"/>
          <w:sz w:val="20"/>
          <w:szCs w:val="20"/>
        </w:rPr>
        <w:t>.</w:t>
      </w:r>
      <w:r w:rsidR="00AF24D6">
        <w:rPr>
          <w:rFonts w:ascii="Arial" w:hAnsi="Arial" w:cs="Arial"/>
          <w:sz w:val="20"/>
          <w:szCs w:val="20"/>
        </w:rPr>
        <w:t>3</w:t>
      </w:r>
      <w:r w:rsidR="00BD4A61" w:rsidRPr="00420C9D">
        <w:rPr>
          <w:rFonts w:ascii="Arial" w:hAnsi="Arial" w:cs="Arial"/>
          <w:sz w:val="20"/>
          <w:szCs w:val="20"/>
        </w:rPr>
        <w:t xml:space="preserve"> Časť A.1 týchto SP</w:t>
      </w:r>
    </w:p>
    <w:p w14:paraId="1AC9C417" w14:textId="6C6F0A7B" w:rsidR="002E0EBF" w:rsidRPr="00420C9D" w:rsidRDefault="00583AD8" w:rsidP="00D205A0">
      <w:pPr>
        <w:tabs>
          <w:tab w:val="left" w:pos="3261"/>
        </w:tabs>
        <w:spacing w:after="0" w:line="240" w:lineRule="auto"/>
        <w:ind w:left="3261" w:hanging="426"/>
        <w:contextualSpacing/>
        <w:jc w:val="both"/>
        <w:rPr>
          <w:rFonts w:ascii="Arial" w:hAnsi="Arial" w:cs="Arial"/>
          <w:sz w:val="20"/>
          <w:szCs w:val="20"/>
        </w:rPr>
      </w:pPr>
      <w:r w:rsidRPr="00420C9D">
        <w:rPr>
          <w:rFonts w:ascii="Arial" w:hAnsi="Arial" w:cs="Arial"/>
          <w:sz w:val="20"/>
          <w:szCs w:val="20"/>
        </w:rPr>
        <w:t>(k)</w:t>
      </w:r>
      <w:r w:rsidRPr="00420C9D">
        <w:rPr>
          <w:rFonts w:ascii="Arial" w:hAnsi="Arial" w:cs="Arial"/>
          <w:sz w:val="20"/>
          <w:szCs w:val="20"/>
        </w:rPr>
        <w:tab/>
        <w:t>Ponuka Zhotoviteľa</w:t>
      </w:r>
      <w:r w:rsidR="00FF15F0" w:rsidRPr="00420C9D">
        <w:rPr>
          <w:rFonts w:ascii="Arial" w:hAnsi="Arial" w:cs="Arial"/>
          <w:sz w:val="20"/>
          <w:szCs w:val="20"/>
        </w:rPr>
        <w:t>,</w:t>
      </w:r>
      <w:r w:rsidRPr="00420C9D">
        <w:rPr>
          <w:rFonts w:ascii="Arial" w:hAnsi="Arial" w:cs="Arial"/>
          <w:sz w:val="20"/>
          <w:szCs w:val="20"/>
        </w:rPr>
        <w:t xml:space="preserve"> </w:t>
      </w:r>
      <w:r w:rsidR="00FF15F0" w:rsidRPr="00420C9D">
        <w:rPr>
          <w:rFonts w:ascii="Arial" w:hAnsi="Arial" w:cs="Arial"/>
          <w:sz w:val="20"/>
          <w:szCs w:val="20"/>
        </w:rPr>
        <w:t>ktorou sa rozumie ponuka predložená uchádzačom v JOSEPHINE.</w:t>
      </w:r>
    </w:p>
    <w:p w14:paraId="49745988" w14:textId="15EF7333" w:rsidR="00FF15F0" w:rsidRPr="00420C9D" w:rsidRDefault="000875C1" w:rsidP="0095273D">
      <w:pPr>
        <w:tabs>
          <w:tab w:val="left" w:pos="2835"/>
        </w:tabs>
        <w:autoSpaceDE w:val="0"/>
        <w:autoSpaceDN w:val="0"/>
        <w:spacing w:after="0" w:line="240" w:lineRule="auto"/>
        <w:ind w:left="2835" w:hanging="850"/>
        <w:contextualSpacing/>
        <w:jc w:val="both"/>
        <w:rPr>
          <w:rFonts w:ascii="Arial" w:eastAsia="Times New Roman" w:hAnsi="Arial" w:cs="Arial"/>
          <w:b/>
          <w:noProof/>
          <w:sz w:val="20"/>
          <w:szCs w:val="20"/>
          <w:lang w:eastAsia="en-US"/>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1</w:t>
      </w:r>
      <w:r w:rsidRPr="00420C9D">
        <w:rPr>
          <w:rFonts w:ascii="Arial" w:hAnsi="Arial" w:cs="Arial"/>
          <w:sz w:val="20"/>
          <w:szCs w:val="20"/>
        </w:rPr>
        <w:t>.</w:t>
      </w:r>
      <w:r w:rsidR="00FF15F0" w:rsidRPr="00420C9D">
        <w:rPr>
          <w:rFonts w:ascii="Arial" w:hAnsi="Arial" w:cs="Arial"/>
          <w:sz w:val="20"/>
          <w:szCs w:val="20"/>
        </w:rPr>
        <w:t>2</w:t>
      </w:r>
      <w:r w:rsidR="00FF15F0" w:rsidRPr="00420C9D">
        <w:rPr>
          <w:rFonts w:ascii="Arial" w:hAnsi="Arial" w:cs="Arial"/>
          <w:sz w:val="20"/>
          <w:szCs w:val="20"/>
        </w:rPr>
        <w:tab/>
      </w:r>
      <w:r w:rsidR="00FF15F0" w:rsidRPr="00420C9D">
        <w:rPr>
          <w:rFonts w:ascii="Arial" w:eastAsia="Times New Roman" w:hAnsi="Arial" w:cs="Arial"/>
          <w:b/>
          <w:noProof/>
          <w:sz w:val="20"/>
          <w:szCs w:val="20"/>
          <w:lang w:eastAsia="en-US"/>
        </w:rPr>
        <w:t>Uchádzač nepredkladá do ponuky</w:t>
      </w:r>
      <w:r w:rsidR="00FF15F0" w:rsidRPr="00420C9D">
        <w:rPr>
          <w:rFonts w:ascii="Arial" w:eastAsia="Times New Roman" w:hAnsi="Arial" w:cs="Arial"/>
          <w:b/>
          <w:sz w:val="20"/>
          <w:szCs w:val="20"/>
        </w:rPr>
        <w:t xml:space="preserve"> dokumenty</w:t>
      </w:r>
      <w:r w:rsidR="00FF15F0" w:rsidRPr="00420C9D">
        <w:rPr>
          <w:rFonts w:ascii="Arial" w:eastAsia="Times New Roman" w:hAnsi="Arial" w:cs="Arial"/>
          <w:b/>
          <w:noProof/>
          <w:sz w:val="20"/>
          <w:szCs w:val="20"/>
          <w:lang w:eastAsia="en-US"/>
        </w:rPr>
        <w:t xml:space="preserve"> tvoriace </w:t>
      </w:r>
      <w:r w:rsidR="00AA0CE7">
        <w:rPr>
          <w:rFonts w:ascii="Arial" w:eastAsia="Times New Roman" w:hAnsi="Arial" w:cs="Arial"/>
          <w:b/>
          <w:noProof/>
          <w:sz w:val="20"/>
          <w:szCs w:val="20"/>
          <w:lang w:eastAsia="en-US"/>
        </w:rPr>
        <w:t>Z</w:t>
      </w:r>
      <w:r w:rsidR="00FF15F0" w:rsidRPr="00420C9D">
        <w:rPr>
          <w:rFonts w:ascii="Arial" w:eastAsia="Times New Roman" w:hAnsi="Arial" w:cs="Arial"/>
          <w:b/>
          <w:noProof/>
          <w:sz w:val="20"/>
          <w:szCs w:val="20"/>
          <w:lang w:eastAsia="en-US"/>
        </w:rPr>
        <w:t>mluvu uvedené</w:t>
      </w:r>
      <w:r w:rsidR="00FF15F0" w:rsidRPr="00420C9D">
        <w:rPr>
          <w:rFonts w:ascii="Arial" w:eastAsia="Times New Roman" w:hAnsi="Arial" w:cs="Arial"/>
          <w:b/>
          <w:noProof/>
          <w:sz w:val="20"/>
          <w:szCs w:val="20"/>
          <w:lang w:eastAsia="en-US"/>
        </w:rPr>
        <w:tab/>
        <w:t>v bode 1. Časť 1 Zväzok 2 týchto SP nasledovne:</w:t>
      </w:r>
    </w:p>
    <w:p w14:paraId="21FD6731" w14:textId="6742BCCB" w:rsidR="00B11361" w:rsidRPr="00420C9D" w:rsidRDefault="00B11361" w:rsidP="00AF7968">
      <w:pPr>
        <w:tabs>
          <w:tab w:val="left" w:pos="3261"/>
          <w:tab w:val="left" w:pos="3402"/>
        </w:tabs>
        <w:autoSpaceDE w:val="0"/>
        <w:autoSpaceDN w:val="0"/>
        <w:spacing w:after="0" w:line="240" w:lineRule="auto"/>
        <w:ind w:left="3261" w:hanging="426"/>
        <w:contextualSpacing/>
        <w:jc w:val="both"/>
        <w:rPr>
          <w:rFonts w:ascii="Arial" w:eastAsia="Times New Roman" w:hAnsi="Arial" w:cs="Arial"/>
          <w:sz w:val="20"/>
          <w:szCs w:val="20"/>
        </w:rPr>
      </w:pPr>
      <w:r w:rsidRPr="00420C9D">
        <w:rPr>
          <w:rFonts w:ascii="Arial" w:eastAsia="Times New Roman" w:hAnsi="Arial" w:cs="Arial"/>
          <w:sz w:val="20"/>
          <w:szCs w:val="20"/>
        </w:rPr>
        <w:t>(c)</w:t>
      </w:r>
      <w:r w:rsidRPr="00420C9D">
        <w:rPr>
          <w:rFonts w:ascii="Arial" w:eastAsia="Times New Roman" w:hAnsi="Arial" w:cs="Arial"/>
          <w:sz w:val="20"/>
          <w:szCs w:val="20"/>
        </w:rPr>
        <w:tab/>
        <w:t xml:space="preserve">Zábezpeka na vykonanie prác (Zväzok 2 Časť 4 </w:t>
      </w:r>
      <w:r w:rsidR="00AF7968" w:rsidRPr="00420C9D">
        <w:rPr>
          <w:rFonts w:ascii="Arial" w:eastAsia="Times New Roman" w:hAnsi="Arial" w:cs="Arial"/>
          <w:sz w:val="20"/>
          <w:szCs w:val="20"/>
        </w:rPr>
        <w:t>súťažných podkladov</w:t>
      </w:r>
      <w:r w:rsidRPr="00420C9D">
        <w:rPr>
          <w:rFonts w:ascii="Arial" w:eastAsia="Times New Roman" w:hAnsi="Arial" w:cs="Arial"/>
          <w:sz w:val="20"/>
          <w:szCs w:val="20"/>
        </w:rPr>
        <w:t>)</w:t>
      </w:r>
    </w:p>
    <w:p w14:paraId="04E10D9D" w14:textId="692EC29F" w:rsidR="00BD4A61" w:rsidRPr="00420C9D" w:rsidRDefault="00FF15F0" w:rsidP="00075A3E">
      <w:pPr>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lastRenderedPageBreak/>
        <w:t>(</w:t>
      </w:r>
      <w:r w:rsidR="00B11361" w:rsidRPr="00420C9D">
        <w:rPr>
          <w:rFonts w:ascii="Arial" w:eastAsia="Times New Roman" w:hAnsi="Arial" w:cs="Arial"/>
          <w:noProof/>
          <w:sz w:val="20"/>
          <w:szCs w:val="20"/>
          <w:lang w:eastAsia="en-US"/>
        </w:rPr>
        <w:t>f</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Všeobecné zmluvné podmienky</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Časť 2.1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24FF23F4" w14:textId="18FB7485" w:rsidR="00FF15F0" w:rsidRDefault="00FF15F0" w:rsidP="000A32EF">
      <w:pPr>
        <w:tabs>
          <w:tab w:val="left" w:pos="3261"/>
        </w:tabs>
        <w:autoSpaceDE w:val="0"/>
        <w:autoSpaceDN w:val="0"/>
        <w:spacing w:after="0" w:line="240" w:lineRule="auto"/>
        <w:ind w:left="2835" w:hanging="425"/>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t>(</w:t>
      </w:r>
      <w:r w:rsidR="00B11361" w:rsidRPr="00420C9D">
        <w:rPr>
          <w:rFonts w:ascii="Arial" w:eastAsia="Times New Roman" w:hAnsi="Arial" w:cs="Arial"/>
          <w:noProof/>
          <w:sz w:val="20"/>
          <w:szCs w:val="20"/>
          <w:lang w:eastAsia="en-US"/>
        </w:rPr>
        <w:t>g)</w:t>
      </w:r>
      <w:r w:rsidRPr="00420C9D">
        <w:rPr>
          <w:rFonts w:ascii="Arial" w:eastAsia="Times New Roman" w:hAnsi="Arial" w:cs="Arial"/>
          <w:noProof/>
          <w:sz w:val="20"/>
          <w:szCs w:val="20"/>
          <w:lang w:eastAsia="en-US"/>
        </w:rPr>
        <w:t xml:space="preserve"> </w:t>
      </w:r>
      <w:r w:rsidR="000A32EF"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 xml:space="preserve">Požiadavky Objednávateľa (Zväzok 3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2387F92" w14:textId="64D0B193" w:rsidR="00FF15F0" w:rsidRPr="00420C9D" w:rsidRDefault="00BD4A61" w:rsidP="000A32EF">
      <w:pPr>
        <w:tabs>
          <w:tab w:val="left" w:pos="3261"/>
        </w:tabs>
        <w:autoSpaceDE w:val="0"/>
        <w:autoSpaceDN w:val="0"/>
        <w:spacing w:after="0" w:line="240" w:lineRule="auto"/>
        <w:ind w:left="2835" w:hanging="170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ab/>
      </w:r>
      <w:r w:rsidR="00FF15F0"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i</w:t>
      </w:r>
      <w:r w:rsidR="00FF15F0" w:rsidRPr="00420C9D">
        <w:rPr>
          <w:rFonts w:ascii="Arial" w:eastAsia="Times New Roman" w:hAnsi="Arial" w:cs="Arial"/>
          <w:noProof/>
          <w:sz w:val="20"/>
          <w:szCs w:val="20"/>
          <w:lang w:eastAsia="en-US"/>
        </w:rPr>
        <w:t xml:space="preserve">) </w:t>
      </w:r>
      <w:r w:rsidR="00FF15F0" w:rsidRPr="00420C9D">
        <w:rPr>
          <w:rFonts w:ascii="Arial" w:eastAsia="Times New Roman" w:hAnsi="Arial" w:cs="Arial"/>
          <w:noProof/>
          <w:sz w:val="20"/>
          <w:szCs w:val="20"/>
          <w:lang w:eastAsia="en-US"/>
        </w:rPr>
        <w:tab/>
        <w:t xml:space="preserve">Cenová časť (Zväzok 4 Časť 1 </w:t>
      </w:r>
      <w:r w:rsidR="00075A3E" w:rsidRPr="00420C9D">
        <w:rPr>
          <w:rFonts w:ascii="Arial" w:eastAsia="Times New Roman" w:hAnsi="Arial" w:cs="Arial"/>
          <w:noProof/>
          <w:sz w:val="20"/>
          <w:szCs w:val="20"/>
          <w:lang w:eastAsia="en-US"/>
        </w:rPr>
        <w:t>súťažných podkladov</w:t>
      </w:r>
      <w:r w:rsidR="00FF15F0" w:rsidRPr="00420C9D">
        <w:rPr>
          <w:rFonts w:ascii="Arial" w:eastAsia="Times New Roman" w:hAnsi="Arial" w:cs="Arial"/>
          <w:noProof/>
          <w:sz w:val="20"/>
          <w:szCs w:val="20"/>
          <w:lang w:eastAsia="en-US"/>
        </w:rPr>
        <w:t>)</w:t>
      </w:r>
    </w:p>
    <w:p w14:paraId="21BA2CDB" w14:textId="511C3E5E" w:rsidR="000A32EF" w:rsidRPr="00420C9D" w:rsidRDefault="000A32EF" w:rsidP="00075A3E">
      <w:pPr>
        <w:tabs>
          <w:tab w:val="left" w:pos="3261"/>
        </w:tabs>
        <w:autoSpaceDE w:val="0"/>
        <w:autoSpaceDN w:val="0"/>
        <w:spacing w:after="0" w:line="240" w:lineRule="auto"/>
        <w:ind w:left="3261" w:hanging="426"/>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(j) </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Dokumentácia poskytnutá Objednávateľom</w:t>
      </w:r>
      <w:r w:rsidRPr="00420C9D">
        <w:rPr>
          <w:rFonts w:ascii="Arial" w:eastAsia="Times New Roman" w:hAnsi="Arial" w:cs="Arial"/>
          <w:noProof/>
          <w:sz w:val="20"/>
          <w:szCs w:val="20"/>
          <w:lang w:eastAsia="en-US"/>
        </w:rPr>
        <w:t xml:space="preserve"> (Zväzok 5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5C82DD94" w14:textId="57119A78" w:rsidR="00FF15F0" w:rsidRPr="00420C9D" w:rsidRDefault="00FF15F0" w:rsidP="000A32EF">
      <w:pPr>
        <w:tabs>
          <w:tab w:val="left" w:pos="3261"/>
        </w:tabs>
        <w:autoSpaceDE w:val="0"/>
        <w:autoSpaceDN w:val="0"/>
        <w:spacing w:after="0" w:line="240" w:lineRule="auto"/>
        <w:ind w:left="1701" w:firstLine="1134"/>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w:t>
      </w:r>
      <w:r w:rsidR="00264394" w:rsidRPr="00420C9D">
        <w:rPr>
          <w:rFonts w:ascii="Arial" w:eastAsia="Times New Roman" w:hAnsi="Arial" w:cs="Arial"/>
          <w:noProof/>
          <w:sz w:val="20"/>
          <w:szCs w:val="20"/>
          <w:lang w:eastAsia="en-US"/>
        </w:rPr>
        <w:t>l</w:t>
      </w:r>
      <w:r w:rsidRPr="00420C9D">
        <w:rPr>
          <w:rFonts w:ascii="Arial" w:eastAsia="Times New Roman" w:hAnsi="Arial" w:cs="Arial"/>
          <w:noProof/>
          <w:sz w:val="20"/>
          <w:szCs w:val="20"/>
          <w:lang w:eastAsia="en-US"/>
        </w:rPr>
        <w:t>)</w:t>
      </w:r>
      <w:r w:rsidRPr="00420C9D">
        <w:rPr>
          <w:rFonts w:ascii="Arial" w:eastAsia="Times New Roman" w:hAnsi="Arial" w:cs="Arial"/>
          <w:noProof/>
          <w:sz w:val="20"/>
          <w:szCs w:val="20"/>
          <w:lang w:eastAsia="en-US"/>
        </w:rPr>
        <w:tab/>
      </w:r>
      <w:r w:rsidRPr="00420C9D">
        <w:rPr>
          <w:rFonts w:ascii="Arial" w:eastAsia="Times New Roman" w:hAnsi="Arial" w:cs="Arial"/>
          <w:sz w:val="20"/>
          <w:szCs w:val="20"/>
        </w:rPr>
        <w:t>Vzorové tlačivá</w:t>
      </w:r>
      <w:r w:rsidRPr="00420C9D">
        <w:rPr>
          <w:rFonts w:ascii="Arial" w:eastAsia="Times New Roman" w:hAnsi="Arial" w:cs="Arial"/>
          <w:noProof/>
          <w:sz w:val="20"/>
          <w:szCs w:val="20"/>
          <w:lang w:eastAsia="en-US"/>
        </w:rPr>
        <w:t xml:space="preserve"> (Zväzok 2</w:t>
      </w:r>
      <w:r w:rsidR="00F3036C"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 xml:space="preserve">Časti 4 až 9 </w:t>
      </w:r>
      <w:r w:rsidR="00075A3E" w:rsidRPr="00420C9D">
        <w:rPr>
          <w:rFonts w:ascii="Arial" w:eastAsia="Times New Roman" w:hAnsi="Arial" w:cs="Arial"/>
          <w:noProof/>
          <w:sz w:val="20"/>
          <w:szCs w:val="20"/>
          <w:lang w:eastAsia="en-US"/>
        </w:rPr>
        <w:t>súťažných podkladov</w:t>
      </w:r>
      <w:r w:rsidRPr="00420C9D">
        <w:rPr>
          <w:rFonts w:ascii="Arial" w:eastAsia="Times New Roman" w:hAnsi="Arial" w:cs="Arial"/>
          <w:noProof/>
          <w:sz w:val="20"/>
          <w:szCs w:val="20"/>
          <w:lang w:eastAsia="en-US"/>
        </w:rPr>
        <w:t>)</w:t>
      </w:r>
    </w:p>
    <w:p w14:paraId="4743F633" w14:textId="595FD5AB" w:rsidR="00B446E1" w:rsidRPr="00420C9D" w:rsidRDefault="00BD4A61"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(m)</w:t>
      </w:r>
      <w:r w:rsidRPr="00420C9D">
        <w:rPr>
          <w:rFonts w:ascii="Arial" w:hAnsi="Arial" w:cs="Arial"/>
          <w:sz w:val="20"/>
          <w:szCs w:val="20"/>
        </w:rPr>
        <w:tab/>
      </w:r>
      <w:r w:rsidR="00076F40" w:rsidRPr="00420C9D">
        <w:rPr>
          <w:rFonts w:ascii="Arial" w:hAnsi="Arial" w:cs="Arial"/>
          <w:sz w:val="20"/>
          <w:szCs w:val="20"/>
        </w:rPr>
        <w:t>ď</w:t>
      </w:r>
      <w:r w:rsidRPr="00420C9D">
        <w:rPr>
          <w:rFonts w:ascii="Arial" w:hAnsi="Arial" w:cs="Arial"/>
          <w:sz w:val="20"/>
          <w:szCs w:val="20"/>
        </w:rPr>
        <w:t xml:space="preserve">alšie dokumenty tvoriace Zmluvu   </w:t>
      </w:r>
    </w:p>
    <w:p w14:paraId="21DFCA69" w14:textId="0DBA1305" w:rsidR="00076F40" w:rsidRDefault="00076F40" w:rsidP="000A32EF">
      <w:pPr>
        <w:tabs>
          <w:tab w:val="left" w:pos="3261"/>
        </w:tabs>
        <w:spacing w:after="0" w:line="240" w:lineRule="auto"/>
        <w:ind w:left="3686" w:hanging="851"/>
        <w:contextualSpacing/>
        <w:jc w:val="both"/>
        <w:rPr>
          <w:rFonts w:ascii="Arial" w:hAnsi="Arial" w:cs="Arial"/>
          <w:sz w:val="20"/>
          <w:szCs w:val="20"/>
        </w:rPr>
      </w:pPr>
      <w:r w:rsidRPr="00420C9D">
        <w:rPr>
          <w:rFonts w:ascii="Arial" w:hAnsi="Arial" w:cs="Arial"/>
          <w:sz w:val="20"/>
          <w:szCs w:val="20"/>
        </w:rPr>
        <w:t>(n)</w:t>
      </w:r>
      <w:r w:rsidRPr="00420C9D">
        <w:rPr>
          <w:rFonts w:ascii="Arial" w:hAnsi="Arial" w:cs="Arial"/>
          <w:sz w:val="20"/>
          <w:szCs w:val="20"/>
        </w:rPr>
        <w:tab/>
        <w:t>Enviro</w:t>
      </w:r>
      <w:r w:rsidR="008C1AFD" w:rsidRPr="00420C9D">
        <w:rPr>
          <w:rFonts w:ascii="Arial" w:hAnsi="Arial" w:cs="Arial"/>
          <w:sz w:val="20"/>
          <w:szCs w:val="20"/>
        </w:rPr>
        <w:t>n</w:t>
      </w:r>
      <w:r w:rsidRPr="00420C9D">
        <w:rPr>
          <w:rFonts w:ascii="Arial" w:hAnsi="Arial" w:cs="Arial"/>
          <w:sz w:val="20"/>
          <w:szCs w:val="20"/>
        </w:rPr>
        <w:t>mentálny plán</w:t>
      </w:r>
    </w:p>
    <w:p w14:paraId="4FB6E4E8" w14:textId="7A43736B" w:rsidR="00C21A95" w:rsidRDefault="00C21A95" w:rsidP="005E46B5">
      <w:pPr>
        <w:pStyle w:val="Odsekzoznamu"/>
        <w:numPr>
          <w:ilvl w:val="0"/>
          <w:numId w:val="49"/>
        </w:numPr>
        <w:spacing w:after="0" w:line="240" w:lineRule="auto"/>
        <w:ind w:left="3261" w:hanging="426"/>
        <w:jc w:val="both"/>
        <w:rPr>
          <w:rFonts w:ascii="Arial" w:hAnsi="Arial" w:cs="Arial"/>
          <w:sz w:val="20"/>
          <w:szCs w:val="20"/>
        </w:rPr>
      </w:pPr>
      <w:r w:rsidRPr="00420C9D">
        <w:rPr>
          <w:rFonts w:ascii="Arial" w:hAnsi="Arial" w:cs="Arial"/>
          <w:sz w:val="20"/>
          <w:szCs w:val="20"/>
        </w:rPr>
        <w:t xml:space="preserve">Prílohy č. </w:t>
      </w:r>
      <w:r w:rsidR="00191199" w:rsidRPr="00420C9D">
        <w:rPr>
          <w:rFonts w:ascii="Arial" w:hAnsi="Arial" w:cs="Arial"/>
          <w:sz w:val="20"/>
          <w:szCs w:val="20"/>
        </w:rPr>
        <w:t>3</w:t>
      </w:r>
      <w:r w:rsidRPr="00420C9D">
        <w:rPr>
          <w:rFonts w:ascii="Arial" w:hAnsi="Arial" w:cs="Arial"/>
          <w:sz w:val="20"/>
          <w:szCs w:val="20"/>
        </w:rPr>
        <w:t xml:space="preserve">.3 a č. </w:t>
      </w:r>
      <w:r w:rsidR="00191199" w:rsidRPr="00420C9D">
        <w:rPr>
          <w:rFonts w:ascii="Arial" w:hAnsi="Arial" w:cs="Arial"/>
          <w:sz w:val="20"/>
          <w:szCs w:val="20"/>
        </w:rPr>
        <w:t>4</w:t>
      </w:r>
      <w:r w:rsidRPr="00420C9D">
        <w:rPr>
          <w:rFonts w:ascii="Arial" w:hAnsi="Arial" w:cs="Arial"/>
          <w:sz w:val="20"/>
          <w:szCs w:val="20"/>
        </w:rPr>
        <w:t xml:space="preserve"> uvedené v bode 15 Časť 1 Zväzok 2 týchto SP.</w:t>
      </w:r>
    </w:p>
    <w:p w14:paraId="08AFC660" w14:textId="5B475568" w:rsidR="000E797D" w:rsidRDefault="000E797D" w:rsidP="000E797D">
      <w:pPr>
        <w:spacing w:after="0" w:line="240" w:lineRule="auto"/>
        <w:jc w:val="both"/>
        <w:rPr>
          <w:rFonts w:ascii="Arial" w:hAnsi="Arial" w:cs="Arial"/>
          <w:sz w:val="20"/>
          <w:szCs w:val="20"/>
        </w:rPr>
      </w:pPr>
    </w:p>
    <w:p w14:paraId="5AA462FA" w14:textId="0974C889" w:rsidR="000E797D" w:rsidRDefault="000E797D" w:rsidP="000E797D">
      <w:pPr>
        <w:spacing w:after="0" w:line="240" w:lineRule="auto"/>
        <w:jc w:val="both"/>
        <w:rPr>
          <w:rFonts w:ascii="Arial" w:hAnsi="Arial" w:cs="Arial"/>
          <w:sz w:val="20"/>
          <w:szCs w:val="20"/>
        </w:rPr>
      </w:pPr>
    </w:p>
    <w:p w14:paraId="603DF6A6" w14:textId="280E0859" w:rsidR="000E797D" w:rsidRDefault="000E797D" w:rsidP="000E797D">
      <w:pPr>
        <w:spacing w:after="0" w:line="240" w:lineRule="auto"/>
        <w:jc w:val="both"/>
        <w:rPr>
          <w:rFonts w:ascii="Arial" w:hAnsi="Arial" w:cs="Arial"/>
          <w:sz w:val="20"/>
          <w:szCs w:val="20"/>
        </w:rPr>
      </w:pPr>
    </w:p>
    <w:p w14:paraId="3D6312C7" w14:textId="77777777" w:rsidR="000E797D" w:rsidRPr="000E797D" w:rsidRDefault="000E797D" w:rsidP="000E797D">
      <w:pPr>
        <w:spacing w:after="0" w:line="240" w:lineRule="auto"/>
        <w:jc w:val="both"/>
        <w:rPr>
          <w:rFonts w:ascii="Arial" w:hAnsi="Arial" w:cs="Arial"/>
          <w:sz w:val="20"/>
          <w:szCs w:val="20"/>
        </w:rPr>
      </w:pPr>
    </w:p>
    <w:p w14:paraId="237B52EE" w14:textId="5ADC98B3" w:rsidR="00FF15F0" w:rsidRDefault="00FF15F0" w:rsidP="00B446E1">
      <w:pPr>
        <w:tabs>
          <w:tab w:val="left" w:pos="3402"/>
        </w:tabs>
        <w:spacing w:after="0" w:line="240" w:lineRule="auto"/>
        <w:ind w:left="283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.3</w:t>
      </w:r>
      <w:r w:rsidRPr="00420C9D">
        <w:rPr>
          <w:rFonts w:ascii="Arial" w:eastAsia="Times New Roman" w:hAnsi="Arial" w:cs="Arial"/>
          <w:noProof/>
          <w:sz w:val="20"/>
          <w:szCs w:val="20"/>
          <w:lang w:eastAsia="en-US"/>
        </w:rPr>
        <w:tab/>
        <w:t>Dokumenty uvedené v bode 19.</w:t>
      </w:r>
      <w:r w:rsidR="00AF24D6">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AF24D6">
        <w:rPr>
          <w:rFonts w:ascii="Arial" w:eastAsia="Times New Roman" w:hAnsi="Arial" w:cs="Arial"/>
          <w:noProof/>
          <w:sz w:val="20"/>
          <w:szCs w:val="20"/>
          <w:lang w:eastAsia="en-US"/>
        </w:rPr>
        <w:t>1</w:t>
      </w:r>
      <w:r w:rsidRPr="00420C9D">
        <w:rPr>
          <w:rFonts w:ascii="Arial" w:eastAsia="Times New Roman" w:hAnsi="Arial" w:cs="Arial"/>
          <w:noProof/>
          <w:sz w:val="20"/>
          <w:szCs w:val="20"/>
          <w:lang w:eastAsia="en-US"/>
        </w:rPr>
        <w:t xml:space="preserve">.2 predloží úspešný uchádzač </w:t>
      </w:r>
      <w:bookmarkStart w:id="15" w:name="_Hlk161133550"/>
      <w:r w:rsidR="00045A7F" w:rsidRPr="00420C9D">
        <w:rPr>
          <w:rFonts w:ascii="Arial" w:eastAsia="Times New Roman" w:hAnsi="Arial" w:cs="Arial"/>
          <w:noProof/>
          <w:sz w:val="20"/>
          <w:szCs w:val="20"/>
          <w:lang w:eastAsia="en-US"/>
        </w:rPr>
        <w:t xml:space="preserve">v plnom znení bodu 1 </w:t>
      </w:r>
      <w:r w:rsidR="004572D7" w:rsidRPr="00420C9D">
        <w:rPr>
          <w:rFonts w:ascii="Arial" w:eastAsia="Times New Roman" w:hAnsi="Arial" w:cs="Arial"/>
          <w:noProof/>
          <w:sz w:val="20"/>
          <w:szCs w:val="20"/>
          <w:lang w:eastAsia="en-US"/>
        </w:rPr>
        <w:t xml:space="preserve">a bodu 15 </w:t>
      </w:r>
      <w:r w:rsidR="00045A7F" w:rsidRPr="00420C9D">
        <w:rPr>
          <w:rFonts w:ascii="Arial" w:eastAsia="Times New Roman" w:hAnsi="Arial" w:cs="Arial"/>
          <w:noProof/>
          <w:sz w:val="20"/>
          <w:szCs w:val="20"/>
          <w:lang w:eastAsia="en-US"/>
        </w:rPr>
        <w:t xml:space="preserve">Časť 1 Zväzok 2 týchto SP spolu s ďalšími dokumentami </w:t>
      </w:r>
      <w:r w:rsidRPr="00420C9D">
        <w:rPr>
          <w:rFonts w:ascii="Arial" w:eastAsia="Times New Roman" w:hAnsi="Arial" w:cs="Arial"/>
          <w:noProof/>
          <w:sz w:val="20"/>
          <w:szCs w:val="20"/>
          <w:lang w:eastAsia="en-US"/>
        </w:rPr>
        <w:t>v rámci súčinnosti potrebnej na uza</w:t>
      </w:r>
      <w:r w:rsidR="00CB2FED">
        <w:rPr>
          <w:rFonts w:ascii="Arial" w:eastAsia="Times New Roman" w:hAnsi="Arial" w:cs="Arial"/>
          <w:noProof/>
          <w:sz w:val="20"/>
          <w:szCs w:val="20"/>
          <w:lang w:eastAsia="en-US"/>
        </w:rPr>
        <w:t>vret</w:t>
      </w:r>
      <w:r w:rsidRPr="00420C9D">
        <w:rPr>
          <w:rFonts w:ascii="Arial" w:eastAsia="Times New Roman" w:hAnsi="Arial" w:cs="Arial"/>
          <w:noProof/>
          <w:sz w:val="20"/>
          <w:szCs w:val="20"/>
          <w:lang w:eastAsia="en-US"/>
        </w:rPr>
        <w:t xml:space="preserve">ie </w:t>
      </w:r>
      <w:r w:rsidR="00353176" w:rsidRPr="00420C9D">
        <w:rPr>
          <w:rFonts w:ascii="Arial" w:eastAsia="Times New Roman" w:hAnsi="Arial" w:cs="Arial"/>
          <w:noProof/>
          <w:sz w:val="20"/>
          <w:szCs w:val="20"/>
          <w:lang w:eastAsia="en-US"/>
        </w:rPr>
        <w:t>Z</w:t>
      </w:r>
      <w:r w:rsidRPr="00420C9D">
        <w:rPr>
          <w:rFonts w:ascii="Arial" w:eastAsia="Times New Roman" w:hAnsi="Arial" w:cs="Arial"/>
          <w:noProof/>
          <w:sz w:val="20"/>
          <w:szCs w:val="20"/>
          <w:lang w:eastAsia="en-US"/>
        </w:rPr>
        <w:t>mluvy podľa bodu 32 Časť A.1 Zväzok 1 týchto SP.</w:t>
      </w:r>
    </w:p>
    <w:bookmarkEnd w:id="15"/>
    <w:p w14:paraId="44B3204A" w14:textId="77777777" w:rsidR="007651FA"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2</w:t>
      </w:r>
      <w:r w:rsidRPr="00420C9D">
        <w:rPr>
          <w:rFonts w:ascii="Arial" w:hAnsi="Arial" w:cs="Arial"/>
          <w:sz w:val="20"/>
          <w:szCs w:val="20"/>
        </w:rPr>
        <w:tab/>
        <w:t>Vyplnený formulár</w:t>
      </w:r>
      <w:r w:rsidR="007651FA">
        <w:rPr>
          <w:rFonts w:ascii="Arial" w:hAnsi="Arial" w:cs="Arial"/>
          <w:sz w:val="20"/>
          <w:szCs w:val="20"/>
        </w:rPr>
        <w:t>:</w:t>
      </w:r>
    </w:p>
    <w:p w14:paraId="4D2937F9" w14:textId="7ECB7271" w:rsidR="00074DAB" w:rsidRDefault="007651FA" w:rsidP="0095273D">
      <w:pPr>
        <w:tabs>
          <w:tab w:val="left" w:pos="1134"/>
        </w:tabs>
        <w:spacing w:after="0" w:line="240" w:lineRule="auto"/>
        <w:ind w:left="1985" w:hanging="851"/>
        <w:contextualSpacing/>
        <w:jc w:val="both"/>
        <w:rPr>
          <w:rFonts w:ascii="Arial" w:hAnsi="Arial" w:cs="Arial"/>
          <w:sz w:val="20"/>
          <w:szCs w:val="20"/>
        </w:rPr>
      </w:pPr>
      <w:r>
        <w:rPr>
          <w:rFonts w:ascii="Arial" w:hAnsi="Arial" w:cs="Arial"/>
          <w:sz w:val="20"/>
          <w:szCs w:val="20"/>
        </w:rPr>
        <w:lastRenderedPageBreak/>
        <w:tab/>
      </w:r>
      <w:r w:rsidR="00F3036C" w:rsidRPr="00420C9D">
        <w:rPr>
          <w:rFonts w:ascii="Arial" w:hAnsi="Arial" w:cs="Arial"/>
          <w:b/>
          <w:sz w:val="20"/>
          <w:szCs w:val="20"/>
        </w:rPr>
        <w:t>Návrh na plnenie kritéria</w:t>
      </w:r>
      <w:r>
        <w:rPr>
          <w:rFonts w:ascii="Arial" w:hAnsi="Arial" w:cs="Arial"/>
          <w:b/>
          <w:sz w:val="20"/>
          <w:szCs w:val="20"/>
        </w:rPr>
        <w:t xml:space="preserve"> K1</w:t>
      </w:r>
      <w:r w:rsidR="00F3036C" w:rsidRPr="00420C9D">
        <w:rPr>
          <w:rFonts w:ascii="Arial" w:hAnsi="Arial" w:cs="Arial"/>
          <w:b/>
          <w:sz w:val="20"/>
          <w:szCs w:val="20"/>
        </w:rPr>
        <w:t xml:space="preserve"> </w:t>
      </w:r>
      <w:r w:rsidR="00074DAB" w:rsidRPr="00420C9D">
        <w:rPr>
          <w:rFonts w:ascii="Arial" w:hAnsi="Arial" w:cs="Arial"/>
          <w:b/>
          <w:sz w:val="20"/>
          <w:szCs w:val="20"/>
        </w:rPr>
        <w:t>(</w:t>
      </w:r>
      <w:r w:rsidR="00F3036C" w:rsidRPr="00420C9D">
        <w:rPr>
          <w:rFonts w:ascii="Arial" w:hAnsi="Arial" w:cs="Arial"/>
          <w:sz w:val="20"/>
          <w:szCs w:val="20"/>
        </w:rPr>
        <w:t>Časť A.3</w:t>
      </w:r>
      <w:r>
        <w:rPr>
          <w:rFonts w:ascii="Arial" w:hAnsi="Arial" w:cs="Arial"/>
          <w:sz w:val="20"/>
          <w:szCs w:val="20"/>
        </w:rPr>
        <w:t>.1</w:t>
      </w:r>
      <w:r w:rsidR="00F3036C" w:rsidRPr="00420C9D">
        <w:rPr>
          <w:rFonts w:ascii="Arial" w:hAnsi="Arial" w:cs="Arial"/>
          <w:sz w:val="20"/>
          <w:szCs w:val="20"/>
        </w:rPr>
        <w:t xml:space="preserve"> Zväzok 1 týchto SP</w:t>
      </w:r>
      <w:r w:rsidR="00074DAB" w:rsidRPr="00420C9D">
        <w:rPr>
          <w:rFonts w:ascii="Arial" w:hAnsi="Arial" w:cs="Arial"/>
          <w:sz w:val="20"/>
          <w:szCs w:val="20"/>
        </w:rPr>
        <w:t xml:space="preserve">) </w:t>
      </w:r>
      <w:bookmarkStart w:id="16" w:name="_Hlk157496407"/>
      <w:r w:rsidR="00074DAB" w:rsidRPr="00420C9D">
        <w:rPr>
          <w:rFonts w:ascii="Arial" w:hAnsi="Arial" w:cs="Arial"/>
          <w:sz w:val="20"/>
          <w:szCs w:val="20"/>
        </w:rPr>
        <w:t>ako sken</w:t>
      </w:r>
      <w:r w:rsidR="00425B0A" w:rsidRPr="00420C9D">
        <w:rPr>
          <w:rFonts w:ascii="Arial" w:hAnsi="Arial" w:cs="Arial"/>
          <w:sz w:val="20"/>
          <w:szCs w:val="20"/>
        </w:rPr>
        <w:t xml:space="preserve"> </w:t>
      </w:r>
      <w:r w:rsidR="00074DAB" w:rsidRPr="00420C9D">
        <w:rPr>
          <w:rFonts w:ascii="Arial" w:hAnsi="Arial" w:cs="Arial"/>
          <w:sz w:val="20"/>
          <w:szCs w:val="20"/>
        </w:rPr>
        <w:t>podpísaný uchádzačom, a to jeho štatutárnym orgánom alebo členom štatutárneho orgánu alebo iným zástupcom uchádzača, ktorý je oprávnený konať v mene uchádzača v záväzkových vzťahoch</w:t>
      </w:r>
      <w:r>
        <w:rPr>
          <w:rFonts w:ascii="Arial" w:hAnsi="Arial" w:cs="Arial"/>
          <w:sz w:val="20"/>
          <w:szCs w:val="20"/>
        </w:rPr>
        <w:t xml:space="preserve"> a</w:t>
      </w:r>
      <w:bookmarkEnd w:id="16"/>
    </w:p>
    <w:p w14:paraId="6FE627AB" w14:textId="77777777" w:rsidR="007651FA" w:rsidRDefault="007651FA" w:rsidP="007651FA">
      <w:pPr>
        <w:tabs>
          <w:tab w:val="left" w:pos="1134"/>
        </w:tabs>
        <w:spacing w:after="0" w:line="240" w:lineRule="auto"/>
        <w:ind w:left="1985" w:hanging="851"/>
        <w:contextualSpacing/>
        <w:jc w:val="both"/>
        <w:rPr>
          <w:rFonts w:ascii="Arial" w:hAnsi="Arial" w:cs="Arial"/>
          <w:sz w:val="20"/>
          <w:szCs w:val="20"/>
        </w:rPr>
      </w:pPr>
      <w:r>
        <w:rPr>
          <w:rFonts w:ascii="Arial" w:hAnsi="Arial" w:cs="Arial"/>
          <w:b/>
          <w:sz w:val="20"/>
          <w:szCs w:val="20"/>
        </w:rPr>
        <w:tab/>
      </w:r>
      <w:r w:rsidRPr="00420C9D">
        <w:rPr>
          <w:rFonts w:ascii="Arial" w:hAnsi="Arial" w:cs="Arial"/>
          <w:b/>
          <w:sz w:val="20"/>
          <w:szCs w:val="20"/>
        </w:rPr>
        <w:t>Návrh na plnenie kritéria</w:t>
      </w:r>
      <w:r>
        <w:rPr>
          <w:rFonts w:ascii="Arial" w:hAnsi="Arial" w:cs="Arial"/>
          <w:b/>
          <w:sz w:val="20"/>
          <w:szCs w:val="20"/>
        </w:rPr>
        <w:t xml:space="preserve"> K2 </w:t>
      </w:r>
      <w:r w:rsidRPr="00420C9D">
        <w:rPr>
          <w:rFonts w:ascii="Arial" w:hAnsi="Arial" w:cs="Arial"/>
          <w:b/>
          <w:sz w:val="20"/>
          <w:szCs w:val="20"/>
        </w:rPr>
        <w:t>(</w:t>
      </w:r>
      <w:r w:rsidRPr="00420C9D">
        <w:rPr>
          <w:rFonts w:ascii="Arial" w:hAnsi="Arial" w:cs="Arial"/>
          <w:sz w:val="20"/>
          <w:szCs w:val="20"/>
        </w:rPr>
        <w:t>Časť A.3</w:t>
      </w:r>
      <w:r>
        <w:rPr>
          <w:rFonts w:ascii="Arial" w:hAnsi="Arial" w:cs="Arial"/>
          <w:sz w:val="20"/>
          <w:szCs w:val="20"/>
        </w:rPr>
        <w:t>.2</w:t>
      </w:r>
      <w:r w:rsidRPr="00420C9D">
        <w:rPr>
          <w:rFonts w:ascii="Arial" w:hAnsi="Arial" w:cs="Arial"/>
          <w:sz w:val="20"/>
          <w:szCs w:val="20"/>
        </w:rPr>
        <w:t xml:space="preserve"> Zväzok 1 týchto SP) ako sken podpísaný uchádzačom, a to jeho štatutárnym orgánom alebo členom štatutárneho orgánu alebo iným zástupcom uchádzača, ktorý je oprávnený konať v mene uchádzača v záväzkových vzťahoch.</w:t>
      </w:r>
    </w:p>
    <w:p w14:paraId="4155182F" w14:textId="1C7ACCED" w:rsidR="00074DAB" w:rsidRPr="00420C9D" w:rsidRDefault="00F3036C" w:rsidP="0095273D">
      <w:pPr>
        <w:tabs>
          <w:tab w:val="left" w:pos="1134"/>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3</w:t>
      </w:r>
      <w:r w:rsidRPr="00420C9D">
        <w:rPr>
          <w:rFonts w:ascii="Arial" w:hAnsi="Arial" w:cs="Arial"/>
          <w:sz w:val="20"/>
          <w:szCs w:val="20"/>
        </w:rPr>
        <w:tab/>
        <w:t xml:space="preserve">Vyplnený </w:t>
      </w:r>
      <w:r w:rsidRPr="00420C9D">
        <w:rPr>
          <w:rFonts w:ascii="Arial" w:hAnsi="Arial" w:cs="Arial"/>
          <w:b/>
          <w:sz w:val="20"/>
          <w:szCs w:val="20"/>
        </w:rPr>
        <w:t>Formulár platieb</w:t>
      </w:r>
      <w:r w:rsidRPr="00420C9D">
        <w:rPr>
          <w:rFonts w:ascii="Arial" w:hAnsi="Arial" w:cs="Arial"/>
          <w:sz w:val="20"/>
          <w:szCs w:val="20"/>
        </w:rPr>
        <w:t xml:space="preserve"> </w:t>
      </w:r>
      <w:r w:rsidR="00074DAB" w:rsidRPr="00420C9D">
        <w:rPr>
          <w:rFonts w:ascii="Arial" w:hAnsi="Arial" w:cs="Arial"/>
          <w:sz w:val="20"/>
          <w:szCs w:val="20"/>
        </w:rPr>
        <w:t>(</w:t>
      </w:r>
      <w:r w:rsidRPr="00420C9D">
        <w:rPr>
          <w:rFonts w:ascii="Arial" w:hAnsi="Arial" w:cs="Arial"/>
          <w:sz w:val="20"/>
          <w:szCs w:val="20"/>
        </w:rPr>
        <w:t>Časť 2 Zväzok 4 týchto SP</w:t>
      </w:r>
      <w:r w:rsidR="00074DAB" w:rsidRPr="00420C9D">
        <w:rPr>
          <w:rFonts w:ascii="Arial" w:hAnsi="Arial" w:cs="Arial"/>
          <w:sz w:val="20"/>
          <w:szCs w:val="20"/>
        </w:rPr>
        <w:t>)</w:t>
      </w:r>
      <w:r w:rsidRPr="00420C9D">
        <w:rPr>
          <w:rFonts w:ascii="Arial" w:hAnsi="Arial" w:cs="Arial"/>
          <w:sz w:val="20"/>
          <w:szCs w:val="20"/>
        </w:rPr>
        <w:t xml:space="preserve"> </w:t>
      </w:r>
      <w:r w:rsidR="00074DAB" w:rsidRPr="00420C9D">
        <w:rPr>
          <w:rFonts w:ascii="Arial" w:hAnsi="Arial" w:cs="Arial"/>
          <w:sz w:val="20"/>
          <w:szCs w:val="20"/>
        </w:rPr>
        <w:t xml:space="preserve">- v elektronickej forme so zabudovanou matematikou vo formáte Microsoft Excel </w:t>
      </w:r>
      <w:r w:rsidR="00074DAB" w:rsidRPr="00420C9D">
        <w:rPr>
          <w:rFonts w:ascii="Arial" w:hAnsi="Arial" w:cs="Arial"/>
          <w:sz w:val="20"/>
          <w:szCs w:val="20"/>
          <w:rtl/>
        </w:rPr>
        <w:t>٭</w:t>
      </w:r>
      <w:r w:rsidR="00074DAB" w:rsidRPr="00420C9D">
        <w:rPr>
          <w:rFonts w:ascii="Arial" w:hAnsi="Arial" w:cs="Arial"/>
          <w:sz w:val="20"/>
          <w:szCs w:val="20"/>
        </w:rPr>
        <w:t xml:space="preserve">.xls/*.xlsx a zároveň aj ako sken podpísaný uchádzačom, a to jeho štatutárnym orgánom alebo členom štatutárneho orgánu alebo iným zástupcom uchádzača, ktorý je oprávnený konať v mene uchádzača v záväzkových vzťahoch. </w:t>
      </w:r>
    </w:p>
    <w:p w14:paraId="788D9CE9" w14:textId="00BEDE11" w:rsidR="008C791B" w:rsidRPr="00420C9D" w:rsidRDefault="008C260D" w:rsidP="0095273D">
      <w:pPr>
        <w:tabs>
          <w:tab w:val="left" w:pos="1985"/>
        </w:tabs>
        <w:autoSpaceDE w:val="0"/>
        <w:autoSpaceDN w:val="0"/>
        <w:spacing w:after="0" w:line="240" w:lineRule="auto"/>
        <w:ind w:left="2835" w:hanging="1701"/>
        <w:contextualSpacing/>
        <w:jc w:val="both"/>
        <w:rPr>
          <w:rFonts w:ascii="Arial" w:eastAsia="Times New Roman" w:hAnsi="Arial" w:cs="Arial"/>
          <w:b/>
          <w:sz w:val="20"/>
          <w:szCs w:val="20"/>
        </w:rPr>
      </w:pPr>
      <w:r w:rsidRPr="00420C9D">
        <w:rPr>
          <w:rFonts w:ascii="Arial" w:hAnsi="Arial" w:cs="Arial"/>
          <w:sz w:val="20"/>
          <w:szCs w:val="20"/>
        </w:rPr>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4</w:t>
      </w:r>
      <w:r w:rsidRPr="00420C9D">
        <w:rPr>
          <w:rFonts w:ascii="Arial" w:hAnsi="Arial" w:cs="Arial"/>
          <w:sz w:val="20"/>
          <w:szCs w:val="20"/>
        </w:rPr>
        <w:tab/>
      </w:r>
      <w:r w:rsidR="008C791B" w:rsidRPr="00420C9D">
        <w:rPr>
          <w:rFonts w:ascii="Arial" w:eastAsia="Times New Roman" w:hAnsi="Arial" w:cs="Arial"/>
          <w:b/>
          <w:sz w:val="20"/>
          <w:szCs w:val="20"/>
        </w:rPr>
        <w:t>Na účely preukázania využitia subdodávateľov uchádzač predloží:</w:t>
      </w:r>
    </w:p>
    <w:p w14:paraId="6BC98EAD" w14:textId="3C231487"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.1</w:t>
      </w:r>
      <w:r w:rsidRPr="00420C9D">
        <w:rPr>
          <w:rFonts w:ascii="Arial" w:eastAsia="Times New Roman" w:hAnsi="Arial" w:cs="Arial"/>
          <w:sz w:val="20"/>
          <w:szCs w:val="20"/>
        </w:rPr>
        <w:tab/>
      </w:r>
      <w:bookmarkStart w:id="17" w:name="_Hlk163136868"/>
      <w:r w:rsidRPr="00420C9D">
        <w:rPr>
          <w:rFonts w:ascii="Arial" w:eastAsia="Times New Roman" w:hAnsi="Arial" w:cs="Arial"/>
          <w:bCs/>
          <w:sz w:val="20"/>
          <w:szCs w:val="20"/>
        </w:rPr>
        <w:t xml:space="preserve">Zoznam subdodávateľov a podiel subdodávok </w:t>
      </w:r>
      <w:r w:rsidRPr="00420C9D">
        <w:rPr>
          <w:rFonts w:ascii="Arial" w:eastAsia="Times New Roman" w:hAnsi="Arial" w:cs="Arial"/>
          <w:sz w:val="20"/>
          <w:szCs w:val="20"/>
        </w:rPr>
        <w:t xml:space="preserve">vypracovaný v súlade </w:t>
      </w:r>
      <w:r w:rsidRPr="00420C9D">
        <w:rPr>
          <w:rFonts w:ascii="Arial" w:eastAsia="Times New Roman" w:hAnsi="Arial" w:cs="Arial"/>
          <w:sz w:val="20"/>
          <w:szCs w:val="20"/>
        </w:rPr>
        <w:tab/>
        <w:t>s Prílohou B2B Časť B Zväzok 1 týchto SP, ktorý obsahuje aktuálne a úplné údaje o Podzhotoviteľoch/Priamych Podzhotoviteľoch/Dodávateľoch</w:t>
      </w:r>
      <w:r w:rsidR="00B446E1" w:rsidRPr="00420C9D">
        <w:rPr>
          <w:rFonts w:ascii="Arial" w:eastAsia="Times New Roman" w:hAnsi="Arial" w:cs="Arial"/>
          <w:sz w:val="20"/>
          <w:szCs w:val="20"/>
        </w:rPr>
        <w:t xml:space="preserve"> Zhotoviteľa</w:t>
      </w:r>
      <w:r w:rsidRPr="00420C9D">
        <w:rPr>
          <w:rFonts w:ascii="Arial" w:eastAsia="Times New Roman" w:hAnsi="Arial" w:cs="Arial"/>
          <w:sz w:val="20"/>
          <w:szCs w:val="20"/>
        </w:rPr>
        <w:t>, ktorým má uchádzač v úmysle zadať podiel zákazky v rozsahu obchodné meno/názov, sídlo/miesto podnikania, IČO, zápis do prísluš</w:t>
      </w:r>
      <w:r w:rsidRPr="00420C9D">
        <w:rPr>
          <w:rFonts w:ascii="Arial" w:eastAsia="Times New Roman" w:hAnsi="Arial" w:cs="Arial"/>
          <w:sz w:val="20"/>
          <w:szCs w:val="20"/>
        </w:rPr>
        <w:lastRenderedPageBreak/>
        <w:t>ného registra, predmet subdodávky a podiel subdodávok vyjadrený v % z navrhov</w:t>
      </w:r>
      <w:r w:rsidR="002B56FA" w:rsidRPr="00420C9D">
        <w:rPr>
          <w:rFonts w:ascii="Arial" w:eastAsia="Times New Roman" w:hAnsi="Arial" w:cs="Arial"/>
          <w:sz w:val="20"/>
          <w:szCs w:val="20"/>
        </w:rPr>
        <w:t>an</w:t>
      </w:r>
      <w:r w:rsidRPr="00420C9D">
        <w:rPr>
          <w:rFonts w:ascii="Arial" w:eastAsia="Times New Roman" w:hAnsi="Arial" w:cs="Arial"/>
          <w:sz w:val="20"/>
          <w:szCs w:val="20"/>
        </w:rPr>
        <w:t>ej ponukovej ceny uchádzača.</w:t>
      </w:r>
    </w:p>
    <w:bookmarkEnd w:id="17"/>
    <w:p w14:paraId="2E7382C0" w14:textId="028633F8" w:rsidR="008C791B" w:rsidRPr="00420C9D" w:rsidRDefault="008C791B" w:rsidP="0095273D">
      <w:pPr>
        <w:tabs>
          <w:tab w:val="left" w:pos="1985"/>
        </w:tabs>
        <w:autoSpaceDE w:val="0"/>
        <w:autoSpaceDN w:val="0"/>
        <w:spacing w:after="0" w:line="240" w:lineRule="auto"/>
        <w:ind w:left="2835" w:hanging="1701"/>
        <w:contextualSpacing/>
        <w:jc w:val="both"/>
        <w:rPr>
          <w:rFonts w:ascii="Arial" w:eastAsia="Times New Roman" w:hAnsi="Arial" w:cs="Arial"/>
          <w:sz w:val="20"/>
          <w:szCs w:val="20"/>
        </w:rPr>
      </w:pPr>
      <w:r w:rsidRPr="00420C9D">
        <w:rPr>
          <w:rFonts w:ascii="Arial" w:eastAsia="Times New Roman" w:hAnsi="Arial" w:cs="Arial"/>
          <w:sz w:val="20"/>
          <w:szCs w:val="20"/>
        </w:rPr>
        <w:tab/>
        <w:t>19.</w:t>
      </w:r>
      <w:r w:rsidR="00612FB6" w:rsidRPr="00420C9D">
        <w:rPr>
          <w:rFonts w:ascii="Arial" w:eastAsia="Times New Roman" w:hAnsi="Arial" w:cs="Arial"/>
          <w:sz w:val="20"/>
          <w:szCs w:val="20"/>
        </w:rPr>
        <w:t>2</w:t>
      </w:r>
      <w:r w:rsidRPr="00420C9D">
        <w:rPr>
          <w:rFonts w:ascii="Arial" w:eastAsia="Times New Roman" w:hAnsi="Arial" w:cs="Arial"/>
          <w:sz w:val="20"/>
          <w:szCs w:val="20"/>
        </w:rPr>
        <w:t>.</w:t>
      </w:r>
      <w:r w:rsidR="00612FB6" w:rsidRPr="00420C9D">
        <w:rPr>
          <w:rFonts w:ascii="Arial" w:eastAsia="Times New Roman" w:hAnsi="Arial" w:cs="Arial"/>
          <w:sz w:val="20"/>
          <w:szCs w:val="20"/>
        </w:rPr>
        <w:t>4</w:t>
      </w:r>
      <w:r w:rsidRPr="00420C9D">
        <w:rPr>
          <w:rFonts w:ascii="Arial" w:eastAsia="Times New Roman" w:hAnsi="Arial" w:cs="Arial"/>
          <w:sz w:val="20"/>
          <w:szCs w:val="20"/>
        </w:rPr>
        <w:t>.2</w:t>
      </w:r>
      <w:r w:rsidRPr="00420C9D">
        <w:rPr>
          <w:rFonts w:ascii="Arial" w:eastAsia="Times New Roman" w:hAnsi="Arial" w:cs="Arial"/>
          <w:sz w:val="20"/>
          <w:szCs w:val="20"/>
        </w:rPr>
        <w:tab/>
      </w:r>
      <w:r w:rsidRPr="00420C9D">
        <w:rPr>
          <w:rFonts w:ascii="Arial" w:eastAsia="Times New Roman" w:hAnsi="Arial" w:cs="Arial"/>
          <w:sz w:val="20"/>
          <w:szCs w:val="20"/>
        </w:rPr>
        <w:tab/>
        <w:t>Doklady, ktorými preukáže, že navrhovan</w:t>
      </w:r>
      <w:r w:rsidR="002B56FA" w:rsidRPr="00420C9D">
        <w:rPr>
          <w:rFonts w:ascii="Arial" w:eastAsia="Times New Roman" w:hAnsi="Arial" w:cs="Arial"/>
          <w:sz w:val="20"/>
          <w:szCs w:val="20"/>
        </w:rPr>
        <w:t>í</w:t>
      </w:r>
      <w:r w:rsidRPr="00420C9D">
        <w:rPr>
          <w:rFonts w:ascii="Arial" w:eastAsia="Times New Roman" w:hAnsi="Arial" w:cs="Arial"/>
          <w:sz w:val="20"/>
          <w:szCs w:val="20"/>
        </w:rPr>
        <w:t xml:space="preserve"> subdodávatelia podľa bodu 19.</w:t>
      </w:r>
      <w:r w:rsidR="005C4385">
        <w:rPr>
          <w:rFonts w:ascii="Arial" w:eastAsia="Times New Roman" w:hAnsi="Arial" w:cs="Arial"/>
          <w:sz w:val="20"/>
          <w:szCs w:val="20"/>
        </w:rPr>
        <w:t>2</w:t>
      </w:r>
      <w:r w:rsidRPr="00420C9D">
        <w:rPr>
          <w:rFonts w:ascii="Arial" w:eastAsia="Times New Roman" w:hAnsi="Arial" w:cs="Arial"/>
          <w:sz w:val="20"/>
          <w:szCs w:val="20"/>
        </w:rPr>
        <w:t>.</w:t>
      </w:r>
      <w:r w:rsidR="005C4385">
        <w:rPr>
          <w:rFonts w:ascii="Arial" w:eastAsia="Times New Roman" w:hAnsi="Arial" w:cs="Arial"/>
          <w:sz w:val="20"/>
          <w:szCs w:val="20"/>
        </w:rPr>
        <w:t>4</w:t>
      </w:r>
      <w:r w:rsidRPr="00420C9D">
        <w:rPr>
          <w:rFonts w:ascii="Arial" w:eastAsia="Times New Roman" w:hAnsi="Arial" w:cs="Arial"/>
          <w:sz w:val="20"/>
          <w:szCs w:val="20"/>
        </w:rPr>
        <w:t>.1 spĺňajú podmienky účasti týkajúce sa osobného postavenia a</w:t>
      </w:r>
      <w:r w:rsidR="002B56FA" w:rsidRPr="00420C9D">
        <w:rPr>
          <w:rFonts w:ascii="Arial" w:eastAsia="Times New Roman" w:hAnsi="Arial" w:cs="Arial"/>
          <w:sz w:val="20"/>
          <w:szCs w:val="20"/>
        </w:rPr>
        <w:t> </w:t>
      </w:r>
      <w:r w:rsidRPr="00420C9D">
        <w:rPr>
          <w:rFonts w:ascii="Arial" w:eastAsia="Times New Roman" w:hAnsi="Arial" w:cs="Arial"/>
          <w:sz w:val="20"/>
          <w:szCs w:val="20"/>
        </w:rPr>
        <w:t>neexist</w:t>
      </w:r>
      <w:r w:rsidR="002B56FA" w:rsidRPr="00420C9D">
        <w:rPr>
          <w:rFonts w:ascii="Arial" w:eastAsia="Times New Roman" w:hAnsi="Arial" w:cs="Arial"/>
          <w:sz w:val="20"/>
          <w:szCs w:val="20"/>
        </w:rPr>
        <w:t xml:space="preserve">ujú </w:t>
      </w:r>
      <w:r w:rsidRPr="00420C9D">
        <w:rPr>
          <w:rFonts w:ascii="Arial" w:eastAsia="Times New Roman" w:hAnsi="Arial" w:cs="Arial"/>
          <w:sz w:val="20"/>
          <w:szCs w:val="20"/>
        </w:rPr>
        <w:t xml:space="preserve">u </w:t>
      </w:r>
      <w:r w:rsidR="005C4385" w:rsidRPr="00420C9D">
        <w:rPr>
          <w:rFonts w:ascii="Arial" w:eastAsia="Times New Roman" w:hAnsi="Arial" w:cs="Arial"/>
          <w:sz w:val="20"/>
          <w:szCs w:val="20"/>
        </w:rPr>
        <w:t>n</w:t>
      </w:r>
      <w:r w:rsidR="005C4385">
        <w:rPr>
          <w:rFonts w:ascii="Arial" w:eastAsia="Times New Roman" w:hAnsi="Arial" w:cs="Arial"/>
          <w:sz w:val="20"/>
          <w:szCs w:val="20"/>
        </w:rPr>
        <w:t>ich</w:t>
      </w:r>
      <w:r w:rsidR="005C4385"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dôvody na vylúčenie podľa § 40 ods. 6 písm. a) až g) a ods. 7 a 8 </w:t>
      </w:r>
      <w:r w:rsidR="00475783">
        <w:rPr>
          <w:rFonts w:ascii="Arial" w:eastAsia="Times New Roman" w:hAnsi="Arial" w:cs="Arial"/>
          <w:sz w:val="20"/>
          <w:szCs w:val="20"/>
        </w:rPr>
        <w:t>z</w:t>
      </w:r>
      <w:r w:rsidRPr="00420C9D">
        <w:rPr>
          <w:rFonts w:ascii="Arial" w:eastAsia="Times New Roman" w:hAnsi="Arial" w:cs="Arial"/>
          <w:sz w:val="20"/>
          <w:szCs w:val="20"/>
        </w:rPr>
        <w:t>ákona; oprávnenie dodávať tovar, uskutočňovať stavebné práce alebo poskytovať službu sa preukazuje vo vzťahu k tej časti predmetu zákazky, ktorý má subdodávateľ plniť.</w:t>
      </w:r>
    </w:p>
    <w:p w14:paraId="206BDBFD" w14:textId="7B94F2F5" w:rsidR="008C791B" w:rsidRPr="00420C9D" w:rsidRDefault="008C791B" w:rsidP="0095273D">
      <w:pPr>
        <w:autoSpaceDE w:val="0"/>
        <w:autoSpaceDN w:val="0"/>
        <w:spacing w:after="0" w:line="240" w:lineRule="auto"/>
        <w:ind w:left="1985" w:hanging="851"/>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19.</w:t>
      </w:r>
      <w:r w:rsidR="00612FB6" w:rsidRPr="00420C9D">
        <w:rPr>
          <w:rFonts w:ascii="Arial" w:eastAsia="Times New Roman" w:hAnsi="Arial" w:cs="Arial"/>
          <w:noProof/>
          <w:sz w:val="20"/>
          <w:szCs w:val="20"/>
          <w:lang w:eastAsia="en-US"/>
        </w:rPr>
        <w:t>2</w:t>
      </w:r>
      <w:r w:rsidRPr="00420C9D">
        <w:rPr>
          <w:rFonts w:ascii="Arial" w:eastAsia="Times New Roman" w:hAnsi="Arial" w:cs="Arial"/>
          <w:noProof/>
          <w:sz w:val="20"/>
          <w:szCs w:val="20"/>
          <w:lang w:eastAsia="en-US"/>
        </w:rPr>
        <w:t>.</w:t>
      </w:r>
      <w:r w:rsidR="00612FB6" w:rsidRPr="00420C9D">
        <w:rPr>
          <w:rFonts w:ascii="Arial" w:eastAsia="Times New Roman" w:hAnsi="Arial" w:cs="Arial"/>
          <w:noProof/>
          <w:sz w:val="20"/>
          <w:szCs w:val="20"/>
          <w:lang w:eastAsia="en-US"/>
        </w:rPr>
        <w:t>5</w:t>
      </w:r>
      <w:r w:rsidRPr="00420C9D">
        <w:rPr>
          <w:rFonts w:ascii="Arial" w:eastAsia="Times New Roman" w:hAnsi="Arial" w:cs="Arial"/>
          <w:noProof/>
          <w:sz w:val="20"/>
          <w:szCs w:val="20"/>
          <w:lang w:eastAsia="en-US"/>
        </w:rPr>
        <w:tab/>
      </w:r>
      <w:r w:rsidRPr="00420C9D">
        <w:rPr>
          <w:rFonts w:ascii="Arial" w:eastAsia="Times New Roman" w:hAnsi="Arial" w:cs="Arial"/>
          <w:b/>
          <w:noProof/>
          <w:sz w:val="20"/>
          <w:szCs w:val="20"/>
          <w:lang w:eastAsia="en-US"/>
        </w:rPr>
        <w:t>Doklad o zložení zábezpeky podľa</w:t>
      </w:r>
      <w:r w:rsidRPr="00420C9D">
        <w:rPr>
          <w:rFonts w:ascii="Arial" w:eastAsia="Times New Roman" w:hAnsi="Arial" w:cs="Arial"/>
          <w:noProof/>
          <w:sz w:val="20"/>
          <w:szCs w:val="20"/>
          <w:lang w:eastAsia="en-US"/>
        </w:rPr>
        <w:t xml:space="preserve"> bodu 20 Časť A.1 Zväzok 1 týchto SP. V prípade, že uchádzač použije možnosť poskytnutia bankovej záruky podľa bodu 20.3.2 </w:t>
      </w:r>
      <w:r w:rsidR="009860AB">
        <w:rPr>
          <w:rFonts w:ascii="Arial" w:eastAsia="Times New Roman" w:hAnsi="Arial" w:cs="Arial"/>
          <w:noProof/>
          <w:sz w:val="20"/>
          <w:szCs w:val="20"/>
          <w:lang w:eastAsia="en-US"/>
        </w:rPr>
        <w:t xml:space="preserve">Časť A.1 Zväzok 1 týchto SP </w:t>
      </w:r>
      <w:r w:rsidRPr="00420C9D">
        <w:rPr>
          <w:rFonts w:ascii="Arial" w:eastAsia="Times New Roman" w:hAnsi="Arial" w:cs="Arial"/>
          <w:noProof/>
          <w:sz w:val="20"/>
          <w:szCs w:val="20"/>
          <w:lang w:eastAsia="en-US"/>
        </w:rPr>
        <w:t>alebo poistenia záruky podľa bod</w:t>
      </w:r>
      <w:r w:rsidR="006A4861">
        <w:rPr>
          <w:rFonts w:ascii="Arial" w:eastAsia="Times New Roman" w:hAnsi="Arial" w:cs="Arial"/>
          <w:noProof/>
          <w:sz w:val="20"/>
          <w:szCs w:val="20"/>
          <w:lang w:eastAsia="en-US"/>
        </w:rPr>
        <w:t>u</w:t>
      </w:r>
      <w:r w:rsidRPr="00420C9D">
        <w:rPr>
          <w:rFonts w:ascii="Arial" w:eastAsia="Times New Roman" w:hAnsi="Arial" w:cs="Arial"/>
          <w:noProof/>
          <w:sz w:val="20"/>
          <w:szCs w:val="20"/>
          <w:lang w:eastAsia="en-US"/>
        </w:rPr>
        <w:t xml:space="preserve"> 20.3.3 Časť A.1 Zväzok 1 týchto SP, je povinný predložiť v ponuke predloženej prostredníctvom systému JOSEPHINE kópiu (sken originálu) bankovej záruky alebo poistenia záruky alebo elektronický dokument,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20.4.2.4 a 20.4.3.4 Časť A.1 Zväzok 1 týchto SP Originál bankovej záruky vystavený bankou alebo poistenia záruky musí uchádzač doručiť verejnému obstarávateľovi v lehote na predkladanie ponúk podľa bod</w:t>
      </w:r>
      <w:r w:rsidR="00475783">
        <w:rPr>
          <w:rFonts w:ascii="Arial" w:eastAsia="Times New Roman" w:hAnsi="Arial" w:cs="Arial"/>
          <w:noProof/>
          <w:sz w:val="20"/>
          <w:szCs w:val="20"/>
          <w:lang w:eastAsia="en-US"/>
        </w:rPr>
        <w:t>ov</w:t>
      </w:r>
      <w:r w:rsidRPr="00420C9D">
        <w:rPr>
          <w:rFonts w:ascii="Arial" w:eastAsia="Times New Roman" w:hAnsi="Arial" w:cs="Arial"/>
          <w:noProof/>
          <w:sz w:val="20"/>
          <w:szCs w:val="20"/>
          <w:lang w:eastAsia="en-US"/>
        </w:rPr>
        <w:t xml:space="preserve"> 20.4.2.1.1 a 20.4.3.1.1 Časť A.1 Zväzok 1 týchto SP (pri elektronickom dokumente, ktorý</w:t>
      </w:r>
      <w:r w:rsidR="00264394" w:rsidRPr="00420C9D">
        <w:rPr>
          <w:rFonts w:ascii="Arial" w:eastAsia="Times New Roman" w:hAnsi="Arial" w:cs="Arial"/>
          <w:noProof/>
          <w:sz w:val="20"/>
          <w:szCs w:val="20"/>
          <w:lang w:eastAsia="en-US"/>
        </w:rPr>
        <w:t xml:space="preserve"> </w:t>
      </w:r>
      <w:r w:rsidR="00124302" w:rsidRPr="00420C9D">
        <w:rPr>
          <w:rFonts w:ascii="Arial" w:eastAsia="Times New Roman" w:hAnsi="Arial" w:cs="Arial"/>
          <w:noProof/>
          <w:sz w:val="20"/>
          <w:szCs w:val="20"/>
          <w:lang w:eastAsia="en-US"/>
        </w:rPr>
        <w:tab/>
      </w:r>
      <w:r w:rsidRPr="00420C9D">
        <w:rPr>
          <w:rFonts w:ascii="Arial" w:eastAsia="Times New Roman" w:hAnsi="Arial" w:cs="Arial"/>
          <w:noProof/>
          <w:sz w:val="20"/>
          <w:szCs w:val="20"/>
          <w:lang w:eastAsia="en-US"/>
        </w:rPr>
        <w:t>bude</w:t>
      </w:r>
      <w:r w:rsidR="00DB67AF" w:rsidRPr="00420C9D">
        <w:rPr>
          <w:rFonts w:ascii="Arial" w:eastAsia="Times New Roman" w:hAnsi="Arial" w:cs="Arial"/>
          <w:noProof/>
          <w:sz w:val="20"/>
          <w:szCs w:val="20"/>
          <w:lang w:eastAsia="en-US"/>
        </w:rPr>
        <w:t xml:space="preserve"> </w:t>
      </w:r>
      <w:r w:rsidRPr="00420C9D">
        <w:rPr>
          <w:rFonts w:ascii="Arial" w:eastAsia="Times New Roman" w:hAnsi="Arial" w:cs="Arial"/>
          <w:noProof/>
          <w:sz w:val="20"/>
          <w:szCs w:val="20"/>
          <w:lang w:eastAsia="en-US"/>
        </w:rPr>
        <w:t>podpísaný kvalifikovaným elektronickým podpisom sa originál bankovej/poistnej záruky nedoručuje do podateľne).</w:t>
      </w:r>
    </w:p>
    <w:p w14:paraId="64E34363" w14:textId="278AB129" w:rsidR="008C791B" w:rsidRDefault="008C791B" w:rsidP="0095273D">
      <w:pPr>
        <w:tabs>
          <w:tab w:val="left" w:pos="1985"/>
        </w:tabs>
        <w:spacing w:after="0" w:line="240" w:lineRule="auto"/>
        <w:ind w:left="1985" w:hanging="851"/>
        <w:contextualSpacing/>
        <w:jc w:val="both"/>
        <w:rPr>
          <w:rFonts w:ascii="Arial" w:hAnsi="Arial" w:cs="Arial"/>
          <w:sz w:val="20"/>
          <w:szCs w:val="20"/>
        </w:rPr>
      </w:pPr>
      <w:r w:rsidRPr="00420C9D">
        <w:rPr>
          <w:rFonts w:ascii="Arial" w:hAnsi="Arial" w:cs="Arial"/>
          <w:sz w:val="20"/>
          <w:szCs w:val="20"/>
        </w:rPr>
        <w:lastRenderedPageBreak/>
        <w:t>19.</w:t>
      </w:r>
      <w:r w:rsidR="00612FB6" w:rsidRPr="00420C9D">
        <w:rPr>
          <w:rFonts w:ascii="Arial" w:hAnsi="Arial" w:cs="Arial"/>
          <w:sz w:val="20"/>
          <w:szCs w:val="20"/>
        </w:rPr>
        <w:t>2</w:t>
      </w:r>
      <w:r w:rsidRPr="00420C9D">
        <w:rPr>
          <w:rFonts w:ascii="Arial" w:hAnsi="Arial" w:cs="Arial"/>
          <w:sz w:val="20"/>
          <w:szCs w:val="20"/>
        </w:rPr>
        <w:t>.</w:t>
      </w:r>
      <w:r w:rsidR="00612FB6" w:rsidRPr="00420C9D">
        <w:rPr>
          <w:rFonts w:ascii="Arial" w:hAnsi="Arial" w:cs="Arial"/>
          <w:sz w:val="20"/>
          <w:szCs w:val="20"/>
        </w:rPr>
        <w:t>6</w:t>
      </w:r>
      <w:r w:rsidRPr="00420C9D">
        <w:rPr>
          <w:rFonts w:ascii="Arial" w:hAnsi="Arial" w:cs="Arial"/>
          <w:sz w:val="20"/>
          <w:szCs w:val="20"/>
        </w:rPr>
        <w:tab/>
      </w:r>
      <w:r w:rsidRPr="00420C9D">
        <w:rPr>
          <w:rFonts w:ascii="Arial" w:hAnsi="Arial" w:cs="Arial"/>
          <w:b/>
          <w:sz w:val="20"/>
          <w:szCs w:val="20"/>
        </w:rPr>
        <w:t>Predbežné technické riešenie</w:t>
      </w:r>
      <w:r w:rsidRPr="00420C9D">
        <w:rPr>
          <w:rFonts w:ascii="Arial" w:hAnsi="Arial" w:cs="Arial"/>
          <w:sz w:val="20"/>
          <w:szCs w:val="20"/>
        </w:rPr>
        <w:t xml:space="preserve"> vypracované podľa </w:t>
      </w:r>
      <w:r w:rsidR="006A4861">
        <w:rPr>
          <w:rFonts w:ascii="Arial" w:hAnsi="Arial" w:cs="Arial"/>
          <w:sz w:val="20"/>
          <w:szCs w:val="20"/>
        </w:rPr>
        <w:t xml:space="preserve">Prílohy B2C Časť B </w:t>
      </w:r>
      <w:r w:rsidR="008C1AFD" w:rsidRPr="00420C9D">
        <w:rPr>
          <w:rFonts w:ascii="Arial" w:hAnsi="Arial" w:cs="Arial"/>
          <w:sz w:val="20"/>
          <w:szCs w:val="20"/>
        </w:rPr>
        <w:t>Zväz</w:t>
      </w:r>
      <w:r w:rsidR="006A4861">
        <w:rPr>
          <w:rFonts w:ascii="Arial" w:hAnsi="Arial" w:cs="Arial"/>
          <w:sz w:val="20"/>
          <w:szCs w:val="20"/>
        </w:rPr>
        <w:t>o</w:t>
      </w:r>
      <w:r w:rsidR="008C1AFD" w:rsidRPr="00420C9D">
        <w:rPr>
          <w:rFonts w:ascii="Arial" w:hAnsi="Arial" w:cs="Arial"/>
          <w:sz w:val="20"/>
          <w:szCs w:val="20"/>
        </w:rPr>
        <w:t xml:space="preserve">k 1 </w:t>
      </w:r>
      <w:r w:rsidRPr="00420C9D">
        <w:rPr>
          <w:rFonts w:ascii="Arial" w:hAnsi="Arial" w:cs="Arial"/>
          <w:sz w:val="20"/>
          <w:szCs w:val="20"/>
        </w:rPr>
        <w:t xml:space="preserve">týchto SP. </w:t>
      </w:r>
    </w:p>
    <w:p w14:paraId="785E0184" w14:textId="61D83D19" w:rsidR="00DB308F" w:rsidRDefault="00DB308F" w:rsidP="00DB308F">
      <w:pPr>
        <w:spacing w:after="0" w:line="240" w:lineRule="auto"/>
        <w:ind w:left="1985" w:hanging="851"/>
        <w:contextualSpacing/>
        <w:jc w:val="both"/>
        <w:rPr>
          <w:rFonts w:ascii="Arial" w:hAnsi="Arial" w:cs="Arial"/>
          <w:sz w:val="20"/>
          <w:szCs w:val="20"/>
        </w:rPr>
      </w:pPr>
      <w:r>
        <w:rPr>
          <w:rFonts w:ascii="Arial" w:hAnsi="Arial" w:cs="Arial"/>
          <w:sz w:val="20"/>
          <w:szCs w:val="20"/>
        </w:rPr>
        <w:t xml:space="preserve">19.2.7 </w:t>
      </w:r>
      <w:r>
        <w:rPr>
          <w:rFonts w:ascii="Arial" w:hAnsi="Arial" w:cs="Arial"/>
          <w:sz w:val="20"/>
          <w:szCs w:val="20"/>
        </w:rPr>
        <w:tab/>
      </w:r>
      <w:r w:rsidRPr="00F56041">
        <w:rPr>
          <w:rFonts w:ascii="Arial" w:hAnsi="Arial" w:cs="Arial"/>
          <w:b/>
          <w:bCs/>
          <w:sz w:val="20"/>
          <w:szCs w:val="20"/>
        </w:rPr>
        <w:t xml:space="preserve">Oznámenie alebo </w:t>
      </w:r>
      <w:r>
        <w:rPr>
          <w:rFonts w:ascii="Arial" w:hAnsi="Arial" w:cs="Arial"/>
          <w:b/>
          <w:bCs/>
          <w:sz w:val="20"/>
          <w:szCs w:val="20"/>
        </w:rPr>
        <w:t>V</w:t>
      </w:r>
      <w:r w:rsidRPr="00F56041">
        <w:rPr>
          <w:rFonts w:ascii="Arial" w:hAnsi="Arial" w:cs="Arial"/>
          <w:b/>
          <w:bCs/>
          <w:sz w:val="20"/>
          <w:szCs w:val="20"/>
        </w:rPr>
        <w:t xml:space="preserve">yhlásenie podľa Nariadenia o zahraničných subvenciách </w:t>
      </w:r>
      <w:r w:rsidRPr="00F56041">
        <w:rPr>
          <w:rFonts w:ascii="Arial" w:hAnsi="Arial" w:cs="Arial"/>
          <w:sz w:val="20"/>
          <w:szCs w:val="20"/>
        </w:rPr>
        <w:t>(body 2.</w:t>
      </w:r>
      <w:r>
        <w:rPr>
          <w:rFonts w:ascii="Arial" w:hAnsi="Arial" w:cs="Arial"/>
          <w:sz w:val="20"/>
          <w:szCs w:val="20"/>
        </w:rPr>
        <w:t>4</w:t>
      </w:r>
      <w:r w:rsidRPr="00F56041">
        <w:rPr>
          <w:rFonts w:ascii="Arial" w:hAnsi="Arial" w:cs="Arial"/>
          <w:sz w:val="20"/>
          <w:szCs w:val="20"/>
        </w:rPr>
        <w:t xml:space="preserve"> až 2.</w:t>
      </w:r>
      <w:r>
        <w:rPr>
          <w:rFonts w:ascii="Arial" w:hAnsi="Arial" w:cs="Arial"/>
          <w:sz w:val="20"/>
          <w:szCs w:val="20"/>
        </w:rPr>
        <w:t>6</w:t>
      </w:r>
      <w:r w:rsidRPr="00F56041">
        <w:rPr>
          <w:rFonts w:ascii="Arial" w:hAnsi="Arial" w:cs="Arial"/>
          <w:sz w:val="20"/>
          <w:szCs w:val="20"/>
        </w:rPr>
        <w:t xml:space="preserve"> </w:t>
      </w:r>
      <w:r w:rsidR="009860AB">
        <w:rPr>
          <w:rFonts w:ascii="Arial" w:hAnsi="Arial" w:cs="Arial"/>
          <w:sz w:val="20"/>
          <w:szCs w:val="20"/>
        </w:rPr>
        <w:t>Časť A.1 Zväzok 1 týchto SP</w:t>
      </w:r>
      <w:r w:rsidRPr="00F56041">
        <w:rPr>
          <w:rFonts w:ascii="Arial" w:hAnsi="Arial" w:cs="Arial"/>
          <w:sz w:val="20"/>
          <w:szCs w:val="20"/>
        </w:rPr>
        <w:t>).</w:t>
      </w:r>
    </w:p>
    <w:p w14:paraId="2F21C695" w14:textId="7BD4A184" w:rsidR="009373D5" w:rsidRPr="00CD2EAD" w:rsidRDefault="00192B93" w:rsidP="009373D5">
      <w:pPr>
        <w:spacing w:after="0" w:line="240" w:lineRule="auto"/>
        <w:ind w:left="1985" w:hanging="851"/>
        <w:contextualSpacing/>
        <w:jc w:val="both"/>
        <w:rPr>
          <w:rFonts w:ascii="Arial" w:hAnsi="Arial" w:cs="Arial"/>
          <w:sz w:val="20"/>
          <w:szCs w:val="20"/>
        </w:rPr>
      </w:pPr>
      <w:r>
        <w:rPr>
          <w:rFonts w:ascii="Arial" w:hAnsi="Arial" w:cs="Arial"/>
          <w:sz w:val="20"/>
          <w:szCs w:val="20"/>
        </w:rPr>
        <w:t>19.2.8</w:t>
      </w:r>
      <w:r>
        <w:rPr>
          <w:rFonts w:ascii="Arial" w:hAnsi="Arial" w:cs="Arial"/>
          <w:sz w:val="20"/>
          <w:szCs w:val="20"/>
        </w:rPr>
        <w:tab/>
      </w:r>
      <w:r w:rsidR="009373D5">
        <w:rPr>
          <w:rFonts w:ascii="Arial" w:hAnsi="Arial" w:cs="Arial"/>
          <w:b/>
          <w:sz w:val="20"/>
          <w:szCs w:val="20"/>
        </w:rPr>
        <w:t>Čestné vyhlásenie podľa Článku 5k Nariadenia rady (EÚ) č. 8</w:t>
      </w:r>
      <w:r w:rsidR="00A25639">
        <w:rPr>
          <w:rFonts w:ascii="Arial" w:hAnsi="Arial" w:cs="Arial"/>
          <w:b/>
          <w:sz w:val="20"/>
          <w:szCs w:val="20"/>
        </w:rPr>
        <w:t>33</w:t>
      </w:r>
      <w:r w:rsidR="009373D5">
        <w:rPr>
          <w:rFonts w:ascii="Arial" w:hAnsi="Arial" w:cs="Arial"/>
          <w:b/>
          <w:sz w:val="20"/>
          <w:szCs w:val="20"/>
        </w:rPr>
        <w:t>/2014 z 31. júla 2014</w:t>
      </w:r>
      <w:r w:rsidR="009373D5" w:rsidRPr="009373D5">
        <w:rPr>
          <w:rFonts w:ascii="Arial" w:hAnsi="Arial" w:cs="Arial"/>
          <w:b/>
          <w:sz w:val="20"/>
          <w:szCs w:val="20"/>
        </w:rPr>
        <w:t xml:space="preserve"> </w:t>
      </w:r>
      <w:r w:rsidR="00CD2EAD" w:rsidRPr="00CD2EAD">
        <w:rPr>
          <w:rFonts w:ascii="Arial" w:hAnsi="Arial" w:cs="Arial"/>
          <w:sz w:val="20"/>
          <w:szCs w:val="20"/>
        </w:rPr>
        <w:t>vypracované podľa Prílohy B12 Časť B Zväzok 1 týchto SP:</w:t>
      </w:r>
    </w:p>
    <w:p w14:paraId="5A34091A" w14:textId="3624B507" w:rsidR="008C791B" w:rsidRPr="00420C9D" w:rsidRDefault="008C260D" w:rsidP="00612FB6">
      <w:pPr>
        <w:tabs>
          <w:tab w:val="left" w:pos="1134"/>
        </w:tabs>
        <w:spacing w:after="0" w:line="240" w:lineRule="auto"/>
        <w:ind w:left="1985" w:hanging="1418"/>
        <w:contextualSpacing/>
        <w:jc w:val="both"/>
        <w:rPr>
          <w:rFonts w:ascii="Arial" w:eastAsia="Times New Roman" w:hAnsi="Arial" w:cs="Arial"/>
          <w:b/>
          <w:bCs/>
          <w:sz w:val="20"/>
          <w:szCs w:val="20"/>
        </w:rPr>
      </w:pPr>
      <w:r w:rsidRPr="00420C9D">
        <w:rPr>
          <w:rFonts w:ascii="Arial" w:hAnsi="Arial" w:cs="Arial"/>
          <w:sz w:val="20"/>
          <w:szCs w:val="20"/>
        </w:rPr>
        <w:t>19.</w:t>
      </w:r>
      <w:r w:rsidR="00612FB6" w:rsidRPr="00420C9D">
        <w:rPr>
          <w:rFonts w:ascii="Arial" w:hAnsi="Arial" w:cs="Arial"/>
          <w:sz w:val="20"/>
          <w:szCs w:val="20"/>
        </w:rPr>
        <w:t>3</w:t>
      </w:r>
      <w:r w:rsidR="00612FB6" w:rsidRPr="00420C9D">
        <w:rPr>
          <w:rFonts w:ascii="Arial" w:hAnsi="Arial" w:cs="Arial"/>
          <w:sz w:val="20"/>
          <w:szCs w:val="20"/>
        </w:rPr>
        <w:tab/>
      </w:r>
      <w:r w:rsidR="008C791B" w:rsidRPr="00420C9D">
        <w:rPr>
          <w:rFonts w:ascii="Arial" w:eastAsia="Times New Roman" w:hAnsi="Arial" w:cs="Arial"/>
          <w:b/>
          <w:bCs/>
          <w:sz w:val="20"/>
          <w:szCs w:val="20"/>
        </w:rPr>
        <w:t xml:space="preserve">Forma a spôsob predkladania </w:t>
      </w:r>
      <w:r w:rsidR="00612FB6" w:rsidRPr="00420C9D">
        <w:rPr>
          <w:rFonts w:ascii="Arial" w:eastAsia="Times New Roman" w:hAnsi="Arial" w:cs="Arial"/>
          <w:b/>
          <w:bCs/>
          <w:sz w:val="20"/>
          <w:szCs w:val="20"/>
        </w:rPr>
        <w:t>žiadosti o účasť/</w:t>
      </w:r>
      <w:r w:rsidR="008C791B" w:rsidRPr="00420C9D">
        <w:rPr>
          <w:rFonts w:ascii="Arial" w:eastAsia="Times New Roman" w:hAnsi="Arial" w:cs="Arial"/>
          <w:b/>
          <w:bCs/>
          <w:sz w:val="20"/>
          <w:szCs w:val="20"/>
        </w:rPr>
        <w:t>ponuky</w:t>
      </w:r>
    </w:p>
    <w:p w14:paraId="194E124C" w14:textId="6101F851" w:rsidR="008C791B" w:rsidRPr="00420C9D" w:rsidRDefault="008C791B" w:rsidP="00612FB6">
      <w:pPr>
        <w:tabs>
          <w:tab w:val="left" w:pos="1134"/>
        </w:tabs>
        <w:spacing w:after="0" w:line="240" w:lineRule="auto"/>
        <w:ind w:left="1985" w:hanging="851"/>
        <w:contextualSpacing/>
        <w:jc w:val="both"/>
        <w:rPr>
          <w:rFonts w:ascii="Arial" w:eastAsia="Arial,Bold" w:hAnsi="Arial" w:cs="Arial"/>
          <w:color w:val="000000" w:themeColor="text1"/>
          <w:sz w:val="20"/>
          <w:szCs w:val="20"/>
        </w:rPr>
      </w:pPr>
      <w:r w:rsidRPr="00420C9D">
        <w:rPr>
          <w:rFonts w:ascii="Arial" w:eastAsia="Times New Roman" w:hAnsi="Arial" w:cs="Arial"/>
          <w:color w:val="000000" w:themeColor="text1"/>
          <w:sz w:val="20"/>
          <w:szCs w:val="20"/>
        </w:rPr>
        <w:t>19.</w:t>
      </w:r>
      <w:r w:rsidR="00612FB6" w:rsidRPr="00420C9D">
        <w:rPr>
          <w:rFonts w:ascii="Arial" w:eastAsia="Times New Roman" w:hAnsi="Arial" w:cs="Arial"/>
          <w:color w:val="000000" w:themeColor="text1"/>
          <w:sz w:val="20"/>
          <w:szCs w:val="20"/>
        </w:rPr>
        <w:t>3</w:t>
      </w:r>
      <w:r w:rsidRPr="00420C9D">
        <w:rPr>
          <w:rFonts w:ascii="Arial" w:eastAsia="Times New Roman" w:hAnsi="Arial" w:cs="Arial"/>
          <w:color w:val="000000" w:themeColor="text1"/>
          <w:sz w:val="20"/>
          <w:szCs w:val="20"/>
        </w:rPr>
        <w:t>.1</w:t>
      </w:r>
      <w:r w:rsidRPr="00420C9D">
        <w:rPr>
          <w:rFonts w:ascii="Arial" w:eastAsia="Times New Roman" w:hAnsi="Arial" w:cs="Arial"/>
          <w:color w:val="000000" w:themeColor="text1"/>
          <w:sz w:val="20"/>
          <w:szCs w:val="20"/>
        </w:rPr>
        <w:tab/>
      </w:r>
      <w:r w:rsidR="006A4861">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 xml:space="preserve">Uchádzač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ponuku predkladá elektronicky v zmysle § 49 ods. 1 písm. a) zákona vložením do systému JOSEPHINE umiestnenom na webovej adrese </w:t>
      </w:r>
      <w:hyperlink r:id="rId16" w:history="1">
        <w:r w:rsidRPr="00420C9D">
          <w:rPr>
            <w:rFonts w:ascii="Arial" w:eastAsia="Calibri" w:hAnsi="Arial" w:cs="Arial"/>
            <w:color w:val="0000FF"/>
            <w:sz w:val="20"/>
            <w:szCs w:val="20"/>
            <w:u w:val="single"/>
          </w:rPr>
          <w:t>https://josephine.proebiz.com/</w:t>
        </w:r>
      </w:hyperlink>
      <w:r w:rsidRPr="00420C9D">
        <w:rPr>
          <w:rFonts w:ascii="Arial" w:eastAsia="Arial,Bold" w:hAnsi="Arial" w:cs="Arial"/>
          <w:color w:val="000000" w:themeColor="text1"/>
          <w:sz w:val="20"/>
          <w:szCs w:val="20"/>
        </w:rPr>
        <w:t xml:space="preserve"> za podmienok:</w:t>
      </w:r>
    </w:p>
    <w:p w14:paraId="05C1327F"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26EAE09"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6686B1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133C15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13BB03D5"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6F19812"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5C9053F0"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626DB5F4" w14:textId="77777777" w:rsidR="00612FB6" w:rsidRPr="00420C9D" w:rsidRDefault="00612FB6" w:rsidP="005E46B5">
      <w:pPr>
        <w:pStyle w:val="Odsekzoznamu"/>
        <w:numPr>
          <w:ilvl w:val="0"/>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28052C25"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A253D4C"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35DE08D4" w14:textId="77777777" w:rsidR="00612FB6" w:rsidRPr="00420C9D" w:rsidRDefault="00612FB6" w:rsidP="005E46B5">
      <w:pPr>
        <w:pStyle w:val="Odsekzoznamu"/>
        <w:numPr>
          <w:ilvl w:val="1"/>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650310B" w14:textId="77777777" w:rsidR="00612FB6" w:rsidRPr="00420C9D" w:rsidRDefault="00612FB6" w:rsidP="005E46B5">
      <w:pPr>
        <w:pStyle w:val="Odsekzoznamu"/>
        <w:numPr>
          <w:ilvl w:val="2"/>
          <w:numId w:val="35"/>
        </w:numPr>
        <w:tabs>
          <w:tab w:val="left" w:pos="1134"/>
        </w:tabs>
        <w:autoSpaceDE w:val="0"/>
        <w:autoSpaceDN w:val="0"/>
        <w:spacing w:after="0" w:line="240" w:lineRule="auto"/>
        <w:jc w:val="both"/>
        <w:rPr>
          <w:rFonts w:ascii="Arial" w:eastAsia="Times New Roman" w:hAnsi="Arial" w:cs="Arial"/>
          <w:vanish/>
          <w:color w:val="000000" w:themeColor="text1"/>
          <w:sz w:val="20"/>
          <w:szCs w:val="20"/>
        </w:rPr>
      </w:pPr>
    </w:p>
    <w:p w14:paraId="4A19F7AC" w14:textId="2601EC42"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Elektronická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ponuka sa vloží vyplnením ponukového formulára a vložením požadovaných dokladov a dokumentov v systéme JOSEPHINE</w:t>
      </w:r>
      <w:r w:rsidR="004E6314" w:rsidRPr="00420C9D">
        <w:rPr>
          <w:rFonts w:ascii="Arial" w:eastAsia="Times New Roman" w:hAnsi="Arial" w:cs="Arial"/>
          <w:color w:val="000000" w:themeColor="text1"/>
          <w:sz w:val="20"/>
          <w:szCs w:val="20"/>
        </w:rPr>
        <w:t xml:space="preserve"> </w:t>
      </w:r>
      <w:r w:rsidRPr="00420C9D">
        <w:rPr>
          <w:rFonts w:ascii="Arial" w:eastAsia="Times New Roman" w:hAnsi="Arial" w:cs="Arial"/>
          <w:color w:val="000000" w:themeColor="text1"/>
          <w:sz w:val="20"/>
          <w:szCs w:val="20"/>
        </w:rPr>
        <w:t xml:space="preserve">umiestnenom na webovej adrese </w:t>
      </w:r>
      <w:hyperlink r:id="rId17" w:history="1">
        <w:r w:rsidRPr="00420C9D">
          <w:rPr>
            <w:rFonts w:ascii="Arial" w:eastAsia="Calibri" w:hAnsi="Arial" w:cs="Arial"/>
            <w:color w:val="0000FF"/>
            <w:sz w:val="20"/>
            <w:szCs w:val="20"/>
            <w:u w:val="single"/>
          </w:rPr>
          <w:t>https://josephine.proebiz.com/</w:t>
        </w:r>
      </w:hyperlink>
      <w:r w:rsidRPr="00420C9D">
        <w:rPr>
          <w:rFonts w:ascii="Arial" w:eastAsia="Times New Roman" w:hAnsi="Arial" w:cs="Arial"/>
          <w:color w:val="000000" w:themeColor="text1"/>
          <w:sz w:val="20"/>
          <w:szCs w:val="20"/>
        </w:rPr>
        <w:t>.</w:t>
      </w:r>
    </w:p>
    <w:p w14:paraId="613F6271" w14:textId="4DD8BF68" w:rsidR="008C791B" w:rsidRPr="000E797D"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 predloženej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ponuke prostredníctvom systému JOSEPHINE musia byť pripojené požadované doklady (odporúčaný formát je „PDF“) tak, ako je uvedené v týchto </w:t>
      </w:r>
      <w:r w:rsidRPr="00420C9D">
        <w:rPr>
          <w:rFonts w:ascii="Arial" w:eastAsia="Calibri" w:hAnsi="Arial" w:cs="Arial"/>
          <w:sz w:val="20"/>
          <w:szCs w:val="20"/>
        </w:rPr>
        <w:t>SP</w:t>
      </w:r>
      <w:r w:rsidR="000E797D">
        <w:rPr>
          <w:rFonts w:ascii="Arial" w:eastAsia="Calibri" w:hAnsi="Arial" w:cs="Arial"/>
          <w:sz w:val="20"/>
          <w:szCs w:val="20"/>
        </w:rPr>
        <w:t>.</w:t>
      </w:r>
    </w:p>
    <w:p w14:paraId="0F33DC70" w14:textId="4AE5CC66" w:rsidR="000E797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6CDF4CAE" w14:textId="77777777" w:rsidR="000E797D" w:rsidRPr="00420C9D" w:rsidRDefault="000E797D" w:rsidP="000E797D">
      <w:pPr>
        <w:tabs>
          <w:tab w:val="left" w:pos="1134"/>
        </w:tabs>
        <w:autoSpaceDE w:val="0"/>
        <w:autoSpaceDN w:val="0"/>
        <w:spacing w:after="0" w:line="240" w:lineRule="auto"/>
        <w:contextualSpacing/>
        <w:jc w:val="both"/>
        <w:rPr>
          <w:rFonts w:ascii="Arial" w:eastAsia="Times New Roman" w:hAnsi="Arial" w:cs="Arial"/>
          <w:color w:val="000000" w:themeColor="text1"/>
          <w:sz w:val="20"/>
          <w:szCs w:val="20"/>
        </w:rPr>
      </w:pPr>
    </w:p>
    <w:p w14:paraId="57B06489" w14:textId="68B8EA6A"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lastRenderedPageBreak/>
        <w:t xml:space="preserve">Ak </w:t>
      </w:r>
      <w:r w:rsidR="00612FB6" w:rsidRPr="00420C9D">
        <w:rPr>
          <w:rFonts w:ascii="Arial" w:eastAsia="Times New Roman" w:hAnsi="Arial" w:cs="Arial"/>
          <w:color w:val="000000" w:themeColor="text1"/>
          <w:sz w:val="20"/>
          <w:szCs w:val="20"/>
        </w:rPr>
        <w:t>žiadosť o účasť/</w:t>
      </w:r>
      <w:r w:rsidRPr="00420C9D">
        <w:rPr>
          <w:rFonts w:ascii="Arial" w:eastAsia="Times New Roman" w:hAnsi="Arial" w:cs="Arial"/>
          <w:color w:val="000000" w:themeColor="text1"/>
          <w:sz w:val="20"/>
          <w:szCs w:val="20"/>
        </w:rPr>
        <w:t xml:space="preserve">ponuka obsahuje dôverné informácie, </w:t>
      </w:r>
      <w:r w:rsidR="00650B20">
        <w:rPr>
          <w:rFonts w:ascii="Arial" w:eastAsia="Times New Roman" w:hAnsi="Arial" w:cs="Arial"/>
          <w:color w:val="000000" w:themeColor="text1"/>
          <w:sz w:val="20"/>
          <w:szCs w:val="20"/>
        </w:rPr>
        <w:t>záujemca/</w:t>
      </w:r>
      <w:r w:rsidRPr="00420C9D">
        <w:rPr>
          <w:rFonts w:ascii="Arial" w:eastAsia="Times New Roman" w:hAnsi="Arial" w:cs="Arial"/>
          <w:color w:val="000000" w:themeColor="text1"/>
          <w:sz w:val="20"/>
          <w:szCs w:val="20"/>
        </w:rPr>
        <w:t>uchádzač ich v ponuke viditeľne označí. Uchádzačom navrhovaná cena za plnenie požadovaného predmetu zákazky bude uvedená v ponuke uchádzača  spôsobom uvedeným v Časť A.2 Zväzok 1 týchto SP.</w:t>
      </w:r>
    </w:p>
    <w:p w14:paraId="250DD3A8" w14:textId="2545F0F8" w:rsidR="008C791B" w:rsidRDefault="008C791B" w:rsidP="005E46B5">
      <w:pPr>
        <w:numPr>
          <w:ilvl w:val="3"/>
          <w:numId w:val="35"/>
        </w:numPr>
        <w:tabs>
          <w:tab w:val="left" w:pos="1134"/>
        </w:tabs>
        <w:autoSpaceDE w:val="0"/>
        <w:autoSpaceDN w:val="0"/>
        <w:spacing w:after="0" w:line="240" w:lineRule="auto"/>
        <w:ind w:left="2835" w:hanging="850"/>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Po úspešnom nahraní </w:t>
      </w:r>
      <w:r w:rsidR="00612FB6" w:rsidRPr="00420C9D">
        <w:rPr>
          <w:rFonts w:ascii="Arial" w:eastAsia="Times New Roman" w:hAnsi="Arial" w:cs="Arial"/>
          <w:color w:val="000000" w:themeColor="text1"/>
          <w:sz w:val="20"/>
          <w:szCs w:val="20"/>
        </w:rPr>
        <w:t>žiadosti o účasť/</w:t>
      </w:r>
      <w:r w:rsidRPr="00420C9D">
        <w:rPr>
          <w:rFonts w:ascii="Arial" w:eastAsia="Times New Roman" w:hAnsi="Arial" w:cs="Arial"/>
          <w:color w:val="000000" w:themeColor="text1"/>
          <w:sz w:val="20"/>
          <w:szCs w:val="20"/>
        </w:rPr>
        <w:t xml:space="preserve">ponuky do systému JOSEPHINE je </w:t>
      </w:r>
      <w:r w:rsidR="00650B20">
        <w:rPr>
          <w:rFonts w:ascii="Arial" w:eastAsia="Times New Roman" w:hAnsi="Arial" w:cs="Arial"/>
          <w:color w:val="000000" w:themeColor="text1"/>
          <w:sz w:val="20"/>
          <w:szCs w:val="20"/>
        </w:rPr>
        <w:t>záujemcovi/</w:t>
      </w:r>
      <w:r w:rsidRPr="00420C9D">
        <w:rPr>
          <w:rFonts w:ascii="Arial" w:eastAsia="Times New Roman" w:hAnsi="Arial" w:cs="Arial"/>
          <w:color w:val="000000" w:themeColor="text1"/>
          <w:sz w:val="20"/>
          <w:szCs w:val="20"/>
        </w:rPr>
        <w:t xml:space="preserve">uchádzačovi odoslaný notifikačný informatívny e-mail (a to na emailovú adresu užívateľa </w:t>
      </w:r>
      <w:r w:rsidR="00650B20">
        <w:rPr>
          <w:rFonts w:ascii="Arial" w:eastAsia="Times New Roman" w:hAnsi="Arial" w:cs="Arial"/>
          <w:color w:val="000000" w:themeColor="text1"/>
          <w:sz w:val="20"/>
          <w:szCs w:val="20"/>
        </w:rPr>
        <w:t>záujemcu/</w:t>
      </w:r>
      <w:r w:rsidRPr="00420C9D">
        <w:rPr>
          <w:rFonts w:ascii="Arial" w:eastAsia="Times New Roman" w:hAnsi="Arial" w:cs="Arial"/>
          <w:color w:val="000000" w:themeColor="text1"/>
          <w:sz w:val="20"/>
          <w:szCs w:val="20"/>
        </w:rPr>
        <w:t xml:space="preserve">uchádzača, ktorý ponuku nahral). </w:t>
      </w:r>
    </w:p>
    <w:p w14:paraId="1E7D9F7D" w14:textId="48AD78F5" w:rsidR="008C791B" w:rsidRDefault="004E6314" w:rsidP="00612FB6">
      <w:pPr>
        <w:numPr>
          <w:ilvl w:val="2"/>
          <w:numId w:val="0"/>
        </w:numPr>
        <w:tabs>
          <w:tab w:val="left" w:pos="1134"/>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19.</w:t>
      </w:r>
      <w:r w:rsidR="00612FB6" w:rsidRPr="00420C9D">
        <w:rPr>
          <w:rFonts w:ascii="Arial" w:eastAsia="Times New Roman" w:hAnsi="Arial" w:cs="Arial"/>
          <w:sz w:val="20"/>
          <w:szCs w:val="20"/>
        </w:rPr>
        <w:t>3</w:t>
      </w:r>
      <w:r w:rsidRPr="00420C9D">
        <w:rPr>
          <w:rFonts w:ascii="Arial" w:eastAsia="Times New Roman" w:hAnsi="Arial" w:cs="Arial"/>
          <w:sz w:val="20"/>
          <w:szCs w:val="20"/>
        </w:rPr>
        <w:t>.2</w:t>
      </w:r>
      <w:r w:rsidRPr="00420C9D">
        <w:rPr>
          <w:rFonts w:ascii="Arial" w:eastAsia="Times New Roman" w:hAnsi="Arial" w:cs="Arial"/>
          <w:sz w:val="20"/>
          <w:szCs w:val="20"/>
        </w:rPr>
        <w:tab/>
      </w:r>
      <w:r w:rsidR="008C791B" w:rsidRPr="00420C9D">
        <w:rPr>
          <w:rFonts w:ascii="Arial" w:eastAsia="Times New Roman" w:hAnsi="Arial" w:cs="Arial"/>
          <w:color w:val="000000" w:themeColor="text1"/>
          <w:sz w:val="20"/>
          <w:szCs w:val="20"/>
        </w:rPr>
        <w:t>Dokumenty tvoriace</w:t>
      </w:r>
      <w:r w:rsidR="00612FB6" w:rsidRPr="00420C9D">
        <w:rPr>
          <w:rFonts w:ascii="Arial" w:eastAsia="Times New Roman" w:hAnsi="Arial" w:cs="Arial"/>
          <w:color w:val="000000" w:themeColor="text1"/>
          <w:sz w:val="20"/>
          <w:szCs w:val="20"/>
        </w:rPr>
        <w:t xml:space="preserve"> žiadosť o účasť/</w:t>
      </w:r>
      <w:r w:rsidR="008C791B" w:rsidRPr="00420C9D">
        <w:rPr>
          <w:rFonts w:ascii="Arial" w:eastAsia="Times New Roman" w:hAnsi="Arial" w:cs="Arial"/>
          <w:color w:val="000000" w:themeColor="text1"/>
          <w:sz w:val="20"/>
          <w:szCs w:val="20"/>
        </w:rPr>
        <w:t>ponuk</w:t>
      </w:r>
      <w:r w:rsidR="008C791B" w:rsidRPr="00420C9D">
        <w:rPr>
          <w:rFonts w:ascii="Arial" w:eastAsia="Times New Roman" w:hAnsi="Arial" w:cs="Arial"/>
          <w:sz w:val="20"/>
          <w:szCs w:val="20"/>
        </w:rPr>
        <w:t xml:space="preserve">u, môže </w:t>
      </w:r>
      <w:r w:rsidR="00650B20">
        <w:rPr>
          <w:rFonts w:ascii="Arial" w:eastAsia="Times New Roman" w:hAnsi="Arial" w:cs="Arial"/>
          <w:sz w:val="20"/>
          <w:szCs w:val="20"/>
        </w:rPr>
        <w:t>záujemca/</w:t>
      </w:r>
      <w:r w:rsidR="008C791B" w:rsidRPr="00420C9D">
        <w:rPr>
          <w:rFonts w:ascii="Arial" w:eastAsia="Times New Roman" w:hAnsi="Arial" w:cs="Arial"/>
          <w:sz w:val="20"/>
          <w:szCs w:val="20"/>
        </w:rPr>
        <w:t>uchádzač predložiť ako originály alebo kópie dokladov v elektronickej podobe s kvalifikovaným elektronickým podpisom alebo ako zaručene konvertované listiny v zmysle ustanovenia § 35 a nasl. zákona č. 305/2013 Z.</w:t>
      </w:r>
      <w:r w:rsidRPr="00420C9D">
        <w:rPr>
          <w:rFonts w:ascii="Arial" w:eastAsia="Times New Roman" w:hAnsi="Arial" w:cs="Arial"/>
          <w:sz w:val="20"/>
          <w:szCs w:val="20"/>
        </w:rPr>
        <w:t xml:space="preserve"> </w:t>
      </w:r>
      <w:r w:rsidR="008C791B" w:rsidRPr="00420C9D">
        <w:rPr>
          <w:rFonts w:ascii="Arial" w:eastAsia="Times New Roman" w:hAnsi="Arial" w:cs="Arial"/>
          <w:sz w:val="20"/>
          <w:szCs w:val="20"/>
        </w:rPr>
        <w:t xml:space="preserve">z. o elektronickej podobe výkonu pôsobnosti orgánov verejnej moci a o zmene a doplnení niektorých zákonov (zákon o e-Governmente) v znení neskorších predpisov alebo len </w:t>
      </w:r>
      <w:bookmarkStart w:id="18" w:name="_Hlk161748611"/>
      <w:r w:rsidR="008C791B" w:rsidRPr="00420C9D">
        <w:rPr>
          <w:rFonts w:ascii="Arial" w:eastAsia="Times New Roman" w:hAnsi="Arial" w:cs="Arial"/>
          <w:sz w:val="20"/>
          <w:szCs w:val="20"/>
        </w:rPr>
        <w:t>ako skeny originálov alebo úradne osvedčených  fotokópií týchto dokumentov.</w:t>
      </w:r>
      <w:bookmarkEnd w:id="18"/>
      <w:r w:rsidR="008C791B" w:rsidRPr="00420C9D">
        <w:rPr>
          <w:rFonts w:ascii="Arial" w:eastAsia="Times New Roman" w:hAnsi="Arial" w:cs="Arial"/>
          <w:sz w:val="20"/>
          <w:szCs w:val="20"/>
        </w:rPr>
        <w:t xml:space="preserve"> </w:t>
      </w:r>
      <w:r w:rsidR="008C791B" w:rsidRPr="00420C9D">
        <w:rPr>
          <w:rFonts w:ascii="Arial" w:eastAsia="Times New Roman" w:hAnsi="Arial" w:cs="Arial"/>
          <w:color w:val="000000" w:themeColor="text1"/>
          <w:sz w:val="20"/>
          <w:szCs w:val="20"/>
        </w:rPr>
        <w:t xml:space="preserve">Pri predkladaní bankovej záruky a poistenia záruky uchádzač postupuje podľa bodov 20.4.2 a 20.4.3 Časť A.1 Zväzok 1 </w:t>
      </w:r>
      <w:r w:rsidR="008C791B" w:rsidRPr="00420C9D">
        <w:rPr>
          <w:rFonts w:ascii="Arial" w:eastAsia="Times New Roman" w:hAnsi="Arial" w:cs="Arial"/>
          <w:sz w:val="20"/>
          <w:szCs w:val="20"/>
        </w:rPr>
        <w:t>týchto</w:t>
      </w:r>
      <w:r w:rsidR="008C791B" w:rsidRPr="00420C9D">
        <w:rPr>
          <w:rFonts w:ascii="Arial" w:eastAsia="Times New Roman" w:hAnsi="Arial" w:cs="Arial"/>
          <w:color w:val="000000" w:themeColor="text1"/>
          <w:sz w:val="20"/>
          <w:szCs w:val="20"/>
        </w:rPr>
        <w:t xml:space="preserve"> SP.</w:t>
      </w:r>
    </w:p>
    <w:p w14:paraId="6CC2C78A" w14:textId="77777777" w:rsidR="00612FB6" w:rsidRPr="00420C9D" w:rsidRDefault="00612FB6" w:rsidP="005E46B5">
      <w:pPr>
        <w:pStyle w:val="Odsekzoznamu"/>
        <w:numPr>
          <w:ilvl w:val="0"/>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1E7F46F6" w14:textId="77777777" w:rsidR="00612FB6" w:rsidRPr="00420C9D" w:rsidRDefault="00612FB6" w:rsidP="005E46B5">
      <w:pPr>
        <w:pStyle w:val="Odsekzoznamu"/>
        <w:numPr>
          <w:ilvl w:val="1"/>
          <w:numId w:val="36"/>
        </w:numPr>
        <w:tabs>
          <w:tab w:val="left" w:pos="1134"/>
        </w:tabs>
        <w:autoSpaceDE w:val="0"/>
        <w:autoSpaceDN w:val="0"/>
        <w:spacing w:after="0" w:line="240" w:lineRule="auto"/>
        <w:ind w:hanging="851"/>
        <w:jc w:val="both"/>
        <w:rPr>
          <w:rFonts w:ascii="Arial" w:eastAsia="Times New Roman" w:hAnsi="Arial" w:cs="Arial"/>
          <w:vanish/>
          <w:color w:val="000000" w:themeColor="text1"/>
          <w:sz w:val="20"/>
          <w:szCs w:val="20"/>
        </w:rPr>
      </w:pPr>
    </w:p>
    <w:p w14:paraId="545C2E83" w14:textId="0C3F9867" w:rsidR="008C791B" w:rsidRDefault="003950A2" w:rsidP="000E797D">
      <w:pPr>
        <w:tabs>
          <w:tab w:val="left" w:pos="1134"/>
          <w:tab w:val="left" w:pos="1985"/>
        </w:tabs>
        <w:autoSpaceDE w:val="0"/>
        <w:autoSpaceDN w:val="0"/>
        <w:spacing w:after="0" w:line="240" w:lineRule="auto"/>
        <w:ind w:left="1985" w:hanging="851"/>
        <w:contextualSpacing/>
        <w:jc w:val="both"/>
        <w:rPr>
          <w:rFonts w:ascii="Arial" w:eastAsia="Times New Roman" w:hAnsi="Arial" w:cs="Arial"/>
          <w:color w:val="000000" w:themeColor="text1"/>
          <w:sz w:val="20"/>
          <w:szCs w:val="20"/>
        </w:rPr>
      </w:pPr>
      <w:r>
        <w:rPr>
          <w:rFonts w:ascii="Arial" w:eastAsia="Times New Roman" w:hAnsi="Arial" w:cs="Arial"/>
          <w:color w:val="000000" w:themeColor="text1"/>
          <w:sz w:val="20"/>
          <w:szCs w:val="20"/>
        </w:rPr>
        <w:t xml:space="preserve">19.3.3  </w:t>
      </w:r>
      <w:r w:rsidR="008C791B" w:rsidRPr="00420C9D">
        <w:rPr>
          <w:rFonts w:ascii="Arial" w:eastAsia="Times New Roman" w:hAnsi="Arial" w:cs="Arial"/>
          <w:color w:val="000000" w:themeColor="text1"/>
          <w:sz w:val="20"/>
          <w:szCs w:val="20"/>
        </w:rPr>
        <w:t>Znenie obchodných podmienok, ktoré sú súčasťou Zväzku 2 týchto SP nemožno meniť, ani uvádzať výhrady, ktoré by odporovali týmto súťažným podkladom.</w:t>
      </w:r>
    </w:p>
    <w:p w14:paraId="75CFDD17" w14:textId="77777777" w:rsidR="00076F40" w:rsidRPr="00420C9D" w:rsidRDefault="00076F40" w:rsidP="00076F40">
      <w:pPr>
        <w:autoSpaceDE w:val="0"/>
        <w:autoSpaceDN w:val="0"/>
        <w:spacing w:after="0" w:line="240" w:lineRule="auto"/>
        <w:ind w:left="1985"/>
        <w:contextualSpacing/>
        <w:jc w:val="both"/>
        <w:rPr>
          <w:rFonts w:ascii="Arial" w:eastAsia="Times New Roman" w:hAnsi="Arial" w:cs="Arial"/>
          <w:color w:val="000000" w:themeColor="text1"/>
          <w:sz w:val="20"/>
          <w:szCs w:val="20"/>
        </w:rPr>
      </w:pPr>
    </w:p>
    <w:p w14:paraId="6808B206" w14:textId="77777777" w:rsidR="00794DE5" w:rsidRPr="00420C9D" w:rsidRDefault="00794DE5" w:rsidP="0095273D">
      <w:pPr>
        <w:pStyle w:val="Nadpis6"/>
        <w:spacing w:before="0" w:line="240" w:lineRule="auto"/>
        <w:ind w:left="567" w:hanging="567"/>
        <w:contextualSpacing/>
        <w:rPr>
          <w:rFonts w:ascii="Arial" w:hAnsi="Arial" w:cs="Arial"/>
          <w:b/>
          <w:smallCaps/>
          <w:color w:val="auto"/>
          <w:sz w:val="20"/>
          <w:szCs w:val="20"/>
        </w:rPr>
      </w:pPr>
      <w:r w:rsidRPr="00420C9D">
        <w:rPr>
          <w:rFonts w:ascii="Arial" w:hAnsi="Arial" w:cs="Arial"/>
          <w:b/>
          <w:smallCaps/>
          <w:color w:val="auto"/>
          <w:sz w:val="20"/>
          <w:szCs w:val="20"/>
        </w:rPr>
        <w:lastRenderedPageBreak/>
        <w:t>20.</w:t>
      </w:r>
      <w:r w:rsidRPr="00420C9D">
        <w:rPr>
          <w:rFonts w:ascii="Arial" w:hAnsi="Arial" w:cs="Arial"/>
          <w:b/>
          <w:smallCaps/>
          <w:color w:val="auto"/>
          <w:sz w:val="20"/>
          <w:szCs w:val="20"/>
        </w:rPr>
        <w:tab/>
      </w:r>
      <w:r w:rsidRPr="00420C9D">
        <w:rPr>
          <w:rFonts w:ascii="Arial" w:hAnsi="Arial" w:cs="Arial"/>
          <w:b/>
          <w:color w:val="auto"/>
          <w:sz w:val="20"/>
          <w:szCs w:val="20"/>
        </w:rPr>
        <w:t>Zábezpeka</w:t>
      </w:r>
    </w:p>
    <w:p w14:paraId="30A273E9" w14:textId="4261B989"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20.1</w:t>
      </w:r>
      <w:r w:rsidRPr="00420C9D">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w:t>
      </w:r>
      <w:r w:rsidR="004E6314" w:rsidRPr="00420C9D">
        <w:rPr>
          <w:rFonts w:ascii="Arial" w:hAnsi="Arial" w:cs="Arial"/>
          <w:sz w:val="20"/>
          <w:szCs w:val="20"/>
        </w:rPr>
        <w:t>.</w:t>
      </w:r>
    </w:p>
    <w:p w14:paraId="6345826A" w14:textId="56F4B3A8"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20.2</w:t>
      </w:r>
      <w:r w:rsidRPr="00420C9D">
        <w:rPr>
          <w:rFonts w:ascii="Arial" w:hAnsi="Arial" w:cs="Arial"/>
          <w:sz w:val="20"/>
          <w:szCs w:val="20"/>
        </w:rPr>
        <w:tab/>
        <w:t xml:space="preserve">Zábezpeka je stanovená vo výške </w:t>
      </w:r>
      <w:r w:rsidRPr="00420C9D">
        <w:rPr>
          <w:rFonts w:ascii="Arial" w:hAnsi="Arial" w:cs="Arial"/>
          <w:b/>
          <w:bCs/>
          <w:sz w:val="20"/>
          <w:szCs w:val="20"/>
        </w:rPr>
        <w:t>500 000,</w:t>
      </w:r>
      <w:r w:rsidR="008B2512" w:rsidRPr="00420C9D">
        <w:rPr>
          <w:rFonts w:ascii="Arial" w:hAnsi="Arial" w:cs="Arial"/>
          <w:b/>
          <w:bCs/>
          <w:sz w:val="20"/>
          <w:szCs w:val="20"/>
        </w:rPr>
        <w:t>00</w:t>
      </w:r>
      <w:r w:rsidRPr="00420C9D">
        <w:rPr>
          <w:rFonts w:ascii="Arial" w:hAnsi="Arial" w:cs="Arial"/>
          <w:b/>
          <w:bCs/>
          <w:sz w:val="20"/>
          <w:szCs w:val="20"/>
        </w:rPr>
        <w:t xml:space="preserve"> </w:t>
      </w:r>
      <w:r w:rsidR="00CA609A" w:rsidRPr="00420C9D">
        <w:rPr>
          <w:rFonts w:ascii="Arial" w:hAnsi="Arial" w:cs="Arial"/>
          <w:b/>
          <w:bCs/>
          <w:sz w:val="20"/>
          <w:szCs w:val="20"/>
        </w:rPr>
        <w:t>EUR</w:t>
      </w:r>
      <w:r w:rsidR="00CA609A" w:rsidRPr="00420C9D">
        <w:rPr>
          <w:rFonts w:ascii="Arial" w:hAnsi="Arial" w:cs="Arial"/>
          <w:sz w:val="20"/>
          <w:szCs w:val="20"/>
        </w:rPr>
        <w:t xml:space="preserve"> </w:t>
      </w:r>
      <w:r w:rsidRPr="00420C9D">
        <w:rPr>
          <w:rFonts w:ascii="Arial" w:hAnsi="Arial" w:cs="Arial"/>
          <w:sz w:val="20"/>
          <w:szCs w:val="20"/>
        </w:rPr>
        <w:t>(slovom päťstotisíc eur).</w:t>
      </w:r>
    </w:p>
    <w:p w14:paraId="7CA9155D"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20.3</w:t>
      </w:r>
      <w:r w:rsidRPr="00420C9D">
        <w:rPr>
          <w:rFonts w:ascii="Arial" w:hAnsi="Arial" w:cs="Arial"/>
          <w:sz w:val="20"/>
          <w:szCs w:val="20"/>
        </w:rPr>
        <w:tab/>
        <w:t>Spôsoby zloženia zábezpeky:</w:t>
      </w:r>
    </w:p>
    <w:p w14:paraId="7DA59076" w14:textId="4FEF3181"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20.3.1</w:t>
      </w:r>
      <w:r w:rsidR="00077A74" w:rsidRPr="00420C9D">
        <w:rPr>
          <w:rFonts w:ascii="Arial" w:hAnsi="Arial" w:cs="Arial"/>
          <w:sz w:val="20"/>
          <w:szCs w:val="20"/>
        </w:rPr>
        <w:tab/>
      </w:r>
      <w:r w:rsidRPr="00420C9D">
        <w:rPr>
          <w:rFonts w:ascii="Arial" w:hAnsi="Arial" w:cs="Arial"/>
          <w:sz w:val="20"/>
          <w:szCs w:val="20"/>
        </w:rPr>
        <w:t xml:space="preserve">zložením finančných prostriedkov na bankový účet verejného obstarávateľa </w:t>
      </w:r>
      <w:r w:rsidR="00353176" w:rsidRPr="00420C9D">
        <w:rPr>
          <w:rFonts w:ascii="Arial" w:hAnsi="Arial" w:cs="Arial"/>
          <w:sz w:val="20"/>
          <w:szCs w:val="20"/>
        </w:rPr>
        <w:t>alebo</w:t>
      </w:r>
    </w:p>
    <w:p w14:paraId="53A3EC7D"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20.3.2</w:t>
      </w:r>
      <w:r w:rsidRPr="00420C9D">
        <w:rPr>
          <w:rFonts w:ascii="Arial" w:hAnsi="Arial" w:cs="Arial"/>
          <w:sz w:val="20"/>
          <w:szCs w:val="20"/>
        </w:rPr>
        <w:tab/>
        <w:t>poskytnutím bankovej záruky za uchádzača, alebo</w:t>
      </w:r>
    </w:p>
    <w:p w14:paraId="52B4475C"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20.3.3  poskytnutím poistenia záruky za uchádzača.</w:t>
      </w:r>
    </w:p>
    <w:p w14:paraId="692266FE" w14:textId="1F315C21" w:rsidR="00794DE5" w:rsidRPr="00420C9D" w:rsidRDefault="00794DE5" w:rsidP="0095273D">
      <w:pPr>
        <w:spacing w:after="0" w:line="240" w:lineRule="auto"/>
        <w:ind w:left="1134"/>
        <w:contextualSpacing/>
        <w:jc w:val="both"/>
        <w:rPr>
          <w:rFonts w:ascii="Arial" w:hAnsi="Arial" w:cs="Arial"/>
          <w:sz w:val="20"/>
          <w:szCs w:val="20"/>
        </w:rPr>
      </w:pPr>
      <w:r w:rsidRPr="00420C9D">
        <w:rPr>
          <w:rFonts w:ascii="Arial" w:hAnsi="Arial" w:cs="Arial"/>
          <w:sz w:val="20"/>
          <w:szCs w:val="20"/>
        </w:rPr>
        <w:t>Spôsob zloženia zábezpeky si vyberie uchádzač podľa nižšie uvedených podmienok zloženia.</w:t>
      </w:r>
    </w:p>
    <w:p w14:paraId="67D5FE8E"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20.4</w:t>
      </w:r>
      <w:r w:rsidRPr="00420C9D">
        <w:rPr>
          <w:rFonts w:ascii="Arial" w:hAnsi="Arial" w:cs="Arial"/>
          <w:sz w:val="20"/>
          <w:szCs w:val="20"/>
        </w:rPr>
        <w:tab/>
      </w:r>
      <w:r w:rsidRPr="00420C9D">
        <w:rPr>
          <w:rFonts w:ascii="Arial" w:hAnsi="Arial" w:cs="Arial"/>
          <w:b/>
          <w:sz w:val="20"/>
          <w:szCs w:val="20"/>
        </w:rPr>
        <w:t>Podmienky zloženia zábezpeky</w:t>
      </w:r>
    </w:p>
    <w:p w14:paraId="17937716"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20.4.1</w:t>
      </w:r>
      <w:r w:rsidRPr="00420C9D">
        <w:rPr>
          <w:rFonts w:ascii="Arial" w:hAnsi="Arial" w:cs="Arial"/>
          <w:sz w:val="20"/>
          <w:szCs w:val="20"/>
        </w:rPr>
        <w:tab/>
      </w:r>
      <w:r w:rsidRPr="00420C9D">
        <w:rPr>
          <w:rFonts w:ascii="Arial" w:hAnsi="Arial" w:cs="Arial"/>
          <w:sz w:val="20"/>
          <w:szCs w:val="20"/>
          <w:u w:val="single"/>
        </w:rPr>
        <w:t>Zloženie finančných prostriedkov na bankový účet verejného obstarávateľa</w:t>
      </w:r>
    </w:p>
    <w:p w14:paraId="0F4C573E" w14:textId="338F04B8"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20.4.1.1</w:t>
      </w:r>
      <w:r w:rsidRPr="00420C9D">
        <w:rPr>
          <w:rFonts w:cs="Arial"/>
          <w:szCs w:val="20"/>
        </w:rPr>
        <w:tab/>
        <w:t xml:space="preserve">Finančné prostriedky vo výške podľa bodu 20.2 </w:t>
      </w:r>
      <w:r w:rsidR="004E6314" w:rsidRPr="00420C9D">
        <w:rPr>
          <w:rFonts w:cs="Arial"/>
          <w:szCs w:val="20"/>
        </w:rPr>
        <w:t>Č</w:t>
      </w:r>
      <w:r w:rsidRPr="00420C9D">
        <w:rPr>
          <w:rFonts w:cs="Arial"/>
          <w:szCs w:val="20"/>
        </w:rPr>
        <w:t>as</w:t>
      </w:r>
      <w:r w:rsidR="004E6314" w:rsidRPr="00420C9D">
        <w:rPr>
          <w:rFonts w:cs="Arial"/>
          <w:szCs w:val="20"/>
        </w:rPr>
        <w:t xml:space="preserve">ť </w:t>
      </w:r>
      <w:r w:rsidRPr="00420C9D">
        <w:rPr>
          <w:rFonts w:cs="Arial"/>
          <w:szCs w:val="20"/>
        </w:rPr>
        <w:t>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týchto SP musia byť zložené na účet verejného obstarávateľa určen</w:t>
      </w:r>
      <w:r w:rsidR="00FC451A" w:rsidRPr="00420C9D">
        <w:rPr>
          <w:rFonts w:cs="Arial"/>
          <w:szCs w:val="20"/>
        </w:rPr>
        <w:t>ého</w:t>
      </w:r>
      <w:r w:rsidRPr="00420C9D">
        <w:rPr>
          <w:rFonts w:cs="Arial"/>
          <w:szCs w:val="20"/>
        </w:rPr>
        <w:t xml:space="preserve"> pre zábezpeky vedenom v</w:t>
      </w:r>
      <w:r w:rsidR="00045A7F" w:rsidRPr="00420C9D">
        <w:rPr>
          <w:rFonts w:cs="Arial"/>
          <w:szCs w:val="20"/>
        </w:rPr>
        <w:t> </w:t>
      </w:r>
      <w:r w:rsidRPr="00420C9D">
        <w:rPr>
          <w:rFonts w:cs="Arial"/>
          <w:szCs w:val="20"/>
        </w:rPr>
        <w:t>banke</w:t>
      </w:r>
      <w:r w:rsidR="00045A7F" w:rsidRPr="00420C9D">
        <w:rPr>
          <w:rFonts w:cs="Arial"/>
          <w:szCs w:val="20"/>
        </w:rPr>
        <w:t xml:space="preserve"> Štátna pokladnica</w:t>
      </w:r>
      <w:r w:rsidRPr="00420C9D">
        <w:rPr>
          <w:rFonts w:cs="Arial"/>
          <w:szCs w:val="20"/>
        </w:rPr>
        <w:t>., na číslo účtu:</w:t>
      </w:r>
    </w:p>
    <w:p w14:paraId="7EBBAD9A" w14:textId="2B28B28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IBAN: </w:t>
      </w:r>
      <w:r w:rsidRPr="00420C9D">
        <w:rPr>
          <w:rFonts w:cs="Arial"/>
          <w:szCs w:val="20"/>
        </w:rPr>
        <w:tab/>
      </w:r>
      <w:r w:rsidRPr="00420C9D">
        <w:rPr>
          <w:rFonts w:cs="Arial"/>
          <w:szCs w:val="20"/>
        </w:rPr>
        <w:tab/>
      </w:r>
      <w:r w:rsidRPr="00420C9D">
        <w:rPr>
          <w:rFonts w:cs="Arial"/>
          <w:szCs w:val="20"/>
        </w:rPr>
        <w:tab/>
      </w:r>
      <w:r w:rsidRPr="00420C9D">
        <w:rPr>
          <w:rFonts w:cs="Arial"/>
          <w:szCs w:val="20"/>
        </w:rPr>
        <w:tab/>
      </w:r>
      <w:r w:rsidRPr="00420C9D">
        <w:rPr>
          <w:rFonts w:cs="Arial"/>
          <w:szCs w:val="20"/>
        </w:rPr>
        <w:tab/>
        <w:t>SK</w:t>
      </w:r>
      <w:r w:rsidR="00045A7F" w:rsidRPr="00420C9D">
        <w:rPr>
          <w:rFonts w:cs="Arial"/>
          <w:szCs w:val="20"/>
        </w:rPr>
        <w:t>13 8180 0000 0070 0069 4614</w:t>
      </w:r>
    </w:p>
    <w:p w14:paraId="00FFE31D" w14:textId="3E926EF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 xml:space="preserve">SWIFT (BIC): </w:t>
      </w:r>
      <w:r w:rsidRPr="00420C9D">
        <w:rPr>
          <w:rFonts w:cs="Arial"/>
          <w:szCs w:val="20"/>
        </w:rPr>
        <w:tab/>
      </w:r>
      <w:r w:rsidRPr="00420C9D">
        <w:rPr>
          <w:rFonts w:cs="Arial"/>
          <w:szCs w:val="20"/>
        </w:rPr>
        <w:tab/>
      </w:r>
      <w:r w:rsidRPr="00420C9D">
        <w:rPr>
          <w:rFonts w:cs="Arial"/>
          <w:szCs w:val="20"/>
        </w:rPr>
        <w:tab/>
      </w:r>
      <w:r w:rsidR="00045A7F" w:rsidRPr="00420C9D">
        <w:rPr>
          <w:rFonts w:cs="Arial"/>
          <w:szCs w:val="20"/>
        </w:rPr>
        <w:t>SPSRSKBA</w:t>
      </w:r>
    </w:p>
    <w:p w14:paraId="73B86DE1" w14:textId="67CF52D5"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ab/>
        <w:t>variabilný symbol:</w:t>
      </w:r>
      <w:r w:rsidRPr="00420C9D">
        <w:rPr>
          <w:rFonts w:cs="Arial"/>
          <w:szCs w:val="20"/>
        </w:rPr>
        <w:tab/>
      </w:r>
      <w:r w:rsidR="004E6314" w:rsidRPr="00420C9D">
        <w:rPr>
          <w:rFonts w:cs="Arial"/>
          <w:szCs w:val="20"/>
        </w:rPr>
        <w:t>0</w:t>
      </w:r>
      <w:r w:rsidR="0014322E" w:rsidRPr="00420C9D">
        <w:rPr>
          <w:rFonts w:cs="Arial"/>
          <w:szCs w:val="20"/>
        </w:rPr>
        <w:t>3</w:t>
      </w:r>
      <w:r w:rsidR="00A21CE8" w:rsidRPr="00420C9D">
        <w:rPr>
          <w:rFonts w:cs="Arial"/>
          <w:szCs w:val="20"/>
        </w:rPr>
        <w:t>2</w:t>
      </w:r>
      <w:r w:rsidR="004E6314" w:rsidRPr="00420C9D">
        <w:rPr>
          <w:rFonts w:cs="Arial"/>
          <w:szCs w:val="20"/>
        </w:rPr>
        <w:t>4</w:t>
      </w:r>
      <w:r w:rsidR="00526A86" w:rsidRPr="00420C9D">
        <w:rPr>
          <w:rFonts w:cs="Arial"/>
          <w:szCs w:val="20"/>
        </w:rPr>
        <w:t>10301</w:t>
      </w:r>
    </w:p>
    <w:p w14:paraId="3FBF26CF" w14:textId="6611F3BF"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20.4.1.2</w:t>
      </w:r>
      <w:r w:rsidRPr="00420C9D">
        <w:rPr>
          <w:rFonts w:cs="Arial"/>
          <w:szCs w:val="20"/>
        </w:rPr>
        <w:tab/>
        <w:t>Finančné prostriedky musia byť pripísané na účte verejného obstarávateľa najneskôr v lehot</w:t>
      </w:r>
      <w:r w:rsidR="004E6314" w:rsidRPr="00420C9D">
        <w:rPr>
          <w:rFonts w:cs="Arial"/>
          <w:szCs w:val="20"/>
        </w:rPr>
        <w:t>e</w:t>
      </w:r>
      <w:r w:rsidRPr="00420C9D">
        <w:rPr>
          <w:rFonts w:cs="Arial"/>
          <w:szCs w:val="20"/>
        </w:rPr>
        <w:t xml:space="preserve"> na predkladanie ponúk podľa bodu 14.</w:t>
      </w:r>
      <w:r w:rsidR="00B219BA">
        <w:rPr>
          <w:rFonts w:cs="Arial"/>
          <w:szCs w:val="20"/>
        </w:rPr>
        <w:t>4</w:t>
      </w:r>
      <w:r w:rsidRPr="00420C9D">
        <w:rPr>
          <w:rFonts w:cs="Arial"/>
          <w:szCs w:val="20"/>
        </w:rPr>
        <w:t xml:space="preserve"> </w:t>
      </w:r>
      <w:r w:rsidR="004E6314" w:rsidRPr="00420C9D">
        <w:rPr>
          <w:rFonts w:cs="Arial"/>
          <w:szCs w:val="20"/>
        </w:rPr>
        <w:t>Č</w:t>
      </w:r>
      <w:r w:rsidRPr="00420C9D">
        <w:rPr>
          <w:rFonts w:cs="Arial"/>
          <w:szCs w:val="20"/>
        </w:rPr>
        <w:t>as</w:t>
      </w:r>
      <w:r w:rsidR="004E6314" w:rsidRPr="00420C9D">
        <w:rPr>
          <w:rFonts w:cs="Arial"/>
          <w:szCs w:val="20"/>
        </w:rPr>
        <w:t>ť</w:t>
      </w:r>
      <w:r w:rsidRPr="00420C9D">
        <w:rPr>
          <w:rFonts w:cs="Arial"/>
          <w:szCs w:val="20"/>
        </w:rPr>
        <w:t xml:space="preserve"> A</w:t>
      </w:r>
      <w:r w:rsidR="004E6314" w:rsidRPr="00420C9D">
        <w:rPr>
          <w:rFonts w:cs="Arial"/>
          <w:szCs w:val="20"/>
        </w:rPr>
        <w:t>.</w:t>
      </w:r>
      <w:r w:rsidRPr="00420C9D">
        <w:rPr>
          <w:rFonts w:cs="Arial"/>
          <w:szCs w:val="20"/>
        </w:rPr>
        <w:t xml:space="preserve">1 </w:t>
      </w:r>
      <w:r w:rsidR="004E6314" w:rsidRPr="00420C9D">
        <w:rPr>
          <w:rFonts w:cs="Arial"/>
          <w:szCs w:val="20"/>
        </w:rPr>
        <w:t>Zväzok 1</w:t>
      </w:r>
      <w:r w:rsidRPr="00420C9D">
        <w:rPr>
          <w:rFonts w:cs="Arial"/>
          <w:szCs w:val="20"/>
        </w:rPr>
        <w:t xml:space="preserve"> </w:t>
      </w:r>
      <w:r w:rsidRPr="00420C9D">
        <w:rPr>
          <w:rFonts w:cs="Arial"/>
          <w:szCs w:val="20"/>
        </w:rPr>
        <w:lastRenderedPageBreak/>
        <w:t>týchto SP. Doba platnosti zábezpeky formou zloženia finančných prostriedkov na účet verejného obstarávateľa trvá až do uplynutia lehoty viazanosti ponúk</w:t>
      </w:r>
      <w:r w:rsidR="004E6314" w:rsidRPr="00420C9D">
        <w:rPr>
          <w:rFonts w:cs="Arial"/>
          <w:szCs w:val="20"/>
        </w:rPr>
        <w:t>.</w:t>
      </w:r>
    </w:p>
    <w:p w14:paraId="23409CEE"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20.4.1.3</w:t>
      </w:r>
      <w:r w:rsidRPr="00420C9D">
        <w:rPr>
          <w:rFonts w:cs="Arial"/>
          <w:szCs w:val="20"/>
        </w:rPr>
        <w:tab/>
        <w:t>Ak finančné prostriedky nebudú zložené na účte verejného obstarávateľa podľa bodov 20.4.1.1 a 20.4.1.2</w:t>
      </w:r>
      <w:r w:rsidR="004E6314" w:rsidRPr="00420C9D">
        <w:rPr>
          <w:rFonts w:cs="Arial"/>
          <w:szCs w:val="20"/>
        </w:rPr>
        <w:t xml:space="preserve"> Časť A.1 Zväzok 1 týchto SP</w:t>
      </w:r>
      <w:r w:rsidRPr="00420C9D">
        <w:rPr>
          <w:rFonts w:cs="Arial"/>
          <w:szCs w:val="20"/>
        </w:rPr>
        <w:t>, bude ponuka uchádzača z verejnej súťaže vylúčen</w:t>
      </w:r>
      <w:r w:rsidR="00F04035" w:rsidRPr="00420C9D">
        <w:rPr>
          <w:rFonts w:cs="Arial"/>
          <w:szCs w:val="20"/>
        </w:rPr>
        <w:t>á</w:t>
      </w:r>
      <w:r w:rsidRPr="00420C9D">
        <w:rPr>
          <w:rFonts w:cs="Arial"/>
          <w:szCs w:val="20"/>
        </w:rPr>
        <w:t>. Verejný obstarávateľ odporúča aby uchádzač doložil k svojej ponuke výpis z bankového účtu o vklade požadovanej čiastky na daný účet verejného obstarávateľa.</w:t>
      </w:r>
    </w:p>
    <w:p w14:paraId="00D1261D"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20.4.2</w:t>
      </w:r>
      <w:r w:rsidRPr="00420C9D">
        <w:rPr>
          <w:rFonts w:ascii="Arial" w:hAnsi="Arial" w:cs="Arial"/>
          <w:sz w:val="20"/>
          <w:szCs w:val="20"/>
        </w:rPr>
        <w:tab/>
      </w:r>
      <w:r w:rsidRPr="00420C9D">
        <w:rPr>
          <w:rFonts w:ascii="Arial" w:hAnsi="Arial" w:cs="Arial"/>
          <w:sz w:val="20"/>
          <w:szCs w:val="20"/>
          <w:u w:val="single"/>
        </w:rPr>
        <w:t>Poskytnutie bankovej záruky za uchádzača</w:t>
      </w:r>
    </w:p>
    <w:p w14:paraId="72AFDD3B" w14:textId="4780AE4C" w:rsidR="00794DE5" w:rsidRPr="00420C9D" w:rsidRDefault="00794DE5" w:rsidP="0095273D">
      <w:pPr>
        <w:tabs>
          <w:tab w:val="left" w:pos="2694"/>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20.4.2.1  V prípade, že uchádzač použije možnosť poskytnutia bankovej záruky podľa bodu 20.3.2 </w:t>
      </w:r>
      <w:r w:rsidR="004E6314" w:rsidRPr="00420C9D">
        <w:rPr>
          <w:rFonts w:ascii="Arial" w:hAnsi="Arial" w:cs="Arial"/>
          <w:sz w:val="20"/>
          <w:szCs w:val="20"/>
        </w:rPr>
        <w:t>Č</w:t>
      </w:r>
      <w:r w:rsidRPr="00420C9D">
        <w:rPr>
          <w:rFonts w:ascii="Arial" w:hAnsi="Arial" w:cs="Arial"/>
          <w:sz w:val="20"/>
          <w:szCs w:val="20"/>
        </w:rPr>
        <w:t>as</w:t>
      </w:r>
      <w:r w:rsidR="004E6314" w:rsidRPr="00420C9D">
        <w:rPr>
          <w:rFonts w:ascii="Arial" w:hAnsi="Arial" w:cs="Arial"/>
          <w:sz w:val="20"/>
          <w:szCs w:val="20"/>
        </w:rPr>
        <w:t>ť</w:t>
      </w:r>
      <w:r w:rsidRPr="00420C9D">
        <w:rPr>
          <w:rFonts w:ascii="Arial" w:hAnsi="Arial" w:cs="Arial"/>
          <w:sz w:val="20"/>
          <w:szCs w:val="20"/>
        </w:rPr>
        <w:t xml:space="preserve"> A.1 </w:t>
      </w:r>
      <w:r w:rsidR="004E6314" w:rsidRPr="00420C9D">
        <w:rPr>
          <w:rFonts w:ascii="Arial" w:hAnsi="Arial" w:cs="Arial"/>
          <w:sz w:val="20"/>
          <w:szCs w:val="20"/>
        </w:rPr>
        <w:t>Zväzok 1</w:t>
      </w:r>
      <w:r w:rsidRPr="00420C9D">
        <w:rPr>
          <w:rFonts w:ascii="Arial" w:hAnsi="Arial" w:cs="Arial"/>
          <w:sz w:val="20"/>
          <w:szCs w:val="20"/>
        </w:rPr>
        <w:t xml:space="preserve"> týchto SP je povinný predložiť v ponuke predloženej prostredníctvom systému JOSEPHINE kópiu (s</w:t>
      </w:r>
      <w:r w:rsidR="004E6314" w:rsidRPr="00420C9D">
        <w:rPr>
          <w:rFonts w:ascii="Arial" w:hAnsi="Arial" w:cs="Arial"/>
          <w:sz w:val="20"/>
          <w:szCs w:val="20"/>
        </w:rPr>
        <w:t>ke</w:t>
      </w:r>
      <w:r w:rsidRPr="00420C9D">
        <w:rPr>
          <w:rFonts w:ascii="Arial" w:hAnsi="Arial" w:cs="Arial"/>
          <w:sz w:val="20"/>
          <w:szCs w:val="20"/>
        </w:rPr>
        <w:t>n originálu) bankovej záruky.</w:t>
      </w:r>
    </w:p>
    <w:p w14:paraId="5FC71133" w14:textId="77777777" w:rsidR="00794DE5"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20.4.2.1.1 Originál bankovej záruky vystavený bankou musí uchádzač doručiť verejnému obstarávateľovi v uzatvorenej obálke v lehote na predkladanie ponúk osobne alebo poštou na adresu verejného obstarávateľa:</w:t>
      </w:r>
    </w:p>
    <w:p w14:paraId="72EBC524"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Národná diaľničná spoločnosť, a.s.</w:t>
      </w:r>
    </w:p>
    <w:p w14:paraId="59F6DA55" w14:textId="77777777" w:rsidR="00794DE5" w:rsidRPr="00420C9D"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Dúbravská cesta 14</w:t>
      </w:r>
    </w:p>
    <w:p w14:paraId="6E22CA37" w14:textId="59C0C219" w:rsidR="00794DE5" w:rsidRDefault="00794DE5" w:rsidP="0095273D">
      <w:pPr>
        <w:spacing w:after="0" w:line="240" w:lineRule="auto"/>
        <w:ind w:left="2694" w:hanging="851"/>
        <w:contextualSpacing/>
        <w:jc w:val="both"/>
        <w:rPr>
          <w:rFonts w:ascii="Arial" w:hAnsi="Arial" w:cs="Arial"/>
          <w:sz w:val="20"/>
          <w:szCs w:val="20"/>
        </w:rPr>
      </w:pPr>
      <w:r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0093398D" w:rsidRPr="00420C9D">
        <w:rPr>
          <w:rFonts w:ascii="Arial" w:hAnsi="Arial" w:cs="Arial"/>
          <w:sz w:val="20"/>
          <w:szCs w:val="20"/>
        </w:rPr>
        <w:tab/>
      </w:r>
      <w:r w:rsidRPr="00420C9D">
        <w:rPr>
          <w:rFonts w:ascii="Arial" w:hAnsi="Arial" w:cs="Arial"/>
          <w:sz w:val="20"/>
          <w:szCs w:val="20"/>
        </w:rPr>
        <w:t>841 04 Bratislava</w:t>
      </w:r>
    </w:p>
    <w:p w14:paraId="52E31F82" w14:textId="77777777" w:rsidR="000E797D" w:rsidRDefault="000E797D" w:rsidP="0095273D">
      <w:pPr>
        <w:spacing w:after="0" w:line="240" w:lineRule="auto"/>
        <w:ind w:left="2694" w:hanging="851"/>
        <w:contextualSpacing/>
        <w:jc w:val="both"/>
        <w:rPr>
          <w:rFonts w:ascii="Arial" w:hAnsi="Arial" w:cs="Arial"/>
          <w:sz w:val="20"/>
          <w:szCs w:val="20"/>
        </w:rPr>
      </w:pPr>
    </w:p>
    <w:p w14:paraId="47B489EE" w14:textId="77777777" w:rsidR="004E6314" w:rsidRPr="00420C9D" w:rsidRDefault="00794DE5" w:rsidP="0095273D">
      <w:pPr>
        <w:spacing w:after="0" w:line="240" w:lineRule="auto"/>
        <w:ind w:left="3692" w:hanging="851"/>
        <w:contextualSpacing/>
        <w:jc w:val="both"/>
        <w:rPr>
          <w:rFonts w:ascii="Arial" w:hAnsi="Arial" w:cs="Arial"/>
          <w:sz w:val="20"/>
          <w:szCs w:val="20"/>
        </w:rPr>
      </w:pPr>
      <w:r w:rsidRPr="00420C9D">
        <w:rPr>
          <w:rFonts w:ascii="Arial" w:hAnsi="Arial" w:cs="Arial"/>
          <w:sz w:val="20"/>
          <w:szCs w:val="20"/>
        </w:rPr>
        <w:tab/>
        <w:t xml:space="preserve">Kontaktné miesto: prízemie </w:t>
      </w:r>
      <w:r w:rsidR="00836818" w:rsidRPr="00420C9D">
        <w:rPr>
          <w:rFonts w:ascii="Arial" w:hAnsi="Arial" w:cs="Arial"/>
          <w:sz w:val="20"/>
          <w:szCs w:val="20"/>
        </w:rPr>
        <w:t>–</w:t>
      </w:r>
      <w:r w:rsidRPr="00420C9D">
        <w:rPr>
          <w:rFonts w:ascii="Arial" w:hAnsi="Arial" w:cs="Arial"/>
          <w:sz w:val="20"/>
          <w:szCs w:val="20"/>
        </w:rPr>
        <w:t xml:space="preserve"> podateľňa</w:t>
      </w:r>
      <w:r w:rsidR="004E6314" w:rsidRPr="00420C9D">
        <w:rPr>
          <w:rFonts w:ascii="Arial" w:hAnsi="Arial" w:cs="Arial"/>
          <w:sz w:val="20"/>
          <w:szCs w:val="20"/>
        </w:rPr>
        <w:t xml:space="preserve"> v čase: pondelok až piatok 8:00 –15:00 hod.</w:t>
      </w:r>
    </w:p>
    <w:p w14:paraId="741C434E" w14:textId="42063668" w:rsidR="00794DE5"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lastRenderedPageBreak/>
        <w:t>20.4.2.1.2 Obálku s originálom bankovej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Pr="00420C9D">
        <w:rPr>
          <w:rFonts w:ascii="Arial" w:hAnsi="Arial" w:cs="Arial"/>
          <w:b/>
          <w:sz w:val="20"/>
          <w:szCs w:val="20"/>
        </w:rPr>
        <w:t xml:space="preserve">Banková záruka – </w:t>
      </w:r>
      <w:r w:rsidR="007C7C4C" w:rsidRPr="00420C9D">
        <w:rPr>
          <w:rFonts w:ascii="Arial" w:hAnsi="Arial" w:cs="Arial"/>
          <w:b/>
          <w:sz w:val="20"/>
          <w:szCs w:val="20"/>
        </w:rPr>
        <w:t>D</w:t>
      </w:r>
      <w:r w:rsidR="007B5F76" w:rsidRPr="00420C9D">
        <w:rPr>
          <w:rFonts w:ascii="Arial" w:hAnsi="Arial" w:cs="Arial"/>
          <w:b/>
          <w:sz w:val="20"/>
          <w:szCs w:val="20"/>
        </w:rPr>
        <w:t>1 Turany - Hubová</w:t>
      </w:r>
      <w:r w:rsidR="004E6314" w:rsidRPr="00420C9D">
        <w:rPr>
          <w:rFonts w:ascii="Arial" w:hAnsi="Arial" w:cs="Arial"/>
          <w:b/>
          <w:sz w:val="20"/>
          <w:szCs w:val="20"/>
        </w:rPr>
        <w:t>“</w:t>
      </w:r>
      <w:r w:rsidR="004E6314" w:rsidRPr="00420C9D">
        <w:rPr>
          <w:rFonts w:ascii="Arial" w:hAnsi="Arial" w:cs="Arial"/>
          <w:sz w:val="20"/>
          <w:szCs w:val="20"/>
        </w:rPr>
        <w:t>.</w:t>
      </w:r>
    </w:p>
    <w:p w14:paraId="0E7C8DE0" w14:textId="4F25BC09" w:rsidR="00084D43"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20.4.2.2</w:t>
      </w:r>
      <w:r w:rsidRPr="00420C9D">
        <w:rPr>
          <w:rFonts w:cs="Arial"/>
          <w:szCs w:val="20"/>
        </w:rPr>
        <w:tab/>
        <w:t>Ak záručná listina nebude súčasťou ponuky podľa bodu 20.4.2.1</w:t>
      </w:r>
      <w:r w:rsidR="004E6314" w:rsidRPr="00420C9D">
        <w:rPr>
          <w:rFonts w:cs="Arial"/>
          <w:szCs w:val="20"/>
        </w:rPr>
        <w:t xml:space="preserve"> Časť A.1 Zväzok 1 týchto SP</w:t>
      </w:r>
      <w:r w:rsidRPr="00420C9D">
        <w:rPr>
          <w:rFonts w:cs="Arial"/>
          <w:szCs w:val="20"/>
        </w:rPr>
        <w:t xml:space="preserve">, bude </w:t>
      </w:r>
      <w:r w:rsidR="004E6314" w:rsidRPr="00420C9D">
        <w:rPr>
          <w:rFonts w:cs="Arial"/>
          <w:szCs w:val="20"/>
        </w:rPr>
        <w:t xml:space="preserve">ponuka </w:t>
      </w:r>
      <w:r w:rsidRPr="00420C9D">
        <w:rPr>
          <w:rFonts w:cs="Arial"/>
          <w:szCs w:val="20"/>
        </w:rPr>
        <w:t>uchádzač</w:t>
      </w:r>
      <w:r w:rsidR="004E6314"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4E6314" w:rsidRPr="00420C9D">
        <w:rPr>
          <w:rFonts w:cs="Arial"/>
          <w:szCs w:val="20"/>
        </w:rPr>
        <w:t>á</w:t>
      </w:r>
      <w:r w:rsidRPr="00420C9D">
        <w:rPr>
          <w:rFonts w:cs="Arial"/>
          <w:szCs w:val="20"/>
        </w:rPr>
        <w:t>.</w:t>
      </w:r>
    </w:p>
    <w:p w14:paraId="1D99DC3B"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 xml:space="preserve">20.4.2.3  </w:t>
      </w:r>
      <w:r w:rsidR="004E6314" w:rsidRPr="00420C9D">
        <w:rPr>
          <w:rFonts w:cs="Arial"/>
          <w:szCs w:val="20"/>
        </w:rPr>
        <w:t>V</w:t>
      </w:r>
      <w:r w:rsidRPr="00420C9D">
        <w:rPr>
          <w:rFonts w:cs="Arial"/>
          <w:szCs w:val="20"/>
        </w:rPr>
        <w:t xml:space="preserve"> záručnej listine, musí banka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r w:rsidR="004E6314" w:rsidRPr="00420C9D">
        <w:rPr>
          <w:rFonts w:cs="Arial"/>
          <w:szCs w:val="20"/>
        </w:rPr>
        <w:t>.</w:t>
      </w:r>
    </w:p>
    <w:p w14:paraId="32A281B3" w14:textId="5CE7E68A" w:rsidR="004E6314" w:rsidRDefault="004E6314"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w:t>
      </w:r>
      <w:r w:rsidR="003950A2">
        <w:rPr>
          <w:rFonts w:cs="Arial"/>
          <w:szCs w:val="20"/>
        </w:rPr>
        <w:t>0</w:t>
      </w:r>
      <w:r w:rsidRPr="00420C9D">
        <w:rPr>
          <w:rFonts w:cs="Arial"/>
          <w:szCs w:val="20"/>
        </w:rPr>
        <w:t>.4.2.</w:t>
      </w:r>
      <w:r w:rsidR="00F944BF" w:rsidRPr="00420C9D">
        <w:rPr>
          <w:rFonts w:cs="Arial"/>
          <w:szCs w:val="20"/>
        </w:rPr>
        <w:t>4</w:t>
      </w:r>
      <w:r w:rsidR="00F944BF" w:rsidRPr="00420C9D">
        <w:rPr>
          <w:rFonts w:cs="Arial"/>
          <w:szCs w:val="20"/>
        </w:rPr>
        <w:tab/>
      </w:r>
      <w:r w:rsidRPr="00420C9D">
        <w:rPr>
          <w:rFonts w:cs="Arial"/>
          <w:szCs w:val="20"/>
        </w:rPr>
        <w:t>Verejný obstarávateľ akceptuje predloženie bankovej záruky v podobe elektronického dokumentu, ktorý bude podpísaný kvalifikovaným elektronickým podpisom banky, resp. osobou/osobami oprávnenou</w:t>
      </w:r>
      <w:r w:rsidR="00425B0A" w:rsidRPr="00420C9D">
        <w:rPr>
          <w:rFonts w:cs="Arial"/>
          <w:szCs w:val="20"/>
        </w:rPr>
        <w:t>/</w:t>
      </w:r>
      <w:r w:rsidRPr="00420C9D">
        <w:rPr>
          <w:rFonts w:cs="Arial"/>
          <w:szCs w:val="20"/>
        </w:rPr>
        <w:t>-ými za banku takýto dokument podpisovať.</w:t>
      </w:r>
    </w:p>
    <w:p w14:paraId="1F5687B2" w14:textId="77777777" w:rsidR="00794DE5" w:rsidRPr="00420C9D" w:rsidRDefault="00794DE5" w:rsidP="0095273D">
      <w:pPr>
        <w:tabs>
          <w:tab w:val="left" w:pos="1843"/>
        </w:tabs>
        <w:spacing w:after="0" w:line="240" w:lineRule="auto"/>
        <w:ind w:left="1843" w:hanging="709"/>
        <w:contextualSpacing/>
        <w:jc w:val="both"/>
        <w:rPr>
          <w:rFonts w:ascii="Arial" w:hAnsi="Arial" w:cs="Arial"/>
          <w:sz w:val="20"/>
          <w:szCs w:val="20"/>
        </w:rPr>
      </w:pPr>
      <w:r w:rsidRPr="00420C9D">
        <w:rPr>
          <w:rFonts w:ascii="Arial" w:hAnsi="Arial" w:cs="Arial"/>
          <w:sz w:val="20"/>
          <w:szCs w:val="20"/>
        </w:rPr>
        <w:t>20.4.3</w:t>
      </w:r>
      <w:r w:rsidRPr="00420C9D">
        <w:rPr>
          <w:rFonts w:ascii="Arial" w:hAnsi="Arial" w:cs="Arial"/>
          <w:sz w:val="20"/>
          <w:szCs w:val="20"/>
        </w:rPr>
        <w:tab/>
      </w:r>
      <w:r w:rsidRPr="00420C9D">
        <w:rPr>
          <w:rFonts w:ascii="Arial" w:hAnsi="Arial" w:cs="Arial"/>
          <w:sz w:val="20"/>
          <w:szCs w:val="20"/>
          <w:u w:val="single"/>
        </w:rPr>
        <w:t>Poskytnutie poistenia záruky za uchádzača</w:t>
      </w:r>
    </w:p>
    <w:p w14:paraId="55A07F12" w14:textId="1AA6B6FE" w:rsidR="00794DE5" w:rsidRDefault="00794DE5" w:rsidP="0095273D">
      <w:pPr>
        <w:tabs>
          <w:tab w:val="left" w:pos="1843"/>
        </w:tabs>
        <w:spacing w:after="0" w:line="240" w:lineRule="auto"/>
        <w:ind w:left="2694" w:hanging="851"/>
        <w:contextualSpacing/>
        <w:jc w:val="both"/>
        <w:rPr>
          <w:rFonts w:ascii="Arial" w:hAnsi="Arial" w:cs="Arial"/>
          <w:sz w:val="20"/>
          <w:szCs w:val="20"/>
        </w:rPr>
      </w:pPr>
      <w:r w:rsidRPr="00420C9D">
        <w:rPr>
          <w:rFonts w:ascii="Arial" w:hAnsi="Arial" w:cs="Arial"/>
          <w:sz w:val="20"/>
          <w:szCs w:val="20"/>
        </w:rPr>
        <w:t xml:space="preserve">20.4.3.1 V prípade, že uchádzač použije možnosť poskytnutia poistenia záruky podľa bodu 20.3.3 </w:t>
      </w:r>
      <w:r w:rsidR="00F944BF" w:rsidRPr="00420C9D">
        <w:rPr>
          <w:rFonts w:ascii="Arial" w:hAnsi="Arial" w:cs="Arial"/>
          <w:sz w:val="20"/>
          <w:szCs w:val="20"/>
        </w:rPr>
        <w:t>Č</w:t>
      </w:r>
      <w:r w:rsidRPr="00420C9D">
        <w:rPr>
          <w:rFonts w:ascii="Arial" w:hAnsi="Arial" w:cs="Arial"/>
          <w:sz w:val="20"/>
          <w:szCs w:val="20"/>
        </w:rPr>
        <w:t>as</w:t>
      </w:r>
      <w:r w:rsidR="00F944BF" w:rsidRPr="00420C9D">
        <w:rPr>
          <w:rFonts w:ascii="Arial" w:hAnsi="Arial" w:cs="Arial"/>
          <w:sz w:val="20"/>
          <w:szCs w:val="20"/>
        </w:rPr>
        <w:t>ť</w:t>
      </w:r>
      <w:r w:rsidRPr="00420C9D">
        <w:rPr>
          <w:rFonts w:ascii="Arial" w:hAnsi="Arial" w:cs="Arial"/>
          <w:sz w:val="20"/>
          <w:szCs w:val="20"/>
        </w:rPr>
        <w:t xml:space="preserve"> A.1 </w:t>
      </w:r>
      <w:r w:rsidR="00F944BF" w:rsidRPr="00420C9D">
        <w:rPr>
          <w:rFonts w:ascii="Arial" w:hAnsi="Arial" w:cs="Arial"/>
          <w:sz w:val="20"/>
          <w:szCs w:val="20"/>
        </w:rPr>
        <w:t xml:space="preserve">Zväzok 1 </w:t>
      </w:r>
      <w:r w:rsidRPr="00420C9D">
        <w:rPr>
          <w:rFonts w:ascii="Arial" w:hAnsi="Arial" w:cs="Arial"/>
          <w:sz w:val="20"/>
          <w:szCs w:val="20"/>
        </w:rPr>
        <w:t>týchto SP je povinný predložiť v ponuke predloženej prostredníctvom systému JOSEPHINE kópiu (s</w:t>
      </w:r>
      <w:r w:rsidR="00F944BF" w:rsidRPr="00420C9D">
        <w:rPr>
          <w:rFonts w:ascii="Arial" w:hAnsi="Arial" w:cs="Arial"/>
          <w:sz w:val="20"/>
          <w:szCs w:val="20"/>
        </w:rPr>
        <w:t>ke</w:t>
      </w:r>
      <w:r w:rsidRPr="00420C9D">
        <w:rPr>
          <w:rFonts w:ascii="Arial" w:hAnsi="Arial" w:cs="Arial"/>
          <w:sz w:val="20"/>
          <w:szCs w:val="20"/>
        </w:rPr>
        <w:t>n originálu) poistenia záruky.</w:t>
      </w:r>
    </w:p>
    <w:p w14:paraId="0937B35A" w14:textId="12FE407C" w:rsidR="00F944BF" w:rsidRPr="00420C9D" w:rsidRDefault="00794DE5" w:rsidP="0095273D">
      <w:pPr>
        <w:spacing w:after="0" w:line="240" w:lineRule="auto"/>
        <w:ind w:left="3692" w:hanging="998"/>
        <w:contextualSpacing/>
        <w:jc w:val="both"/>
        <w:rPr>
          <w:rFonts w:ascii="Arial" w:hAnsi="Arial" w:cs="Arial"/>
          <w:sz w:val="20"/>
          <w:szCs w:val="20"/>
        </w:rPr>
      </w:pPr>
      <w:r w:rsidRPr="00420C9D">
        <w:rPr>
          <w:rFonts w:ascii="Arial" w:hAnsi="Arial" w:cs="Arial"/>
          <w:sz w:val="20"/>
          <w:szCs w:val="20"/>
        </w:rPr>
        <w:t>20.4.3.1.1 Originál poistenia záruky musí uchádzač doručiť verejnému obstarávateľovi v uzatvorenej obálke v lehote na predkladanie ponúk osobne alebo poštou na adresu verejného obstarávateľa</w:t>
      </w:r>
      <w:r w:rsidR="00F944BF" w:rsidRPr="00420C9D">
        <w:rPr>
          <w:rFonts w:ascii="Arial" w:eastAsia="Calibri" w:hAnsi="Arial" w:cs="Arial"/>
          <w:noProof/>
          <w:sz w:val="20"/>
          <w:szCs w:val="20"/>
        </w:rPr>
        <w:t xml:space="preserve"> </w:t>
      </w:r>
      <w:r w:rsidR="00F944BF" w:rsidRPr="00420C9D">
        <w:rPr>
          <w:rFonts w:ascii="Arial" w:hAnsi="Arial" w:cs="Arial"/>
          <w:sz w:val="20"/>
          <w:szCs w:val="20"/>
        </w:rPr>
        <w:lastRenderedPageBreak/>
        <w:t>podľa bodu 20.4.2.1.1 Časť A.1 Zväzok 1 týchto SP.</w:t>
      </w:r>
    </w:p>
    <w:p w14:paraId="38E8470E" w14:textId="34266947" w:rsidR="00676B70" w:rsidRPr="00420C9D" w:rsidRDefault="00794DE5" w:rsidP="0095273D">
      <w:pPr>
        <w:spacing w:after="0" w:line="240" w:lineRule="auto"/>
        <w:ind w:left="3686" w:hanging="992"/>
        <w:contextualSpacing/>
        <w:jc w:val="both"/>
        <w:rPr>
          <w:rFonts w:ascii="Arial" w:hAnsi="Arial" w:cs="Arial"/>
          <w:sz w:val="20"/>
          <w:szCs w:val="20"/>
        </w:rPr>
      </w:pPr>
      <w:r w:rsidRPr="00420C9D">
        <w:rPr>
          <w:rFonts w:ascii="Arial" w:hAnsi="Arial" w:cs="Arial"/>
          <w:sz w:val="20"/>
          <w:szCs w:val="20"/>
        </w:rPr>
        <w:t>20.4.3.1.2 Obálku s originálom poistenia záruky uchádzač označí „</w:t>
      </w:r>
      <w:r w:rsidR="003223DF">
        <w:rPr>
          <w:rFonts w:ascii="Arial" w:hAnsi="Arial" w:cs="Arial"/>
          <w:sz w:val="20"/>
          <w:szCs w:val="20"/>
        </w:rPr>
        <w:t>Užšia</w:t>
      </w:r>
      <w:r w:rsidRPr="00420C9D">
        <w:rPr>
          <w:rFonts w:ascii="Arial" w:hAnsi="Arial" w:cs="Arial"/>
          <w:sz w:val="20"/>
          <w:szCs w:val="20"/>
        </w:rPr>
        <w:t xml:space="preserve"> súťaž – neotvárať“ a doplní heslom: „</w:t>
      </w:r>
      <w:r w:rsidR="00CA692E" w:rsidRPr="00420C9D">
        <w:rPr>
          <w:rFonts w:ascii="Arial" w:hAnsi="Arial" w:cs="Arial"/>
          <w:b/>
          <w:sz w:val="20"/>
          <w:szCs w:val="20"/>
        </w:rPr>
        <w:t>Poistenie</w:t>
      </w:r>
      <w:r w:rsidRPr="00420C9D">
        <w:rPr>
          <w:rFonts w:ascii="Arial" w:hAnsi="Arial" w:cs="Arial"/>
          <w:b/>
          <w:sz w:val="20"/>
          <w:szCs w:val="20"/>
        </w:rPr>
        <w:t xml:space="preserve"> záruk</w:t>
      </w:r>
      <w:r w:rsidR="00CA692E" w:rsidRPr="00420C9D">
        <w:rPr>
          <w:rFonts w:ascii="Arial" w:hAnsi="Arial" w:cs="Arial"/>
          <w:b/>
          <w:sz w:val="20"/>
          <w:szCs w:val="20"/>
        </w:rPr>
        <w:t>y</w:t>
      </w:r>
      <w:r w:rsidRPr="00420C9D">
        <w:rPr>
          <w:rFonts w:ascii="Arial" w:hAnsi="Arial" w:cs="Arial"/>
          <w:b/>
          <w:sz w:val="20"/>
          <w:szCs w:val="20"/>
        </w:rPr>
        <w:t xml:space="preserve"> – </w:t>
      </w:r>
      <w:r w:rsidR="00544559" w:rsidRPr="00420C9D">
        <w:rPr>
          <w:rFonts w:ascii="Arial" w:hAnsi="Arial" w:cs="Arial"/>
          <w:b/>
          <w:sz w:val="20"/>
          <w:szCs w:val="20"/>
        </w:rPr>
        <w:t>D</w:t>
      </w:r>
      <w:r w:rsidR="007B5F76" w:rsidRPr="00420C9D">
        <w:rPr>
          <w:rFonts w:ascii="Arial" w:hAnsi="Arial" w:cs="Arial"/>
          <w:b/>
          <w:sz w:val="20"/>
          <w:szCs w:val="20"/>
        </w:rPr>
        <w:t>1 Turany - Hubová</w:t>
      </w:r>
      <w:r w:rsidRPr="00420C9D">
        <w:rPr>
          <w:rFonts w:ascii="Arial" w:hAnsi="Arial" w:cs="Arial"/>
          <w:sz w:val="20"/>
          <w:szCs w:val="20"/>
        </w:rPr>
        <w:t>“</w:t>
      </w:r>
      <w:r w:rsidR="00F944BF" w:rsidRPr="00420C9D">
        <w:rPr>
          <w:rFonts w:ascii="Arial" w:hAnsi="Arial" w:cs="Arial"/>
          <w:sz w:val="20"/>
          <w:szCs w:val="20"/>
        </w:rPr>
        <w:t>.</w:t>
      </w:r>
    </w:p>
    <w:p w14:paraId="41FAC93D" w14:textId="3B1CC6EC"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20.4.3.2</w:t>
      </w:r>
      <w:r w:rsidRPr="00420C9D">
        <w:rPr>
          <w:rFonts w:cs="Arial"/>
          <w:szCs w:val="20"/>
        </w:rPr>
        <w:tab/>
        <w:t>Ak poistná listina nebude súčasťou ponuky podľa bodu 20.4.3.1</w:t>
      </w:r>
      <w:r w:rsidR="00F944BF" w:rsidRPr="00420C9D">
        <w:rPr>
          <w:rFonts w:cs="Arial"/>
          <w:szCs w:val="20"/>
        </w:rPr>
        <w:t xml:space="preserve"> Časť A.1 Zväzok 1 týchto SP</w:t>
      </w:r>
      <w:r w:rsidRPr="00420C9D">
        <w:rPr>
          <w:rFonts w:cs="Arial"/>
          <w:szCs w:val="20"/>
        </w:rPr>
        <w:t xml:space="preserve">, bude </w:t>
      </w:r>
      <w:r w:rsidR="00F944BF" w:rsidRPr="00420C9D">
        <w:rPr>
          <w:rFonts w:cs="Arial"/>
          <w:szCs w:val="20"/>
        </w:rPr>
        <w:t xml:space="preserve">ponuka </w:t>
      </w:r>
      <w:r w:rsidRPr="00420C9D">
        <w:rPr>
          <w:rFonts w:cs="Arial"/>
          <w:szCs w:val="20"/>
        </w:rPr>
        <w:t>uchádzač</w:t>
      </w:r>
      <w:r w:rsidR="00F944BF" w:rsidRPr="00420C9D">
        <w:rPr>
          <w:rFonts w:cs="Arial"/>
          <w:szCs w:val="20"/>
        </w:rPr>
        <w:t>a</w:t>
      </w:r>
      <w:r w:rsidRPr="00420C9D">
        <w:rPr>
          <w:rFonts w:cs="Arial"/>
          <w:szCs w:val="20"/>
        </w:rPr>
        <w:t xml:space="preserve"> z </w:t>
      </w:r>
      <w:r w:rsidR="003223DF">
        <w:rPr>
          <w:rFonts w:cs="Arial"/>
          <w:szCs w:val="20"/>
        </w:rPr>
        <w:t>užšej</w:t>
      </w:r>
      <w:r w:rsidRPr="00420C9D">
        <w:rPr>
          <w:rFonts w:cs="Arial"/>
          <w:szCs w:val="20"/>
        </w:rPr>
        <w:t xml:space="preserve"> súťaže vylúčen</w:t>
      </w:r>
      <w:r w:rsidR="00F944BF" w:rsidRPr="00420C9D">
        <w:rPr>
          <w:rFonts w:cs="Arial"/>
          <w:szCs w:val="20"/>
        </w:rPr>
        <w:t>á</w:t>
      </w:r>
      <w:r w:rsidRPr="00420C9D">
        <w:rPr>
          <w:rFonts w:cs="Arial"/>
          <w:szCs w:val="20"/>
        </w:rPr>
        <w:t xml:space="preserve">. </w:t>
      </w:r>
    </w:p>
    <w:p w14:paraId="4D070B3E" w14:textId="5EE76DD3"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w:t>
      </w:r>
      <w:r w:rsidR="00C13967" w:rsidRPr="00420C9D">
        <w:rPr>
          <w:rFonts w:cs="Arial"/>
          <w:szCs w:val="20"/>
        </w:rPr>
        <w:t>3.</w:t>
      </w:r>
      <w:r w:rsidRPr="00420C9D">
        <w:rPr>
          <w:rFonts w:cs="Arial"/>
          <w:szCs w:val="20"/>
        </w:rPr>
        <w:t>3</w:t>
      </w:r>
      <w:r w:rsidR="00F944BF" w:rsidRPr="00420C9D">
        <w:rPr>
          <w:rFonts w:cs="Arial"/>
          <w:szCs w:val="20"/>
        </w:rPr>
        <w:tab/>
      </w:r>
      <w:r w:rsidRPr="00420C9D">
        <w:rPr>
          <w:rFonts w:cs="Arial"/>
          <w:szCs w:val="20"/>
        </w:rPr>
        <w:t xml:space="preserve">V poistnej listine musí poisťovateľ písomne vyhlásiť, že uspokojí verejného obstarávateľa (veriteľa) </w:t>
      </w:r>
      <w:r w:rsidR="00C13967" w:rsidRPr="00420C9D">
        <w:rPr>
          <w:rFonts w:cs="Arial"/>
          <w:szCs w:val="20"/>
        </w:rPr>
        <w:t xml:space="preserve">pre tento predmet zákazky </w:t>
      </w:r>
      <w:r w:rsidRPr="00420C9D">
        <w:rPr>
          <w:rFonts w:cs="Arial"/>
          <w:szCs w:val="20"/>
        </w:rPr>
        <w:t>za uchádzača do výšky finančných prostriedkov, ktoré veriteľ požaduje ako zábezpeku viazanosti ponuky uchádzača.</w:t>
      </w:r>
    </w:p>
    <w:p w14:paraId="22471A73" w14:textId="33D4B2B8" w:rsidR="00F944BF" w:rsidRPr="00420C9D" w:rsidRDefault="00F944BF"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20.4.3.4 Verejný obstarávateľ akceptuje predloženie poistenia záruky v podobe elektronického dokumentu, ktorý bude podpísaný kvalifikovaným elektronickým podpisom poisťovateľa, resp. osobou/osobami oprávnenou/-ými za poisťovateľa takýto dokument podpisovať.</w:t>
      </w:r>
    </w:p>
    <w:p w14:paraId="55DCE43C"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20.5</w:t>
      </w:r>
      <w:r w:rsidRPr="00420C9D">
        <w:rPr>
          <w:rFonts w:ascii="Arial" w:hAnsi="Arial" w:cs="Arial"/>
          <w:sz w:val="20"/>
          <w:szCs w:val="20"/>
        </w:rPr>
        <w:tab/>
      </w:r>
      <w:r w:rsidRPr="00420C9D">
        <w:rPr>
          <w:rFonts w:ascii="Arial" w:hAnsi="Arial" w:cs="Arial"/>
          <w:b/>
          <w:sz w:val="20"/>
          <w:szCs w:val="20"/>
        </w:rPr>
        <w:t>Podmienky uvoľnenia</w:t>
      </w:r>
      <w:r w:rsidR="00077A74" w:rsidRPr="00420C9D">
        <w:rPr>
          <w:rFonts w:ascii="Arial" w:hAnsi="Arial" w:cs="Arial"/>
          <w:b/>
          <w:sz w:val="20"/>
          <w:szCs w:val="20"/>
        </w:rPr>
        <w:t xml:space="preserve"> alebo vrátenia</w:t>
      </w:r>
      <w:r w:rsidRPr="00420C9D">
        <w:rPr>
          <w:rFonts w:ascii="Arial" w:hAnsi="Arial" w:cs="Arial"/>
          <w:b/>
          <w:sz w:val="20"/>
          <w:szCs w:val="20"/>
        </w:rPr>
        <w:t xml:space="preserve"> </w:t>
      </w:r>
      <w:r w:rsidR="00F944BF" w:rsidRPr="00420C9D">
        <w:rPr>
          <w:rFonts w:ascii="Arial" w:hAnsi="Arial" w:cs="Arial"/>
          <w:b/>
          <w:sz w:val="20"/>
          <w:szCs w:val="20"/>
        </w:rPr>
        <w:t>zábezpeky:</w:t>
      </w:r>
      <w:r w:rsidRPr="00420C9D">
        <w:rPr>
          <w:rFonts w:ascii="Arial" w:hAnsi="Arial" w:cs="Arial"/>
          <w:sz w:val="20"/>
          <w:szCs w:val="20"/>
        </w:rPr>
        <w:t xml:space="preserve"> </w:t>
      </w:r>
    </w:p>
    <w:p w14:paraId="162CBA06" w14:textId="77777777" w:rsidR="00794DE5" w:rsidRPr="00420C9D" w:rsidRDefault="00794DE5" w:rsidP="0095273D">
      <w:pPr>
        <w:spacing w:after="0" w:line="240" w:lineRule="auto"/>
        <w:ind w:left="1843" w:hanging="709"/>
        <w:contextualSpacing/>
        <w:jc w:val="both"/>
        <w:rPr>
          <w:rFonts w:ascii="Arial" w:hAnsi="Arial" w:cs="Arial"/>
          <w:b/>
          <w:sz w:val="20"/>
          <w:szCs w:val="20"/>
        </w:rPr>
      </w:pPr>
      <w:r w:rsidRPr="00420C9D">
        <w:rPr>
          <w:rFonts w:ascii="Arial" w:hAnsi="Arial" w:cs="Arial"/>
          <w:sz w:val="20"/>
          <w:szCs w:val="20"/>
        </w:rPr>
        <w:t>20.5.1</w:t>
      </w:r>
      <w:r w:rsidRPr="00420C9D">
        <w:rPr>
          <w:rFonts w:ascii="Arial" w:hAnsi="Arial" w:cs="Arial"/>
          <w:sz w:val="20"/>
          <w:szCs w:val="20"/>
        </w:rPr>
        <w:tab/>
        <w:t xml:space="preserve">Verejný obstarávateľ uvoľní alebo vráti uchádzačovi </w:t>
      </w:r>
      <w:r w:rsidR="00F944BF" w:rsidRPr="00420C9D">
        <w:rPr>
          <w:rFonts w:ascii="Arial" w:hAnsi="Arial" w:cs="Arial"/>
          <w:sz w:val="20"/>
          <w:szCs w:val="20"/>
        </w:rPr>
        <w:t>zábezpeku</w:t>
      </w:r>
      <w:r w:rsidRPr="00420C9D">
        <w:rPr>
          <w:rFonts w:ascii="Arial" w:hAnsi="Arial" w:cs="Arial"/>
          <w:sz w:val="20"/>
          <w:szCs w:val="20"/>
        </w:rPr>
        <w:t xml:space="preserve"> do siedmich dní odo dňa </w:t>
      </w:r>
    </w:p>
    <w:p w14:paraId="4CE9450E" w14:textId="77777777" w:rsidR="00794DE5" w:rsidRPr="00420C9D" w:rsidRDefault="00794DE5" w:rsidP="0095273D">
      <w:pPr>
        <w:spacing w:after="0" w:line="240" w:lineRule="auto"/>
        <w:ind w:left="1843" w:hanging="709"/>
        <w:contextualSpacing/>
        <w:jc w:val="both"/>
        <w:rPr>
          <w:rFonts w:ascii="Arial" w:hAnsi="Arial" w:cs="Arial"/>
          <w:sz w:val="20"/>
          <w:szCs w:val="20"/>
        </w:rPr>
      </w:pPr>
      <w:r w:rsidRPr="00420C9D">
        <w:rPr>
          <w:rFonts w:ascii="Arial" w:hAnsi="Arial" w:cs="Arial"/>
          <w:b/>
          <w:sz w:val="20"/>
          <w:szCs w:val="20"/>
        </w:rPr>
        <w:tab/>
      </w:r>
      <w:r w:rsidRPr="00420C9D">
        <w:rPr>
          <w:rFonts w:ascii="Arial" w:hAnsi="Arial" w:cs="Arial"/>
          <w:sz w:val="20"/>
          <w:szCs w:val="20"/>
        </w:rPr>
        <w:t>20.5.1.1  uplynutia lehoty viazanosti ponúk,</w:t>
      </w:r>
      <w:r w:rsidRPr="00420C9D">
        <w:rPr>
          <w:rFonts w:ascii="Arial" w:hAnsi="Arial" w:cs="Arial"/>
          <w:sz w:val="20"/>
          <w:szCs w:val="20"/>
        </w:rPr>
        <w:tab/>
      </w:r>
    </w:p>
    <w:p w14:paraId="2C0B11DD" w14:textId="77777777"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20.5.1.2</w:t>
      </w:r>
      <w:r w:rsidRPr="00420C9D">
        <w:rPr>
          <w:rFonts w:cs="Arial"/>
          <w:szCs w:val="20"/>
        </w:rPr>
        <w:tab/>
      </w:r>
      <w:r w:rsidRPr="00420C9D">
        <w:rPr>
          <w:rFonts w:cs="Arial"/>
          <w:noProof/>
          <w:szCs w:val="20"/>
        </w:rPr>
        <w:t xml:space="preserve">márneho uplynutia lehoty na doručenie námietky, ak ho verejný obstarávateľ vylúčil z verejného </w:t>
      </w:r>
      <w:r w:rsidRPr="00420C9D">
        <w:rPr>
          <w:rFonts w:cs="Arial"/>
          <w:noProof/>
          <w:szCs w:val="20"/>
        </w:rPr>
        <w:lastRenderedPageBreak/>
        <w:t>obstarávania, alebo ak verejný obstarávateľ zruší použitý postup zadávania zákazky, alebo</w:t>
      </w:r>
    </w:p>
    <w:p w14:paraId="3FB914B7" w14:textId="7B318B64" w:rsidR="00794DE5" w:rsidRPr="00420C9D" w:rsidRDefault="00794DE5" w:rsidP="0095273D">
      <w:pPr>
        <w:pStyle w:val="Zkladntext2"/>
        <w:tabs>
          <w:tab w:val="clear" w:pos="1080"/>
          <w:tab w:val="left" w:pos="-540"/>
          <w:tab w:val="left" w:pos="-360"/>
        </w:tabs>
        <w:spacing w:after="0" w:line="240" w:lineRule="auto"/>
        <w:ind w:left="2694" w:hanging="851"/>
        <w:contextualSpacing/>
        <w:jc w:val="both"/>
        <w:rPr>
          <w:rFonts w:cs="Arial"/>
          <w:szCs w:val="20"/>
        </w:rPr>
      </w:pPr>
      <w:r w:rsidRPr="00420C9D">
        <w:rPr>
          <w:rFonts w:cs="Arial"/>
          <w:szCs w:val="20"/>
        </w:rPr>
        <w:t>20.5.1.3</w:t>
      </w:r>
      <w:r w:rsidRPr="00420C9D">
        <w:rPr>
          <w:rFonts w:cs="Arial"/>
          <w:szCs w:val="20"/>
        </w:rPr>
        <w:tab/>
        <w:t xml:space="preserve">uzavretia </w:t>
      </w:r>
      <w:r w:rsidR="00353176" w:rsidRPr="00420C9D">
        <w:rPr>
          <w:rFonts w:cs="Arial"/>
          <w:szCs w:val="20"/>
        </w:rPr>
        <w:t>Z</w:t>
      </w:r>
      <w:r w:rsidRPr="00420C9D">
        <w:rPr>
          <w:rFonts w:cs="Arial"/>
          <w:szCs w:val="20"/>
        </w:rPr>
        <w:t xml:space="preserve">mluvy. </w:t>
      </w:r>
    </w:p>
    <w:p w14:paraId="3A5C8A9F" w14:textId="54334155" w:rsidR="00794DE5" w:rsidRPr="00420C9D" w:rsidRDefault="00794DE5" w:rsidP="0095273D">
      <w:pPr>
        <w:spacing w:after="0" w:line="240" w:lineRule="auto"/>
        <w:ind w:left="1134" w:hanging="567"/>
        <w:contextualSpacing/>
        <w:jc w:val="both"/>
        <w:rPr>
          <w:rFonts w:ascii="Arial" w:hAnsi="Arial" w:cs="Arial"/>
          <w:bCs/>
          <w:sz w:val="20"/>
          <w:szCs w:val="20"/>
          <w:lang w:eastAsia="cs-CZ"/>
        </w:rPr>
      </w:pPr>
      <w:r w:rsidRPr="00420C9D">
        <w:rPr>
          <w:rFonts w:ascii="Arial" w:hAnsi="Arial" w:cs="Arial"/>
          <w:sz w:val="20"/>
          <w:szCs w:val="20"/>
        </w:rPr>
        <w:t>20.6</w:t>
      </w:r>
      <w:r w:rsidRPr="00420C9D">
        <w:rPr>
          <w:rFonts w:ascii="Arial" w:hAnsi="Arial" w:cs="Arial"/>
          <w:sz w:val="20"/>
          <w:szCs w:val="20"/>
        </w:rPr>
        <w:tab/>
        <w:t xml:space="preserve">Zábezpeka prepadne v prospech verejného obstarávateľa, ak </w:t>
      </w:r>
      <w:r w:rsidRPr="00420C9D">
        <w:rPr>
          <w:rFonts w:ascii="Arial" w:hAnsi="Arial" w:cs="Arial"/>
          <w:b/>
          <w:bCs/>
          <w:sz w:val="20"/>
          <w:szCs w:val="20"/>
        </w:rPr>
        <w:t xml:space="preserve">uchádzač </w:t>
      </w:r>
      <w:r w:rsidR="00F944BF" w:rsidRPr="00420C9D">
        <w:rPr>
          <w:rFonts w:ascii="Arial" w:hAnsi="Arial" w:cs="Arial"/>
          <w:b/>
          <w:bCs/>
          <w:sz w:val="20"/>
          <w:szCs w:val="20"/>
        </w:rPr>
        <w:t xml:space="preserve">v lehote viazanosti ponúk </w:t>
      </w:r>
      <w:r w:rsidRPr="00420C9D">
        <w:rPr>
          <w:rFonts w:ascii="Arial" w:hAnsi="Arial" w:cs="Arial"/>
          <w:b/>
          <w:bCs/>
          <w:sz w:val="20"/>
          <w:szCs w:val="20"/>
        </w:rPr>
        <w:t>odstúpi od svojej ponuky</w:t>
      </w:r>
      <w:r w:rsidRPr="00420C9D">
        <w:rPr>
          <w:rFonts w:ascii="Arial" w:hAnsi="Arial" w:cs="Arial"/>
          <w:sz w:val="20"/>
          <w:szCs w:val="20"/>
        </w:rPr>
        <w:t xml:space="preserve">, alebo ak neposkytne súčinnosť alebo odmietne uzavrieť </w:t>
      </w:r>
      <w:r w:rsidR="009860AB">
        <w:rPr>
          <w:rFonts w:ascii="Arial" w:hAnsi="Arial" w:cs="Arial"/>
          <w:sz w:val="20"/>
          <w:szCs w:val="20"/>
        </w:rPr>
        <w:t>Z</w:t>
      </w:r>
      <w:r w:rsidRPr="00420C9D">
        <w:rPr>
          <w:rFonts w:ascii="Arial" w:hAnsi="Arial" w:cs="Arial"/>
          <w:sz w:val="20"/>
          <w:szCs w:val="20"/>
        </w:rPr>
        <w:t xml:space="preserve">mluvu podľa § 56 ods. </w:t>
      </w:r>
      <w:r w:rsidR="007651FA">
        <w:rPr>
          <w:rFonts w:ascii="Arial" w:hAnsi="Arial" w:cs="Arial"/>
          <w:sz w:val="20"/>
          <w:szCs w:val="20"/>
        </w:rPr>
        <w:t>5</w:t>
      </w:r>
      <w:r w:rsidRPr="00420C9D">
        <w:rPr>
          <w:rFonts w:ascii="Arial" w:hAnsi="Arial" w:cs="Arial"/>
          <w:sz w:val="20"/>
          <w:szCs w:val="20"/>
        </w:rPr>
        <w:t xml:space="preserve"> až </w:t>
      </w:r>
      <w:r w:rsidR="007651FA">
        <w:rPr>
          <w:rFonts w:ascii="Arial" w:hAnsi="Arial" w:cs="Arial"/>
          <w:sz w:val="20"/>
          <w:szCs w:val="20"/>
        </w:rPr>
        <w:t>9</w:t>
      </w:r>
      <w:r w:rsidRPr="00420C9D">
        <w:rPr>
          <w:rFonts w:ascii="Arial" w:hAnsi="Arial" w:cs="Arial"/>
          <w:sz w:val="20"/>
          <w:szCs w:val="20"/>
        </w:rPr>
        <w:t xml:space="preserve"> </w:t>
      </w:r>
      <w:r w:rsidR="00A26BED" w:rsidRPr="00420C9D">
        <w:rPr>
          <w:rFonts w:ascii="Arial" w:hAnsi="Arial" w:cs="Arial"/>
          <w:sz w:val="20"/>
          <w:szCs w:val="20"/>
        </w:rPr>
        <w:t>z</w:t>
      </w:r>
      <w:r w:rsidRPr="00420C9D">
        <w:rPr>
          <w:rFonts w:ascii="Arial" w:hAnsi="Arial" w:cs="Arial"/>
          <w:sz w:val="20"/>
          <w:szCs w:val="20"/>
        </w:rPr>
        <w:t>ákona.</w:t>
      </w:r>
    </w:p>
    <w:p w14:paraId="0B3EBCF2" w14:textId="77777777"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7</w:t>
      </w:r>
      <w:r w:rsidRPr="00420C9D">
        <w:rPr>
          <w:rFonts w:ascii="Arial" w:hAnsi="Arial" w:cs="Arial"/>
          <w:sz w:val="20"/>
          <w:szCs w:val="20"/>
        </w:rPr>
        <w:tab/>
        <w:t xml:space="preserve">Odstúpenie od svojej ponuky uchádzač bezodkladne oznámi </w:t>
      </w:r>
      <w:r w:rsidR="00A26BED" w:rsidRPr="00420C9D">
        <w:rPr>
          <w:rFonts w:ascii="Arial" w:hAnsi="Arial" w:cs="Arial"/>
          <w:sz w:val="20"/>
          <w:szCs w:val="20"/>
        </w:rPr>
        <w:t xml:space="preserve">prostredníctvom určeného spôsobu komunikácie </w:t>
      </w:r>
      <w:r w:rsidRPr="00420C9D">
        <w:rPr>
          <w:rFonts w:ascii="Arial" w:hAnsi="Arial" w:cs="Arial"/>
          <w:sz w:val="20"/>
          <w:szCs w:val="20"/>
        </w:rPr>
        <w:t>verejnému obstarávateľovi.</w:t>
      </w:r>
    </w:p>
    <w:p w14:paraId="00E358D3" w14:textId="2266A9AE"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00677DE3" w:rsidRPr="00420C9D">
        <w:rPr>
          <w:rFonts w:ascii="Arial" w:hAnsi="Arial" w:cs="Arial"/>
          <w:sz w:val="20"/>
          <w:szCs w:val="20"/>
        </w:rPr>
        <w:tab/>
      </w:r>
      <w:r w:rsidRPr="00420C9D">
        <w:rPr>
          <w:rFonts w:ascii="Arial" w:hAnsi="Arial" w:cs="Arial"/>
          <w:sz w:val="20"/>
          <w:szCs w:val="20"/>
        </w:rPr>
        <w:t xml:space="preserve">V prípade predĺženia lehoty viazanosti ponúk </w:t>
      </w:r>
      <w:r w:rsidR="00F944BF" w:rsidRPr="00420C9D">
        <w:rPr>
          <w:rFonts w:ascii="Arial" w:hAnsi="Arial" w:cs="Arial"/>
          <w:sz w:val="20"/>
          <w:szCs w:val="20"/>
        </w:rPr>
        <w:t>uchádzačov</w:t>
      </w:r>
      <w:r w:rsidRPr="00420C9D">
        <w:rPr>
          <w:rFonts w:ascii="Arial" w:hAnsi="Arial" w:cs="Arial"/>
          <w:sz w:val="20"/>
          <w:szCs w:val="20"/>
        </w:rPr>
        <w:t xml:space="preserve"> verejný obstarávateľ oznámi uchádzačom cez systém JO</w:t>
      </w:r>
      <w:r w:rsidR="00ED33B3" w:rsidRPr="00420C9D">
        <w:rPr>
          <w:rFonts w:ascii="Arial" w:hAnsi="Arial" w:cs="Arial"/>
          <w:sz w:val="20"/>
          <w:szCs w:val="20"/>
        </w:rPr>
        <w:t>S</w:t>
      </w:r>
      <w:r w:rsidRPr="00420C9D">
        <w:rPr>
          <w:rFonts w:ascii="Arial" w:hAnsi="Arial" w:cs="Arial"/>
          <w:sz w:val="20"/>
          <w:szCs w:val="20"/>
        </w:rPr>
        <w:t xml:space="preserve">EPHINE novú lehotu viazanosti ponúk. </w:t>
      </w:r>
    </w:p>
    <w:p w14:paraId="2CD34004" w14:textId="77777777" w:rsidR="00794DE5" w:rsidRPr="00420C9D" w:rsidRDefault="00677DE3" w:rsidP="0095273D">
      <w:pPr>
        <w:tabs>
          <w:tab w:val="left" w:pos="1134"/>
        </w:tabs>
        <w:spacing w:after="0" w:line="240" w:lineRule="auto"/>
        <w:ind w:left="1988" w:hanging="1137"/>
        <w:contextualSpacing/>
        <w:jc w:val="both"/>
        <w:rPr>
          <w:rFonts w:ascii="Arial" w:hAnsi="Arial" w:cs="Arial"/>
          <w:sz w:val="20"/>
          <w:szCs w:val="20"/>
        </w:rPr>
      </w:pPr>
      <w:r w:rsidRPr="00420C9D">
        <w:rPr>
          <w:rFonts w:ascii="Arial" w:hAnsi="Arial" w:cs="Arial"/>
          <w:sz w:val="20"/>
          <w:szCs w:val="20"/>
        </w:rPr>
        <w:tab/>
      </w:r>
      <w:r w:rsidR="00794DE5" w:rsidRPr="00420C9D">
        <w:rPr>
          <w:rFonts w:ascii="Arial" w:hAnsi="Arial" w:cs="Arial"/>
          <w:sz w:val="20"/>
          <w:szCs w:val="20"/>
        </w:rPr>
        <w:t>20.</w:t>
      </w:r>
      <w:r w:rsidR="000C59A9" w:rsidRPr="00420C9D">
        <w:rPr>
          <w:rFonts w:ascii="Arial" w:hAnsi="Arial" w:cs="Arial"/>
          <w:sz w:val="20"/>
          <w:szCs w:val="20"/>
        </w:rPr>
        <w:t>8</w:t>
      </w:r>
      <w:r w:rsidR="00794DE5" w:rsidRPr="00420C9D">
        <w:rPr>
          <w:rFonts w:ascii="Arial" w:hAnsi="Arial" w:cs="Arial"/>
          <w:sz w:val="20"/>
          <w:szCs w:val="20"/>
        </w:rPr>
        <w:t xml:space="preserve">.1 </w:t>
      </w:r>
      <w:r w:rsidR="00794DE5" w:rsidRPr="00420C9D">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r w:rsidR="00F944BF" w:rsidRPr="00420C9D">
        <w:rPr>
          <w:rFonts w:ascii="Arial" w:hAnsi="Arial" w:cs="Arial"/>
          <w:sz w:val="20"/>
          <w:szCs w:val="20"/>
        </w:rPr>
        <w:t>.</w:t>
      </w:r>
      <w:r w:rsidR="00794DE5" w:rsidRPr="00420C9D">
        <w:rPr>
          <w:rFonts w:ascii="Arial" w:hAnsi="Arial" w:cs="Arial"/>
          <w:sz w:val="20"/>
          <w:szCs w:val="20"/>
        </w:rPr>
        <w:t xml:space="preserve"> </w:t>
      </w:r>
    </w:p>
    <w:p w14:paraId="5E4610C2" w14:textId="77777777" w:rsidR="004D495B" w:rsidRPr="004D495B" w:rsidRDefault="004D495B" w:rsidP="004D495B">
      <w:pPr>
        <w:pStyle w:val="Odsekzoznamu"/>
        <w:numPr>
          <w:ilvl w:val="0"/>
          <w:numId w:val="45"/>
        </w:numPr>
        <w:autoSpaceDE w:val="0"/>
        <w:autoSpaceDN w:val="0"/>
        <w:spacing w:after="0" w:line="240" w:lineRule="auto"/>
        <w:jc w:val="both"/>
        <w:rPr>
          <w:rFonts w:ascii="Arial" w:hAnsi="Arial" w:cs="Arial"/>
          <w:vanish/>
          <w:sz w:val="20"/>
          <w:szCs w:val="20"/>
        </w:rPr>
      </w:pPr>
    </w:p>
    <w:p w14:paraId="62C94E9A" w14:textId="77777777" w:rsidR="004D495B" w:rsidRPr="004D495B" w:rsidRDefault="004D495B" w:rsidP="004D495B">
      <w:pPr>
        <w:pStyle w:val="Odsekzoznamu"/>
        <w:numPr>
          <w:ilvl w:val="2"/>
          <w:numId w:val="45"/>
        </w:numPr>
        <w:autoSpaceDE w:val="0"/>
        <w:autoSpaceDN w:val="0"/>
        <w:spacing w:after="0" w:line="240" w:lineRule="auto"/>
        <w:jc w:val="both"/>
        <w:rPr>
          <w:rFonts w:ascii="Arial" w:hAnsi="Arial" w:cs="Arial"/>
          <w:vanish/>
          <w:sz w:val="20"/>
          <w:szCs w:val="20"/>
        </w:rPr>
      </w:pPr>
    </w:p>
    <w:p w14:paraId="3F4B971F" w14:textId="34A5828D" w:rsidR="002B56FA"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r>
        <w:rPr>
          <w:rFonts w:ascii="Arial" w:eastAsia="Times New Roman" w:hAnsi="Arial" w:cs="Arial"/>
          <w:sz w:val="20"/>
          <w:szCs w:val="20"/>
        </w:rPr>
        <w:t>20.8.2</w:t>
      </w:r>
      <w:r>
        <w:rPr>
          <w:rFonts w:ascii="Arial" w:eastAsia="Times New Roman" w:hAnsi="Arial" w:cs="Arial"/>
          <w:sz w:val="20"/>
          <w:szCs w:val="20"/>
        </w:rPr>
        <w:tab/>
      </w:r>
      <w:r w:rsidR="002B56FA" w:rsidRPr="000E797D">
        <w:rPr>
          <w:rFonts w:ascii="Arial" w:eastAsia="Times New Roman" w:hAnsi="Arial" w:cs="Arial"/>
          <w:sz w:val="20"/>
          <w:szCs w:val="20"/>
        </w:rPr>
        <w:t>Platnosť zábezpeky vo forme bankovej záruky alebo poistenia záruky v prípade predĺženia lehoty viazanosti ponúk je uchádzač povinný predĺžiť a doručiť bankovú záruku alebo poistenie záruky prípadne ich dodatok podľa bod</w:t>
      </w:r>
      <w:r w:rsidR="00475783" w:rsidRPr="000E797D">
        <w:rPr>
          <w:rFonts w:ascii="Arial" w:eastAsia="Times New Roman" w:hAnsi="Arial" w:cs="Arial"/>
          <w:sz w:val="20"/>
          <w:szCs w:val="20"/>
        </w:rPr>
        <w:t>ov</w:t>
      </w:r>
      <w:r w:rsidR="002B56FA" w:rsidRPr="000E797D">
        <w:rPr>
          <w:rFonts w:ascii="Arial" w:eastAsia="Times New Roman" w:hAnsi="Arial" w:cs="Arial"/>
          <w:sz w:val="20"/>
          <w:szCs w:val="20"/>
        </w:rPr>
        <w:t xml:space="preserve">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.4.2 a 2</w:t>
      </w:r>
      <w:r w:rsidR="00DB308F" w:rsidRPr="000E797D">
        <w:rPr>
          <w:rFonts w:ascii="Arial" w:eastAsia="Times New Roman" w:hAnsi="Arial" w:cs="Arial"/>
          <w:sz w:val="20"/>
          <w:szCs w:val="20"/>
        </w:rPr>
        <w:t>0</w:t>
      </w:r>
      <w:r w:rsidR="002B56FA" w:rsidRPr="000E797D">
        <w:rPr>
          <w:rFonts w:ascii="Arial" w:eastAsia="Times New Roman" w:hAnsi="Arial" w:cs="Arial"/>
          <w:sz w:val="20"/>
          <w:szCs w:val="20"/>
        </w:rPr>
        <w:t>.4.3 Čas</w:t>
      </w:r>
      <w:r w:rsidR="00252C7F" w:rsidRPr="000E797D">
        <w:rPr>
          <w:rFonts w:ascii="Arial" w:eastAsia="Times New Roman" w:hAnsi="Arial" w:cs="Arial"/>
          <w:sz w:val="20"/>
          <w:szCs w:val="20"/>
        </w:rPr>
        <w:t>ť</w:t>
      </w:r>
      <w:r w:rsidR="002B56FA" w:rsidRPr="000E797D">
        <w:rPr>
          <w:rFonts w:ascii="Arial" w:eastAsia="Times New Roman" w:hAnsi="Arial" w:cs="Arial"/>
          <w:sz w:val="20"/>
          <w:szCs w:val="20"/>
        </w:rPr>
        <w:t xml:space="preserve"> A.1 Zväzok 1 týchto SP. Uchádzač môže nahradiť bankovú záruku alebo poistenie záruky zložením finančných prostriedkov na bankový účet verejného obstarávateľa v požadovanej výške v tejto lehote.</w:t>
      </w:r>
    </w:p>
    <w:p w14:paraId="4C8E398F" w14:textId="0742F0BB" w:rsid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2E19D7E1" w14:textId="77777777" w:rsidR="000E797D" w:rsidRPr="000E797D" w:rsidRDefault="000E797D" w:rsidP="000E797D">
      <w:pPr>
        <w:pStyle w:val="Odsekzoznamu"/>
        <w:autoSpaceDE w:val="0"/>
        <w:autoSpaceDN w:val="0"/>
        <w:spacing w:after="0" w:line="240" w:lineRule="auto"/>
        <w:ind w:left="1985" w:hanging="851"/>
        <w:jc w:val="both"/>
        <w:rPr>
          <w:rFonts w:ascii="Arial" w:eastAsia="Times New Roman" w:hAnsi="Arial" w:cs="Arial"/>
          <w:sz w:val="20"/>
          <w:szCs w:val="20"/>
        </w:rPr>
      </w:pPr>
    </w:p>
    <w:p w14:paraId="51F1520C" w14:textId="77777777" w:rsidR="00794DE5" w:rsidRPr="00420C9D" w:rsidRDefault="00794DE5" w:rsidP="0095273D">
      <w:pPr>
        <w:spacing w:after="0" w:line="240" w:lineRule="auto"/>
        <w:ind w:left="1988" w:hanging="854"/>
        <w:contextualSpacing/>
        <w:jc w:val="both"/>
        <w:rPr>
          <w:rFonts w:ascii="Arial" w:hAnsi="Arial" w:cs="Arial"/>
          <w:sz w:val="20"/>
          <w:szCs w:val="20"/>
        </w:rPr>
      </w:pPr>
      <w:r w:rsidRPr="00420C9D">
        <w:rPr>
          <w:rFonts w:ascii="Arial" w:hAnsi="Arial" w:cs="Arial"/>
          <w:sz w:val="20"/>
          <w:szCs w:val="20"/>
        </w:rPr>
        <w:t>20.</w:t>
      </w:r>
      <w:r w:rsidR="000C59A9" w:rsidRPr="00420C9D">
        <w:rPr>
          <w:rFonts w:ascii="Arial" w:hAnsi="Arial" w:cs="Arial"/>
          <w:sz w:val="20"/>
          <w:szCs w:val="20"/>
        </w:rPr>
        <w:t>8</w:t>
      </w:r>
      <w:r w:rsidRPr="00420C9D">
        <w:rPr>
          <w:rFonts w:ascii="Arial" w:hAnsi="Arial" w:cs="Arial"/>
          <w:sz w:val="20"/>
          <w:szCs w:val="20"/>
        </w:rPr>
        <w:t xml:space="preserve">.3 </w:t>
      </w:r>
      <w:r w:rsidR="00677DE3" w:rsidRPr="00420C9D">
        <w:rPr>
          <w:rFonts w:ascii="Arial" w:hAnsi="Arial" w:cs="Arial"/>
          <w:sz w:val="20"/>
          <w:szCs w:val="20"/>
        </w:rPr>
        <w:tab/>
      </w:r>
      <w:r w:rsidRPr="00420C9D">
        <w:rPr>
          <w:rFonts w:ascii="Arial" w:hAnsi="Arial" w:cs="Arial"/>
          <w:sz w:val="20"/>
          <w:szCs w:val="20"/>
        </w:rPr>
        <w:t xml:space="preserve">V prípade </w:t>
      </w:r>
      <w:r w:rsidR="00F944BF" w:rsidRPr="00420C9D">
        <w:rPr>
          <w:rFonts w:ascii="Arial" w:hAnsi="Arial" w:cs="Arial"/>
          <w:sz w:val="20"/>
          <w:szCs w:val="20"/>
        </w:rPr>
        <w:t>predĺženia lehoty viazanosti ponúk</w:t>
      </w:r>
      <w:r w:rsidRPr="00420C9D">
        <w:rPr>
          <w:rFonts w:ascii="Arial" w:hAnsi="Arial" w:cs="Arial"/>
          <w:sz w:val="20"/>
          <w:szCs w:val="20"/>
        </w:rPr>
        <w:t xml:space="preserve"> bude verejný obstarávateľ postupovať v zmysle § </w:t>
      </w:r>
      <w:r w:rsidR="00F944BF" w:rsidRPr="00420C9D">
        <w:rPr>
          <w:rFonts w:ascii="Arial" w:hAnsi="Arial" w:cs="Arial"/>
          <w:sz w:val="20"/>
          <w:szCs w:val="20"/>
        </w:rPr>
        <w:t>46</w:t>
      </w:r>
      <w:r w:rsidRPr="00420C9D">
        <w:rPr>
          <w:rFonts w:ascii="Arial" w:hAnsi="Arial" w:cs="Arial"/>
          <w:sz w:val="20"/>
          <w:szCs w:val="20"/>
        </w:rPr>
        <w:t xml:space="preserve"> ods. </w:t>
      </w:r>
      <w:r w:rsidR="00F944BF" w:rsidRPr="00420C9D">
        <w:rPr>
          <w:rFonts w:ascii="Arial" w:hAnsi="Arial" w:cs="Arial"/>
          <w:sz w:val="20"/>
          <w:szCs w:val="20"/>
        </w:rPr>
        <w:t>2 zákona</w:t>
      </w:r>
      <w:r w:rsidRPr="00420C9D">
        <w:rPr>
          <w:rFonts w:ascii="Arial" w:hAnsi="Arial" w:cs="Arial"/>
          <w:sz w:val="20"/>
          <w:szCs w:val="20"/>
        </w:rPr>
        <w:t>.</w:t>
      </w:r>
    </w:p>
    <w:p w14:paraId="0AAFE463" w14:textId="77777777" w:rsidR="00650B20" w:rsidRPr="00420C9D" w:rsidRDefault="00650B20" w:rsidP="0095273D">
      <w:pPr>
        <w:spacing w:after="0" w:line="240" w:lineRule="auto"/>
        <w:ind w:left="1988" w:hanging="854"/>
        <w:contextualSpacing/>
        <w:jc w:val="both"/>
        <w:rPr>
          <w:rFonts w:ascii="Arial" w:hAnsi="Arial" w:cs="Arial"/>
          <w:b/>
          <w:sz w:val="20"/>
          <w:szCs w:val="20"/>
        </w:rPr>
      </w:pPr>
    </w:p>
    <w:p w14:paraId="48AC961B" w14:textId="77777777" w:rsidR="006E4B7F" w:rsidRPr="00420C9D" w:rsidRDefault="006E4B7F" w:rsidP="0095273D">
      <w:pPr>
        <w:keepNext/>
        <w:spacing w:after="0" w:line="240" w:lineRule="auto"/>
        <w:ind w:left="567" w:hanging="567"/>
        <w:contextualSpacing/>
        <w:jc w:val="both"/>
        <w:outlineLvl w:val="5"/>
        <w:rPr>
          <w:rFonts w:ascii="Arial" w:eastAsia="Times New Roman" w:hAnsi="Arial" w:cs="Arial"/>
          <w:b/>
          <w:bCs/>
          <w:sz w:val="20"/>
          <w:szCs w:val="20"/>
        </w:rPr>
      </w:pPr>
      <w:r w:rsidRPr="00420C9D">
        <w:rPr>
          <w:rFonts w:ascii="Arial" w:eastAsia="Times New Roman" w:hAnsi="Arial" w:cs="Arial"/>
          <w:b/>
          <w:bCs/>
          <w:smallCaps/>
          <w:sz w:val="20"/>
          <w:szCs w:val="20"/>
        </w:rPr>
        <w:t>21.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Mena a ceny uvádzané v ponuke</w:t>
      </w:r>
    </w:p>
    <w:p w14:paraId="20076B5E"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57AEBBA8"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561F2F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9B222B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41EB1A3A"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735A0932"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01FB31B"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3B26FB09" w14:textId="77777777" w:rsidR="006E4B7F" w:rsidRPr="00420C9D" w:rsidRDefault="006E4B7F" w:rsidP="005E46B5">
      <w:pPr>
        <w:numPr>
          <w:ilvl w:val="0"/>
          <w:numId w:val="40"/>
        </w:numPr>
        <w:autoSpaceDE w:val="0"/>
        <w:autoSpaceDN w:val="0"/>
        <w:spacing w:after="0" w:line="240" w:lineRule="auto"/>
        <w:contextualSpacing/>
        <w:jc w:val="both"/>
        <w:rPr>
          <w:rFonts w:ascii="Arial" w:eastAsia="Times New Roman" w:hAnsi="Arial" w:cs="Arial"/>
          <w:vanish/>
          <w:sz w:val="20"/>
          <w:szCs w:val="20"/>
          <w:lang w:eastAsia="en-US"/>
        </w:rPr>
      </w:pPr>
    </w:p>
    <w:p w14:paraId="61795525" w14:textId="76C42211" w:rsidR="006E4B7F"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Uchádzačom navrhovaná zmluvná cena za dodanie požadovaného predmetu zákazky, uvedená v ponuke uchádzača, bude vyjadrená v eurách (€, alebo EUR). </w:t>
      </w:r>
    </w:p>
    <w:p w14:paraId="06C45439"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Cena za dodanie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p>
    <w:p w14:paraId="34DFB1C6" w14:textId="77777777" w:rsidR="006E4B7F" w:rsidRPr="00420C9D" w:rsidRDefault="006E4B7F" w:rsidP="005E46B5">
      <w:pPr>
        <w:numPr>
          <w:ilvl w:val="1"/>
          <w:numId w:val="40"/>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je uchádzač platiteľom DPH, navrhovanú zmluvnú cenu uvedie v zložení:</w:t>
      </w:r>
    </w:p>
    <w:p w14:paraId="04B3D313"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21.3.1</w:t>
      </w:r>
      <w:r w:rsidRPr="00420C9D">
        <w:rPr>
          <w:rFonts w:ascii="Arial" w:eastAsia="Times New Roman" w:hAnsi="Arial" w:cs="Arial"/>
          <w:sz w:val="20"/>
          <w:szCs w:val="20"/>
          <w:lang w:eastAsia="en-US"/>
        </w:rPr>
        <w:tab/>
        <w:t>navrhovaná zmluvná cena bez DPH</w:t>
      </w:r>
    </w:p>
    <w:p w14:paraId="01B520BA"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22.3.2</w:t>
      </w:r>
      <w:r w:rsidRPr="00420C9D">
        <w:rPr>
          <w:rFonts w:ascii="Arial" w:eastAsia="Times New Roman" w:hAnsi="Arial" w:cs="Arial"/>
          <w:sz w:val="20"/>
          <w:szCs w:val="20"/>
          <w:lang w:eastAsia="en-US"/>
        </w:rPr>
        <w:tab/>
        <w:t>sadzba DPH a výška DPH</w:t>
      </w:r>
    </w:p>
    <w:p w14:paraId="1CB5221D" w14:textId="77777777" w:rsidR="006E4B7F" w:rsidRPr="00420C9D" w:rsidRDefault="006E4B7F" w:rsidP="0095273D">
      <w:p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22.3.3</w:t>
      </w:r>
      <w:r w:rsidRPr="00420C9D">
        <w:rPr>
          <w:rFonts w:ascii="Arial" w:eastAsia="Times New Roman" w:hAnsi="Arial" w:cs="Arial"/>
          <w:sz w:val="20"/>
          <w:szCs w:val="20"/>
          <w:lang w:eastAsia="en-US"/>
        </w:rPr>
        <w:tab/>
        <w:t>navrhovaná zmluvná cena vrátane DPH</w:t>
      </w:r>
    </w:p>
    <w:p w14:paraId="6BEA8242"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E94190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290457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63C56A46"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78AF84A"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19640833"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2D9B53C9"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AEA15E5"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6BDCB"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37BBF927"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41520FEE" w14:textId="77777777" w:rsidR="006E4B7F" w:rsidRPr="00420C9D" w:rsidRDefault="006E4B7F" w:rsidP="005E46B5">
      <w:pPr>
        <w:numPr>
          <w:ilvl w:val="0"/>
          <w:numId w:val="41"/>
        </w:numPr>
        <w:autoSpaceDE w:val="0"/>
        <w:autoSpaceDN w:val="0"/>
        <w:spacing w:after="0" w:line="240" w:lineRule="auto"/>
        <w:ind w:left="1134" w:hanging="567"/>
        <w:contextualSpacing/>
        <w:jc w:val="both"/>
        <w:rPr>
          <w:rFonts w:ascii="Arial" w:eastAsia="Times New Roman" w:hAnsi="Arial" w:cs="Arial"/>
          <w:vanish/>
          <w:sz w:val="20"/>
          <w:szCs w:val="20"/>
          <w:lang w:eastAsia="en-US"/>
        </w:rPr>
      </w:pPr>
    </w:p>
    <w:p w14:paraId="0439F13C" w14:textId="2CF0E3EC"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nie je platiteľom DPH, uvedie navrhovanú zmluvnú cenu celkom. Skutočnosť či je, alebo nie je platiteľom DPH, upozorní/uvedie v ponuke v príslušnom Návrhu na plnenie kritéria (</w:t>
      </w:r>
      <w:r w:rsidR="009860AB">
        <w:rPr>
          <w:rFonts w:ascii="Arial" w:eastAsia="Times New Roman" w:hAnsi="Arial" w:cs="Arial"/>
          <w:sz w:val="20"/>
          <w:szCs w:val="20"/>
          <w:lang w:eastAsia="en-US"/>
        </w:rPr>
        <w:t>Č</w:t>
      </w:r>
      <w:r w:rsidRPr="00420C9D">
        <w:rPr>
          <w:rFonts w:ascii="Arial" w:eastAsia="Times New Roman" w:hAnsi="Arial" w:cs="Arial"/>
          <w:sz w:val="20"/>
          <w:szCs w:val="20"/>
          <w:lang w:eastAsia="en-US"/>
        </w:rPr>
        <w:t>asť A.3</w:t>
      </w:r>
      <w:r w:rsidR="007651FA">
        <w:rPr>
          <w:rFonts w:ascii="Arial" w:eastAsia="Times New Roman" w:hAnsi="Arial" w:cs="Arial"/>
          <w:sz w:val="20"/>
          <w:szCs w:val="20"/>
          <w:lang w:eastAsia="en-US"/>
        </w:rPr>
        <w:t>.1</w:t>
      </w:r>
      <w:r w:rsidRPr="00420C9D">
        <w:rPr>
          <w:rFonts w:ascii="Arial" w:eastAsia="Times New Roman" w:hAnsi="Arial" w:cs="Arial"/>
          <w:sz w:val="20"/>
          <w:szCs w:val="20"/>
          <w:lang w:eastAsia="en-US"/>
        </w:rPr>
        <w:t xml:space="preserve"> Zväzok 1 týchto SP).</w:t>
      </w:r>
    </w:p>
    <w:p w14:paraId="3DE8411F" w14:textId="77777777" w:rsidR="006E4B7F" w:rsidRPr="00420C9D" w:rsidRDefault="006E4B7F" w:rsidP="005E46B5">
      <w:pPr>
        <w:numPr>
          <w:ilvl w:val="1"/>
          <w:numId w:val="41"/>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V prípade, ak je uchádzač v postavení zahraničnej osoby, riadi sa zákonom č. 222/2004 Z.</w:t>
      </w:r>
      <w:r w:rsidR="006044CA"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z. o dani z pridanej hodnoty v znení neskorších predpisov.</w:t>
      </w:r>
    </w:p>
    <w:p w14:paraId="0830742C" w14:textId="77777777" w:rsidR="009860AB" w:rsidRDefault="009860AB" w:rsidP="0095273D">
      <w:pPr>
        <w:spacing w:after="0" w:line="240" w:lineRule="auto"/>
        <w:contextualSpacing/>
        <w:jc w:val="center"/>
        <w:rPr>
          <w:rFonts w:ascii="Arial" w:eastAsia="Times New Roman" w:hAnsi="Arial" w:cs="Arial"/>
          <w:b/>
          <w:sz w:val="20"/>
          <w:szCs w:val="20"/>
        </w:rPr>
      </w:pPr>
    </w:p>
    <w:p w14:paraId="19D4D7AF" w14:textId="4617554E"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IV.</w:t>
      </w:r>
    </w:p>
    <w:p w14:paraId="15630AAD" w14:textId="3364E1DD" w:rsidR="006E4B7F" w:rsidRPr="00420C9D" w:rsidRDefault="006E4B7F" w:rsidP="0095273D">
      <w:pPr>
        <w:keepNext/>
        <w:spacing w:after="0" w:line="240" w:lineRule="auto"/>
        <w:contextualSpacing/>
        <w:jc w:val="center"/>
        <w:outlineLvl w:val="4"/>
        <w:rPr>
          <w:rFonts w:ascii="Arial" w:eastAsia="Times New Roman" w:hAnsi="Arial" w:cs="Arial"/>
          <w:b/>
          <w:bCs/>
          <w:sz w:val="20"/>
          <w:szCs w:val="20"/>
        </w:rPr>
      </w:pPr>
      <w:r w:rsidRPr="00420C9D">
        <w:rPr>
          <w:rFonts w:ascii="Arial" w:eastAsia="Times New Roman" w:hAnsi="Arial" w:cs="Arial"/>
          <w:b/>
          <w:bCs/>
          <w:sz w:val="20"/>
          <w:szCs w:val="20"/>
        </w:rPr>
        <w:t>Predkladanie</w:t>
      </w:r>
      <w:r w:rsidR="00612FB6" w:rsidRPr="00420C9D">
        <w:rPr>
          <w:rFonts w:ascii="Arial" w:eastAsia="Times New Roman" w:hAnsi="Arial" w:cs="Arial"/>
          <w:b/>
          <w:bCs/>
          <w:sz w:val="20"/>
          <w:szCs w:val="20"/>
        </w:rPr>
        <w:t xml:space="preserve"> žiadostí o účasť/</w:t>
      </w:r>
      <w:r w:rsidRPr="00420C9D">
        <w:rPr>
          <w:rFonts w:ascii="Arial" w:eastAsia="Times New Roman" w:hAnsi="Arial" w:cs="Arial"/>
          <w:b/>
          <w:bCs/>
          <w:sz w:val="20"/>
          <w:szCs w:val="20"/>
        </w:rPr>
        <w:t>ponúk</w:t>
      </w:r>
    </w:p>
    <w:p w14:paraId="139D47DF" w14:textId="77777777" w:rsidR="006E4B7F" w:rsidRPr="00420C9D" w:rsidRDefault="006E4B7F" w:rsidP="0095273D">
      <w:pPr>
        <w:spacing w:after="0" w:line="240" w:lineRule="auto"/>
        <w:contextualSpacing/>
        <w:rPr>
          <w:rFonts w:ascii="Arial" w:eastAsia="Times New Roman" w:hAnsi="Arial" w:cs="Arial"/>
          <w:sz w:val="20"/>
          <w:szCs w:val="20"/>
        </w:rPr>
      </w:pPr>
    </w:p>
    <w:p w14:paraId="13DAF242" w14:textId="36D96652" w:rsidR="006E4B7F" w:rsidRPr="00420C9D" w:rsidRDefault="006E4B7F" w:rsidP="0095273D">
      <w:pPr>
        <w:spacing w:after="0" w:line="240" w:lineRule="auto"/>
        <w:ind w:left="567" w:hanging="567"/>
        <w:contextualSpacing/>
        <w:rPr>
          <w:rFonts w:ascii="Arial" w:eastAsia="Times New Roman" w:hAnsi="Arial" w:cs="Arial"/>
          <w:b/>
          <w:bCs/>
          <w:sz w:val="20"/>
          <w:szCs w:val="20"/>
        </w:rPr>
      </w:pPr>
      <w:r w:rsidRPr="00420C9D">
        <w:rPr>
          <w:rFonts w:ascii="Arial" w:eastAsia="Times New Roman" w:hAnsi="Arial" w:cs="Arial"/>
          <w:b/>
          <w:bCs/>
          <w:smallCaps/>
          <w:sz w:val="20"/>
          <w:szCs w:val="20"/>
        </w:rPr>
        <w:t>22.</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Predloženie </w:t>
      </w:r>
      <w:r w:rsidR="00612FB6"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18C82F3" w14:textId="7EF97A07" w:rsidR="006E4B7F" w:rsidRPr="00420C9D" w:rsidRDefault="006E4B7F" w:rsidP="0095273D">
      <w:pPr>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22.1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predloží svoju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w:t>
      </w:r>
      <w:r w:rsidRPr="00420C9D">
        <w:rPr>
          <w:rFonts w:ascii="Arial" w:eastAsia="Times New Roman" w:hAnsi="Arial" w:cs="Arial"/>
          <w:b/>
          <w:color w:val="000000" w:themeColor="text1"/>
          <w:sz w:val="20"/>
          <w:szCs w:val="20"/>
          <w:lang w:eastAsia="en-US"/>
        </w:rPr>
        <w:t>v elektronickej podobe</w:t>
      </w:r>
      <w:r w:rsidRPr="00420C9D">
        <w:rPr>
          <w:rFonts w:ascii="Arial" w:eastAsia="Times New Roman" w:hAnsi="Arial" w:cs="Arial"/>
          <w:color w:val="000000" w:themeColor="text1"/>
          <w:sz w:val="20"/>
          <w:szCs w:val="20"/>
          <w:lang w:eastAsia="en-US"/>
        </w:rPr>
        <w:t xml:space="preserve"> do systému JOSEPHINE, umiestnenom na webovej adrese: </w:t>
      </w:r>
      <w:hyperlink r:id="rId18" w:history="1">
        <w:r w:rsidRPr="00420C9D">
          <w:rPr>
            <w:rFonts w:ascii="Arial" w:eastAsia="Calibri" w:hAnsi="Arial" w:cs="Arial"/>
            <w:color w:val="0000FF"/>
            <w:sz w:val="20"/>
            <w:szCs w:val="20"/>
            <w:u w:val="single"/>
            <w:lang w:eastAsia="en-US"/>
          </w:rPr>
          <w:t>https://josephine.proebiz.com</w:t>
        </w:r>
      </w:hyperlink>
      <w:r w:rsidRPr="00420C9D">
        <w:rPr>
          <w:rFonts w:ascii="Arial" w:eastAsia="Times New Roman" w:hAnsi="Arial" w:cs="Arial"/>
          <w:color w:val="000000" w:themeColor="text1"/>
          <w:sz w:val="20"/>
          <w:szCs w:val="20"/>
          <w:lang w:eastAsia="en-US"/>
        </w:rPr>
        <w:t xml:space="preserve"> podľa bodu 19.</w:t>
      </w:r>
      <w:r w:rsidR="000E797D">
        <w:rPr>
          <w:rFonts w:ascii="Arial" w:eastAsia="Times New Roman" w:hAnsi="Arial" w:cs="Arial"/>
          <w:color w:val="000000" w:themeColor="text1"/>
          <w:sz w:val="20"/>
          <w:szCs w:val="20"/>
          <w:lang w:eastAsia="en-US"/>
        </w:rPr>
        <w:t>3</w:t>
      </w:r>
      <w:r w:rsidRPr="00420C9D">
        <w:rPr>
          <w:rFonts w:ascii="Arial" w:eastAsia="Times New Roman" w:hAnsi="Arial" w:cs="Arial"/>
          <w:color w:val="000000" w:themeColor="text1"/>
          <w:sz w:val="20"/>
          <w:szCs w:val="20"/>
          <w:lang w:eastAsia="en-US"/>
        </w:rPr>
        <w:t xml:space="preserve"> Časť A.1 Zväzok.1 týchto SP. Doručenie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zaznamenávané s presnosťou na sekundy. Systém JOSEPHINE považuje za čas vloženia ponuky okamih uloženia posledného súboru (dát) – nie čas začatia nahrávania </w:t>
      </w:r>
      <w:r w:rsidR="00612FB6"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preto je potrebné predložiť </w:t>
      </w:r>
      <w:r w:rsidR="00612FB6"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(začať s nahrávaním) </w:t>
      </w:r>
      <w:r w:rsidRPr="00420C9D">
        <w:rPr>
          <w:rFonts w:ascii="Arial" w:eastAsia="Times New Roman" w:hAnsi="Arial" w:cs="Arial"/>
          <w:b/>
          <w:color w:val="000000" w:themeColor="text1"/>
          <w:sz w:val="20"/>
          <w:szCs w:val="20"/>
          <w:lang w:eastAsia="en-US"/>
        </w:rPr>
        <w:t>v dostatočnom časovom predstihu</w:t>
      </w:r>
      <w:r w:rsidRPr="00420C9D">
        <w:rPr>
          <w:rFonts w:ascii="Arial" w:eastAsia="Times New Roman" w:hAnsi="Arial" w:cs="Arial"/>
          <w:color w:val="000000" w:themeColor="text1"/>
          <w:sz w:val="20"/>
          <w:szCs w:val="20"/>
          <w:lang w:eastAsia="en-US"/>
        </w:rPr>
        <w:t xml:space="preserve"> najmä s ohľadom na veľkosť ukladaných dát.</w:t>
      </w:r>
    </w:p>
    <w:p w14:paraId="16888E3B"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FC51AC5"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7A0A6ED"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09307DC9"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24563787"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A9CEFA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11A31A63" w14:textId="77777777" w:rsidR="006E4B7F" w:rsidRPr="00420C9D" w:rsidRDefault="006E4B7F" w:rsidP="005E46B5">
      <w:pPr>
        <w:numPr>
          <w:ilvl w:val="1"/>
          <w:numId w:val="27"/>
        </w:numPr>
        <w:autoSpaceDE w:val="0"/>
        <w:autoSpaceDN w:val="0"/>
        <w:spacing w:after="0" w:line="240" w:lineRule="auto"/>
        <w:contextualSpacing/>
        <w:jc w:val="both"/>
        <w:rPr>
          <w:rFonts w:ascii="Arial" w:eastAsia="Times New Roman" w:hAnsi="Arial" w:cs="Arial"/>
          <w:strike/>
          <w:vanish/>
          <w:color w:val="FF0000"/>
          <w:sz w:val="20"/>
          <w:szCs w:val="20"/>
          <w:lang w:eastAsia="en-US"/>
        </w:rPr>
      </w:pPr>
    </w:p>
    <w:p w14:paraId="39380256" w14:textId="0E66CAFA" w:rsidR="006E4B7F" w:rsidRPr="00420C9D" w:rsidRDefault="00491898"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 xml:space="preserve">chádzač môže predložiť len jednu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ponuku.</w:t>
      </w:r>
      <w:r>
        <w:rPr>
          <w:rFonts w:ascii="Arial" w:eastAsia="Times New Roman" w:hAnsi="Arial" w:cs="Arial"/>
          <w:color w:val="000000" w:themeColor="text1"/>
          <w:sz w:val="20"/>
          <w:szCs w:val="20"/>
          <w:lang w:eastAsia="en-US"/>
        </w:rPr>
        <w:t xml:space="preserve"> </w:t>
      </w:r>
      <w:r w:rsidR="006E4B7F" w:rsidRPr="00420C9D">
        <w:rPr>
          <w:rFonts w:ascii="Arial" w:eastAsia="Times New Roman" w:hAnsi="Arial" w:cs="Arial"/>
          <w:color w:val="000000" w:themeColor="text1"/>
          <w:sz w:val="20"/>
          <w:szCs w:val="20"/>
          <w:lang w:eastAsia="en-US"/>
        </w:rPr>
        <w:t xml:space="preserve">Ak </w:t>
      </w:r>
      <w:r>
        <w:rPr>
          <w:rFonts w:ascii="Arial" w:eastAsia="Times New Roman" w:hAnsi="Arial" w:cs="Arial"/>
          <w:color w:val="000000" w:themeColor="text1"/>
          <w:sz w:val="20"/>
          <w:szCs w:val="20"/>
          <w:lang w:eastAsia="en-US"/>
        </w:rPr>
        <w:t>záujemca/</w:t>
      </w:r>
      <w:r w:rsidR="006E4B7F" w:rsidRPr="00420C9D">
        <w:rPr>
          <w:rFonts w:ascii="Arial" w:eastAsia="Times New Roman" w:hAnsi="Arial" w:cs="Arial"/>
          <w:color w:val="000000" w:themeColor="text1"/>
          <w:sz w:val="20"/>
          <w:szCs w:val="20"/>
          <w:lang w:eastAsia="en-US"/>
        </w:rPr>
        <w:t xml:space="preserve">uchádzač v lehote na predkladanie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predloží viac </w:t>
      </w:r>
      <w:r w:rsidR="00612FB6"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verejný obstarávateľ bude prihliadať len na </w:t>
      </w:r>
      <w:r w:rsidR="00612FB6" w:rsidRPr="00420C9D">
        <w:rPr>
          <w:rFonts w:ascii="Arial" w:eastAsia="Times New Roman" w:hAnsi="Arial" w:cs="Arial"/>
          <w:color w:val="000000" w:themeColor="text1"/>
          <w:sz w:val="20"/>
          <w:szCs w:val="20"/>
          <w:lang w:eastAsia="en-US"/>
        </w:rPr>
        <w:t>žiadosť o účasť/</w:t>
      </w:r>
      <w:r w:rsidR="006E4B7F" w:rsidRPr="00420C9D">
        <w:rPr>
          <w:rFonts w:ascii="Arial" w:eastAsia="Times New Roman" w:hAnsi="Arial" w:cs="Arial"/>
          <w:color w:val="000000" w:themeColor="text1"/>
          <w:sz w:val="20"/>
          <w:szCs w:val="20"/>
          <w:lang w:eastAsia="en-US"/>
        </w:rPr>
        <w:t xml:space="preserve">ponuku, ktorá bola predložená ako posledná a na ostatné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bude hľadieť ako na </w:t>
      </w:r>
      <w:r w:rsidR="007161EA" w:rsidRPr="00420C9D">
        <w:rPr>
          <w:rFonts w:ascii="Arial" w:eastAsia="Times New Roman" w:hAnsi="Arial" w:cs="Arial"/>
          <w:color w:val="000000" w:themeColor="text1"/>
          <w:sz w:val="20"/>
          <w:szCs w:val="20"/>
          <w:lang w:eastAsia="en-US"/>
        </w:rPr>
        <w:t>žiadosti o účasť/</w:t>
      </w:r>
      <w:r w:rsidR="006E4B7F" w:rsidRPr="00420C9D">
        <w:rPr>
          <w:rFonts w:ascii="Arial" w:eastAsia="Times New Roman" w:hAnsi="Arial" w:cs="Arial"/>
          <w:color w:val="000000" w:themeColor="text1"/>
          <w:sz w:val="20"/>
          <w:szCs w:val="20"/>
          <w:lang w:eastAsia="en-US"/>
        </w:rPr>
        <w:t xml:space="preserve">ponuky, ktoré boli predložené po lehote na predkladanie </w:t>
      </w:r>
      <w:r w:rsidR="007161EA" w:rsidRPr="00420C9D">
        <w:rPr>
          <w:rFonts w:ascii="Arial" w:eastAsia="Times New Roman" w:hAnsi="Arial" w:cs="Arial"/>
          <w:color w:val="000000" w:themeColor="text1"/>
          <w:sz w:val="20"/>
          <w:szCs w:val="20"/>
          <w:lang w:eastAsia="en-US"/>
        </w:rPr>
        <w:t>žiadostí o účasť/</w:t>
      </w:r>
      <w:r w:rsidR="006E4B7F" w:rsidRPr="00420C9D">
        <w:rPr>
          <w:rFonts w:ascii="Arial" w:eastAsia="Times New Roman" w:hAnsi="Arial" w:cs="Arial"/>
          <w:color w:val="000000" w:themeColor="text1"/>
          <w:sz w:val="20"/>
          <w:szCs w:val="20"/>
          <w:lang w:eastAsia="en-US"/>
        </w:rPr>
        <w:t xml:space="preserve">ponúk. </w:t>
      </w:r>
    </w:p>
    <w:p w14:paraId="7DA072E5" w14:textId="77777777"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Ak sa tejto zákazky zúčastní skupina dodávateľov:</w:t>
      </w:r>
    </w:p>
    <w:p w14:paraId="0F64C404" w14:textId="3FF8CCC1"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color w:val="000000" w:themeColor="text1"/>
          <w:sz w:val="20"/>
          <w:szCs w:val="20"/>
          <w:lang w:eastAsia="en-US"/>
        </w:rPr>
        <w:t xml:space="preserve">v jej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ponuke musí byť uvedený záväzok, že táto skupina </w:t>
      </w:r>
      <w:r w:rsidRPr="00420C9D">
        <w:rPr>
          <w:rFonts w:ascii="Arial" w:eastAsia="Times New Roman" w:hAnsi="Arial" w:cs="Arial"/>
          <w:sz w:val="20"/>
          <w:szCs w:val="20"/>
          <w:lang w:eastAsia="en-US"/>
        </w:rPr>
        <w:t>dodávateľov v prípade prijatia jej po</w:t>
      </w:r>
      <w:r w:rsidRPr="00420C9D">
        <w:rPr>
          <w:rFonts w:ascii="Arial" w:eastAsia="Times New Roman" w:hAnsi="Arial" w:cs="Arial"/>
          <w:sz w:val="20"/>
          <w:szCs w:val="20"/>
          <w:lang w:eastAsia="en-US"/>
        </w:rPr>
        <w:lastRenderedPageBreak/>
        <w:t xml:space="preserve">nuky verejným obstarávateľom 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vytvorí niektorú z právnych foriem uvedených v  bode 22.4 Časť A.1 Zväzok 1 týchto SP, pričom sa odporúča, aby obsahom jej </w:t>
      </w:r>
      <w:r w:rsidR="007161EA" w:rsidRPr="00420C9D">
        <w:rPr>
          <w:rFonts w:ascii="Arial" w:eastAsia="Times New Roman" w:hAnsi="Arial" w:cs="Arial"/>
          <w:sz w:val="20"/>
          <w:szCs w:val="20"/>
          <w:lang w:eastAsia="en-US"/>
        </w:rPr>
        <w:t>žiadosť o účasť/</w:t>
      </w:r>
      <w:r w:rsidRPr="00420C9D">
        <w:rPr>
          <w:rFonts w:ascii="Arial" w:eastAsia="Times New Roman" w:hAnsi="Arial" w:cs="Arial"/>
          <w:sz w:val="20"/>
          <w:szCs w:val="20"/>
          <w:lang w:eastAsia="en-US"/>
        </w:rPr>
        <w:t>ponuky bola aspoň zmluva o budúcej zmluve o vytvorení príslušnej právnej formy;</w:t>
      </w:r>
    </w:p>
    <w:p w14:paraId="27C074A4" w14:textId="7969C2E2" w:rsidR="006E4B7F" w:rsidRPr="00420C9D" w:rsidRDefault="007161EA" w:rsidP="005E46B5">
      <w:pPr>
        <w:numPr>
          <w:ilvl w:val="2"/>
          <w:numId w:val="27"/>
        </w:numPr>
        <w:autoSpaceDE w:val="0"/>
        <w:autoSpaceDN w:val="0"/>
        <w:spacing w:after="0" w:line="240" w:lineRule="auto"/>
        <w:ind w:left="1985" w:hanging="851"/>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žiadosť o účasť/</w:t>
      </w:r>
      <w:r w:rsidR="006E4B7F" w:rsidRPr="00420C9D">
        <w:rPr>
          <w:rFonts w:ascii="Arial" w:eastAsia="Times New Roman" w:hAnsi="Arial" w:cs="Arial"/>
          <w:sz w:val="20"/>
          <w:szCs w:val="20"/>
          <w:lang w:eastAsia="en-US"/>
        </w:rPr>
        <w:t>ponuka musí byť podpísaná všetkými členmi skupiny dodávateľov spôsobom, ktorý ich právne zaväzuje.</w:t>
      </w:r>
    </w:p>
    <w:p w14:paraId="1D479158" w14:textId="516E2064"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Za účelom riadneho plnenia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5D9FA7AC" w14:textId="3359DF5D" w:rsidR="006E4B7F" w:rsidRPr="00420C9D"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sz w:val="20"/>
          <w:szCs w:val="20"/>
          <w:lang w:eastAsia="en-US"/>
        </w:rPr>
        <w:t>Ak skupina dodávateľov vytvorí v súlade s predchádzajúcim bodom niektorú z právnych foriem tam  uvedených, pred uza</w:t>
      </w:r>
      <w:r w:rsidR="009860AB">
        <w:rPr>
          <w:rFonts w:ascii="Arial" w:eastAsia="Times New Roman" w:hAnsi="Arial" w:cs="Arial"/>
          <w:sz w:val="20"/>
          <w:szCs w:val="20"/>
          <w:lang w:eastAsia="en-US"/>
        </w:rPr>
        <w:t>vret</w:t>
      </w:r>
      <w:r w:rsidRPr="00420C9D">
        <w:rPr>
          <w:rFonts w:ascii="Arial" w:eastAsia="Times New Roman" w:hAnsi="Arial" w:cs="Arial"/>
          <w:sz w:val="20"/>
          <w:szCs w:val="20"/>
          <w:lang w:eastAsia="en-US"/>
        </w:rPr>
        <w:t xml:space="preserve">ím </w:t>
      </w:r>
      <w:r w:rsidR="009860AB">
        <w:rPr>
          <w:rFonts w:ascii="Arial" w:eastAsia="Times New Roman" w:hAnsi="Arial" w:cs="Arial"/>
          <w:sz w:val="20"/>
          <w:szCs w:val="20"/>
          <w:lang w:eastAsia="en-US"/>
        </w:rPr>
        <w:t>Z</w:t>
      </w:r>
      <w:r w:rsidRPr="00420C9D">
        <w:rPr>
          <w:rFonts w:ascii="Arial" w:eastAsia="Times New Roman" w:hAnsi="Arial" w:cs="Arial"/>
          <w:sz w:val="20"/>
          <w:szCs w:val="20"/>
          <w:lang w:eastAsia="en-US"/>
        </w:rPr>
        <w:t xml:space="preserve">mluvy bude povinná preukázať, že táto právna forma má </w:t>
      </w:r>
      <w:r w:rsidRPr="00420C9D">
        <w:rPr>
          <w:rFonts w:ascii="Arial" w:eastAsia="Times New Roman" w:hAnsi="Arial" w:cs="Arial"/>
          <w:color w:val="000000" w:themeColor="text1"/>
          <w:sz w:val="20"/>
          <w:szCs w:val="20"/>
          <w:lang w:eastAsia="en-US"/>
        </w:rPr>
        <w:t>spôsobilosť mať práva a povinnosti a spôsobilosť na právne úkony, ak príslušná právna forma môže byť nositeľom takejto spôsobilosti. Úspešný uchádzač preukazuje vyššie uvedené skutočnosti napr. v prípade zoskupenia bez právnej subjektivity uz</w:t>
      </w:r>
      <w:r w:rsidR="009860AB">
        <w:rPr>
          <w:rFonts w:ascii="Arial" w:eastAsia="Times New Roman" w:hAnsi="Arial" w:cs="Arial"/>
          <w:color w:val="000000" w:themeColor="text1"/>
          <w:sz w:val="20"/>
          <w:szCs w:val="20"/>
          <w:lang w:eastAsia="en-US"/>
        </w:rPr>
        <w:t>avretím</w:t>
      </w:r>
      <w:r w:rsidRPr="00420C9D">
        <w:rPr>
          <w:rFonts w:ascii="Arial" w:eastAsia="Times New Roman" w:hAnsi="Arial" w:cs="Arial"/>
          <w:color w:val="000000" w:themeColor="text1"/>
          <w:sz w:val="20"/>
          <w:szCs w:val="20"/>
          <w:lang w:eastAsia="en-US"/>
        </w:rPr>
        <w:t xml:space="preserve"> zmluvy o vytvorení zoskupenia bez právnej subjektivity (napr. zmluvy o združení podľa § 829 Občianskeho zákonníka), v prípade obchodných spoločností podľa Obchodného zákonníka výpisom z Obchodného registra atď.</w:t>
      </w:r>
    </w:p>
    <w:p w14:paraId="50F04EFF" w14:textId="43CB6138"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lastRenderedPageBreak/>
        <w:t>V prípade zoskupenia bez právnej subjektivity zmluva o vytvorení tohto zoskupenia musí obsahovať:</w:t>
      </w:r>
    </w:p>
    <w:p w14:paraId="6C5D72CA" w14:textId="58099A3B"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036EA42D" w14:textId="469D048D"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10C46387" w14:textId="592ADE66"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5CA2DD46" w14:textId="77777777" w:rsidR="000E797D" w:rsidRDefault="000E797D" w:rsidP="000E797D">
      <w:pPr>
        <w:autoSpaceDE w:val="0"/>
        <w:autoSpaceDN w:val="0"/>
        <w:spacing w:after="0" w:line="240" w:lineRule="auto"/>
        <w:contextualSpacing/>
        <w:jc w:val="both"/>
        <w:rPr>
          <w:rFonts w:ascii="Arial" w:eastAsia="Times New Roman" w:hAnsi="Arial" w:cs="Arial"/>
          <w:color w:val="000000" w:themeColor="text1"/>
          <w:sz w:val="20"/>
          <w:szCs w:val="20"/>
          <w:lang w:eastAsia="en-US"/>
        </w:rPr>
      </w:pPr>
    </w:p>
    <w:p w14:paraId="2E135A7D" w14:textId="18857ED0"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plnú moc jedného z účastníkov zoskupenia, ktorý bude mať postavenie hlavného účastníka zoskupenia, udelenú ostatnými účastníkmi zoskupenia na všetky právne úkony, ktoré sa budú uskutočňovať v mene všetkých účastníkov zoskupenia v súvislosti s </w:t>
      </w:r>
      <w:r w:rsidRPr="00420C9D">
        <w:rPr>
          <w:rFonts w:ascii="Arial" w:eastAsia="Times New Roman" w:hAnsi="Arial" w:cs="Arial"/>
          <w:bCs/>
          <w:sz w:val="20"/>
          <w:szCs w:val="20"/>
          <w:lang w:eastAsia="en-US"/>
        </w:rPr>
        <w:t xml:space="preserve">predložením ponuky, </w:t>
      </w:r>
      <w:r w:rsidRPr="00420C9D">
        <w:rPr>
          <w:rFonts w:ascii="Arial" w:eastAsia="Times New Roman" w:hAnsi="Arial" w:cs="Arial"/>
          <w:color w:val="000000" w:themeColor="text1"/>
          <w:sz w:val="20"/>
          <w:szCs w:val="20"/>
          <w:lang w:eastAsia="en-US"/>
        </w:rPr>
        <w:t>pričom táto plná moc musí byť neoddeliteľnou súčasťou tejto zmluvy;</w:t>
      </w:r>
    </w:p>
    <w:p w14:paraId="37833CAF" w14:textId="06381822" w:rsidR="006E4B7F"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percentuálny podiel na zákazke, ktorý uskutočnia jednotliví účastníci zoskupenia, a uvedenie druhu podielu podľa konkrétnej činnosti. </w:t>
      </w:r>
    </w:p>
    <w:p w14:paraId="40BBE628" w14:textId="2B8AF773" w:rsidR="006E4B7F" w:rsidRPr="00420C9D" w:rsidRDefault="006E4B7F" w:rsidP="005E46B5">
      <w:pPr>
        <w:numPr>
          <w:ilvl w:val="2"/>
          <w:numId w:val="27"/>
        </w:numPr>
        <w:autoSpaceDE w:val="0"/>
        <w:autoSpaceDN w:val="0"/>
        <w:spacing w:after="0" w:line="240" w:lineRule="auto"/>
        <w:ind w:left="1985" w:hanging="851"/>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prehlásenie, že účastníci zoskupenia ručia spoločne a nerozdielne za záväzky voči verejnému obstarávateľovi, vzniknuté v súvislosti s </w:t>
      </w:r>
      <w:r w:rsidRPr="00420C9D">
        <w:rPr>
          <w:rFonts w:ascii="Arial" w:eastAsia="Times New Roman" w:hAnsi="Arial" w:cs="Arial"/>
          <w:sz w:val="20"/>
          <w:szCs w:val="20"/>
          <w:lang w:eastAsia="en-US"/>
        </w:rPr>
        <w:t xml:space="preserve">plnením </w:t>
      </w:r>
      <w:r w:rsidR="00353176" w:rsidRPr="00420C9D">
        <w:rPr>
          <w:rFonts w:ascii="Arial" w:eastAsia="Times New Roman" w:hAnsi="Arial" w:cs="Arial"/>
          <w:sz w:val="20"/>
          <w:szCs w:val="20"/>
          <w:lang w:eastAsia="en-US"/>
        </w:rPr>
        <w:t>Z</w:t>
      </w:r>
      <w:r w:rsidRPr="00420C9D">
        <w:rPr>
          <w:rFonts w:ascii="Arial" w:eastAsia="Times New Roman" w:hAnsi="Arial" w:cs="Arial"/>
          <w:sz w:val="20"/>
          <w:szCs w:val="20"/>
          <w:lang w:eastAsia="en-US"/>
        </w:rPr>
        <w:t>mluvy.</w:t>
      </w:r>
    </w:p>
    <w:p w14:paraId="03796B8B"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641F7342"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25959AEC"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765117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B5B27B7"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730F877F"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5CE0242"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sz w:val="20"/>
          <w:szCs w:val="20"/>
          <w:lang w:eastAsia="en-US"/>
        </w:rPr>
      </w:pPr>
    </w:p>
    <w:p w14:paraId="3B395FD7" w14:textId="77777777" w:rsidR="006E4B7F" w:rsidRPr="00420C9D" w:rsidRDefault="006E4B7F" w:rsidP="0095273D">
      <w:pPr>
        <w:autoSpaceDE w:val="0"/>
        <w:autoSpaceDN w:val="0"/>
        <w:spacing w:after="0" w:line="240" w:lineRule="auto"/>
        <w:ind w:left="1418" w:hanging="851"/>
        <w:contextualSpacing/>
        <w:jc w:val="both"/>
        <w:rPr>
          <w:rFonts w:ascii="Arial" w:eastAsia="Times New Roman" w:hAnsi="Arial" w:cs="Arial"/>
          <w:sz w:val="20"/>
          <w:szCs w:val="20"/>
          <w:lang w:eastAsia="en-US"/>
        </w:rPr>
      </w:pPr>
    </w:p>
    <w:p w14:paraId="231E87FC" w14:textId="77777777" w:rsidR="006E4B7F" w:rsidRPr="00420C9D" w:rsidRDefault="006E4B7F" w:rsidP="0095273D">
      <w:pPr>
        <w:autoSpaceDE w:val="0"/>
        <w:autoSpaceDN w:val="0"/>
        <w:spacing w:after="0" w:line="240" w:lineRule="auto"/>
        <w:ind w:left="5889" w:hanging="360"/>
        <w:contextualSpacing/>
        <w:jc w:val="both"/>
        <w:outlineLvl w:val="2"/>
        <w:rPr>
          <w:rFonts w:ascii="Arial" w:eastAsia="Calibri" w:hAnsi="Arial" w:cs="Arial"/>
          <w:b/>
          <w:bCs/>
          <w:vanish/>
          <w:sz w:val="20"/>
          <w:szCs w:val="20"/>
          <w:lang w:eastAsia="en-US"/>
        </w:rPr>
      </w:pPr>
    </w:p>
    <w:p w14:paraId="65538FF5" w14:textId="2DA12603" w:rsidR="006E4B7F" w:rsidRPr="00420C9D" w:rsidRDefault="006E4B7F" w:rsidP="0095273D">
      <w:pPr>
        <w:autoSpaceDE w:val="0"/>
        <w:autoSpaceDN w:val="0"/>
        <w:spacing w:after="0" w:line="240" w:lineRule="auto"/>
        <w:ind w:left="567" w:hanging="567"/>
        <w:contextualSpacing/>
        <w:jc w:val="both"/>
        <w:outlineLvl w:val="2"/>
        <w:rPr>
          <w:rFonts w:ascii="Arial" w:eastAsia="Calibri" w:hAnsi="Arial" w:cs="Arial"/>
          <w:b/>
          <w:bCs/>
          <w:sz w:val="20"/>
          <w:szCs w:val="20"/>
        </w:rPr>
      </w:pPr>
      <w:bookmarkStart w:id="19" w:name="_Toc461981374"/>
      <w:r w:rsidRPr="00420C9D">
        <w:rPr>
          <w:rFonts w:ascii="Arial" w:eastAsia="Calibri" w:hAnsi="Arial" w:cs="Arial"/>
          <w:b/>
          <w:bCs/>
          <w:sz w:val="20"/>
          <w:szCs w:val="20"/>
        </w:rPr>
        <w:t>23</w:t>
      </w:r>
      <w:r w:rsidRPr="00420C9D">
        <w:rPr>
          <w:rFonts w:ascii="Arial" w:eastAsia="Calibri" w:hAnsi="Arial" w:cs="Arial"/>
          <w:b/>
          <w:bCs/>
          <w:sz w:val="20"/>
          <w:szCs w:val="20"/>
        </w:rPr>
        <w:tab/>
      </w:r>
      <w:bookmarkEnd w:id="19"/>
      <w:r w:rsidRPr="00420C9D">
        <w:rPr>
          <w:rFonts w:ascii="Arial" w:eastAsia="Calibri" w:hAnsi="Arial" w:cs="Arial"/>
          <w:b/>
          <w:bCs/>
          <w:sz w:val="20"/>
          <w:szCs w:val="20"/>
        </w:rPr>
        <w:t xml:space="preserve">Registrácia a autentifikácia </w:t>
      </w:r>
      <w:r w:rsidR="004D495B">
        <w:rPr>
          <w:rFonts w:ascii="Arial" w:eastAsia="Calibri" w:hAnsi="Arial" w:cs="Arial"/>
          <w:b/>
          <w:bCs/>
          <w:sz w:val="20"/>
          <w:szCs w:val="20"/>
        </w:rPr>
        <w:t>záujemcu/</w:t>
      </w:r>
      <w:r w:rsidRPr="00420C9D">
        <w:rPr>
          <w:rFonts w:ascii="Arial" w:eastAsia="Calibri" w:hAnsi="Arial" w:cs="Arial"/>
          <w:b/>
          <w:bCs/>
          <w:sz w:val="20"/>
          <w:szCs w:val="20"/>
        </w:rPr>
        <w:t>uchádzača</w:t>
      </w:r>
    </w:p>
    <w:p w14:paraId="51C699C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4B07013F" w14:textId="1611E5A6" w:rsidR="006E4B7F" w:rsidRDefault="003B651D"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Pr>
          <w:rFonts w:ascii="Arial" w:eastAsia="Times New Roman" w:hAnsi="Arial" w:cs="Arial"/>
          <w:color w:val="000000" w:themeColor="text1"/>
          <w:sz w:val="20"/>
          <w:szCs w:val="20"/>
          <w:lang w:eastAsia="en-US"/>
        </w:rPr>
        <w:t>Záujemca/u</w:t>
      </w:r>
      <w:r w:rsidR="006E4B7F" w:rsidRPr="00420C9D">
        <w:rPr>
          <w:rFonts w:ascii="Arial" w:eastAsia="Times New Roman" w:hAnsi="Arial" w:cs="Arial"/>
          <w:color w:val="000000" w:themeColor="text1"/>
          <w:sz w:val="20"/>
          <w:szCs w:val="20"/>
          <w:lang w:eastAsia="en-US"/>
        </w:rPr>
        <w:t>chádzač má možnosť sa registrovať do systému JOSEPHINE pomocou hesla alebo aj pomocou občianskeho preukazu s elektronickým čipom a bezpečnostným osobnostným kódom (eID).</w:t>
      </w:r>
    </w:p>
    <w:p w14:paraId="66C7BB6E" w14:textId="36262D09" w:rsidR="006E4B7F" w:rsidRDefault="006E4B7F" w:rsidP="005E46B5">
      <w:pPr>
        <w:numPr>
          <w:ilvl w:val="1"/>
          <w:numId w:val="27"/>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Predkladanie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je umožnené iba autentifikovaným </w:t>
      </w:r>
      <w:r w:rsidR="003B651D">
        <w:rPr>
          <w:rFonts w:ascii="Arial" w:eastAsia="Times New Roman" w:hAnsi="Arial" w:cs="Arial"/>
          <w:color w:val="000000" w:themeColor="text1"/>
          <w:sz w:val="20"/>
          <w:szCs w:val="20"/>
          <w:lang w:eastAsia="en-US"/>
        </w:rPr>
        <w:t>záujemcom/</w:t>
      </w:r>
      <w:r w:rsidRPr="00420C9D">
        <w:rPr>
          <w:rFonts w:ascii="Arial" w:eastAsia="Times New Roman" w:hAnsi="Arial" w:cs="Arial"/>
          <w:color w:val="000000" w:themeColor="text1"/>
          <w:sz w:val="20"/>
          <w:szCs w:val="20"/>
          <w:lang w:eastAsia="en-US"/>
        </w:rPr>
        <w:t>uchádzačom. Autentifikáciu je možné vykonať týmito spôsobmi:</w:t>
      </w:r>
    </w:p>
    <w:p w14:paraId="176E5A3B" w14:textId="6F493547" w:rsidR="006E4B7F" w:rsidRPr="00420C9D" w:rsidRDefault="006E4B7F" w:rsidP="005E46B5">
      <w:pPr>
        <w:numPr>
          <w:ilvl w:val="0"/>
          <w:numId w:val="38"/>
        </w:numPr>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color w:val="000000" w:themeColor="text1"/>
          <w:sz w:val="20"/>
          <w:szCs w:val="20"/>
          <w:lang w:eastAsia="en-US"/>
        </w:rPr>
        <w:lastRenderedPageBreak/>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420C9D">
        <w:rPr>
          <w:rFonts w:ascii="Arial" w:eastAsia="Times New Roman" w:hAnsi="Arial" w:cs="Arial"/>
          <w:sz w:val="20"/>
          <w:szCs w:val="20"/>
          <w:lang w:eastAsia="en-US"/>
        </w:rPr>
        <w:t xml:space="preserve">O dokončení autentifikácie je </w:t>
      </w:r>
      <w:r w:rsidR="003B65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informovaný e-mailom</w:t>
      </w:r>
      <w:r w:rsidRPr="00420C9D">
        <w:rPr>
          <w:rFonts w:ascii="Arial" w:eastAsia="Times New Roman" w:hAnsi="Arial" w:cs="Arial"/>
          <w:noProof/>
          <w:sz w:val="20"/>
          <w:szCs w:val="20"/>
          <w:lang w:eastAsia="en-US"/>
        </w:rPr>
        <w:t>;</w:t>
      </w:r>
    </w:p>
    <w:p w14:paraId="7F885927" w14:textId="6D48488E"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2CD13790" w14:textId="7FAFE769"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714D55AB" w14:textId="3179B36A" w:rsidR="006E4B7F" w:rsidRPr="00420C9D" w:rsidRDefault="006E4B7F" w:rsidP="005E46B5">
      <w:pPr>
        <w:numPr>
          <w:ilvl w:val="0"/>
          <w:numId w:val="38"/>
        </w:numPr>
        <w:tabs>
          <w:tab w:val="num" w:pos="284"/>
        </w:tabs>
        <w:spacing w:after="0" w:line="240" w:lineRule="auto"/>
        <w:ind w:left="1701" w:hanging="567"/>
        <w:contextualSpacing/>
        <w:jc w:val="both"/>
        <w:rPr>
          <w:rFonts w:ascii="Arial" w:eastAsia="Times New Roman" w:hAnsi="Arial" w:cs="Arial"/>
          <w:noProof/>
          <w:sz w:val="20"/>
          <w:szCs w:val="20"/>
          <w:lang w:eastAsia="en-US"/>
        </w:rPr>
      </w:pPr>
      <w:r w:rsidRPr="00420C9D">
        <w:rPr>
          <w:rFonts w:ascii="Arial" w:eastAsia="Times New Roman" w:hAnsi="Arial" w:cs="Arial"/>
          <w:noProof/>
          <w:sz w:val="20"/>
          <w:szCs w:val="20"/>
          <w:lang w:eastAsia="en-US"/>
        </w:rPr>
        <w:t xml:space="preserve">vložením plnej moci na kartu užívateľa po registrácii, ktorá je podpísaná elektronickým podpisom štatutára aj splnomocnenou osobou, alebo prešla zaručenou konverziou. Autentifikáciu vykoná poskytovateľ systému JOSEPHINE a to v pracovných dňoch v čase 8.00 – 16.00 </w:t>
      </w:r>
      <w:r w:rsidRPr="00420C9D">
        <w:rPr>
          <w:rFonts w:ascii="Arial" w:eastAsia="Times New Roman" w:hAnsi="Arial" w:cs="Arial"/>
          <w:noProof/>
          <w:sz w:val="20"/>
          <w:szCs w:val="20"/>
          <w:lang w:eastAsia="en-US"/>
        </w:rPr>
        <w:lastRenderedPageBreak/>
        <w:t xml:space="preserve">hod. O dokončení autentifikácie je </w:t>
      </w:r>
      <w:r w:rsidR="003B651D">
        <w:rPr>
          <w:rFonts w:ascii="Arial" w:eastAsia="Times New Roman" w:hAnsi="Arial" w:cs="Arial"/>
          <w:noProof/>
          <w:sz w:val="20"/>
          <w:szCs w:val="20"/>
          <w:lang w:eastAsia="en-US"/>
        </w:rPr>
        <w:t>záujemca/</w:t>
      </w:r>
      <w:r w:rsidRPr="00420C9D">
        <w:rPr>
          <w:rFonts w:ascii="Arial" w:eastAsia="Times New Roman" w:hAnsi="Arial" w:cs="Arial"/>
          <w:noProof/>
          <w:sz w:val="20"/>
          <w:szCs w:val="20"/>
          <w:lang w:eastAsia="en-US"/>
        </w:rPr>
        <w:t>uchádzač informovaný e-mailom;</w:t>
      </w:r>
    </w:p>
    <w:p w14:paraId="634383A2" w14:textId="675AB2EE" w:rsidR="006E4B7F" w:rsidRPr="00420C9D" w:rsidRDefault="006E4B7F" w:rsidP="005E46B5">
      <w:pPr>
        <w:numPr>
          <w:ilvl w:val="1"/>
          <w:numId w:val="27"/>
        </w:numPr>
        <w:tabs>
          <w:tab w:val="left" w:pos="1134"/>
        </w:tabs>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Autentifikovaný </w:t>
      </w:r>
      <w:r w:rsidR="003B651D">
        <w:rPr>
          <w:rFonts w:ascii="Arial" w:eastAsia="Times New Roman" w:hAnsi="Arial" w:cs="Arial"/>
          <w:color w:val="000000" w:themeColor="text1"/>
          <w:sz w:val="20"/>
          <w:szCs w:val="20"/>
          <w:lang w:eastAsia="en-US"/>
        </w:rPr>
        <w:t>záujemca/</w:t>
      </w:r>
      <w:r w:rsidRPr="00420C9D">
        <w:rPr>
          <w:rFonts w:ascii="Arial" w:eastAsia="Times New Roman" w:hAnsi="Arial" w:cs="Arial"/>
          <w:color w:val="000000" w:themeColor="text1"/>
          <w:sz w:val="20"/>
          <w:szCs w:val="20"/>
          <w:lang w:eastAsia="en-US"/>
        </w:rPr>
        <w:t>uchádzač si po prihlásení do systému JOSEPHINE v prehľade - zozname obstarávaní vyberie predmetné obstarávanie a vloží svoju</w:t>
      </w:r>
      <w:r w:rsidR="007161EA" w:rsidRPr="00420C9D">
        <w:rPr>
          <w:rFonts w:ascii="Arial" w:eastAsia="Times New Roman" w:hAnsi="Arial" w:cs="Arial"/>
          <w:color w:val="000000" w:themeColor="text1"/>
          <w:sz w:val="20"/>
          <w:szCs w:val="20"/>
          <w:lang w:eastAsia="en-US"/>
        </w:rPr>
        <w:t xml:space="preserve"> žiadosť o účasť/</w:t>
      </w:r>
      <w:r w:rsidRPr="00420C9D">
        <w:rPr>
          <w:rFonts w:ascii="Arial" w:eastAsia="Times New Roman" w:hAnsi="Arial" w:cs="Arial"/>
          <w:color w:val="000000" w:themeColor="text1"/>
          <w:sz w:val="20"/>
          <w:szCs w:val="20"/>
          <w:lang w:eastAsia="en-US"/>
        </w:rPr>
        <w:t xml:space="preserve">ponuku do určeného formulára na príjem </w:t>
      </w:r>
      <w:r w:rsidR="007161EA" w:rsidRPr="00420C9D">
        <w:rPr>
          <w:rFonts w:ascii="Arial" w:eastAsia="Times New Roman" w:hAnsi="Arial" w:cs="Arial"/>
          <w:color w:val="000000" w:themeColor="text1"/>
          <w:sz w:val="20"/>
          <w:szCs w:val="20"/>
          <w:lang w:eastAsia="en-US"/>
        </w:rPr>
        <w:t>žiadostí o účasť/</w:t>
      </w:r>
      <w:r w:rsidRPr="00420C9D">
        <w:rPr>
          <w:rFonts w:ascii="Arial" w:eastAsia="Times New Roman" w:hAnsi="Arial" w:cs="Arial"/>
          <w:color w:val="000000" w:themeColor="text1"/>
          <w:sz w:val="20"/>
          <w:szCs w:val="20"/>
          <w:lang w:eastAsia="en-US"/>
        </w:rPr>
        <w:t xml:space="preserve">ponúk, ktorý nájde v záložke „Ponuky a žiadosti“. </w:t>
      </w:r>
    </w:p>
    <w:p w14:paraId="301DBC7D"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7FD4CAB1" w14:textId="77777777" w:rsidR="006E4B7F" w:rsidRPr="00420C9D" w:rsidRDefault="006E4B7F" w:rsidP="005E46B5">
      <w:pPr>
        <w:numPr>
          <w:ilvl w:val="0"/>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2170ECDA"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43B271D"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6C5834B0" w14:textId="77777777" w:rsidR="006E4B7F" w:rsidRPr="00420C9D" w:rsidRDefault="006E4B7F" w:rsidP="005E46B5">
      <w:pPr>
        <w:numPr>
          <w:ilvl w:val="1"/>
          <w:numId w:val="39"/>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0EEA23C6" w14:textId="7F71D6CF" w:rsidR="006E4B7F" w:rsidRPr="00420C9D" w:rsidRDefault="006E4B7F" w:rsidP="0095273D">
      <w:pPr>
        <w:spacing w:after="0" w:line="240" w:lineRule="auto"/>
        <w:ind w:left="1134" w:hanging="567"/>
        <w:contextualSpacing/>
        <w:jc w:val="both"/>
        <w:rPr>
          <w:rFonts w:ascii="Arial" w:eastAsia="Times New Roman" w:hAnsi="Arial" w:cs="Arial"/>
          <w:b/>
          <w:sz w:val="20"/>
          <w:szCs w:val="20"/>
        </w:rPr>
      </w:pPr>
      <w:r w:rsidRPr="00420C9D">
        <w:rPr>
          <w:rFonts w:ascii="Arial" w:eastAsia="Times New Roman" w:hAnsi="Arial" w:cs="Arial"/>
          <w:color w:val="000000" w:themeColor="text1"/>
          <w:sz w:val="20"/>
          <w:szCs w:val="20"/>
          <w:lang w:eastAsia="en-US"/>
        </w:rPr>
        <w:t>23.4</w:t>
      </w:r>
      <w:r w:rsidRPr="00420C9D">
        <w:rPr>
          <w:rFonts w:ascii="Arial" w:eastAsia="Times New Roman" w:hAnsi="Arial" w:cs="Arial"/>
          <w:color w:val="000000" w:themeColor="text1"/>
          <w:sz w:val="20"/>
          <w:szCs w:val="20"/>
          <w:lang w:eastAsia="en-US"/>
        </w:rPr>
        <w:tab/>
      </w:r>
      <w:r w:rsidR="003B651D">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svoju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identifikuje uvedením obchodného mena alebo názvu, sídla, miesta podnikania alebo obvyklého pobytu </w:t>
      </w:r>
      <w:r w:rsidR="003B651D">
        <w:rPr>
          <w:rFonts w:ascii="Arial" w:eastAsia="Times New Roman" w:hAnsi="Arial" w:cs="Arial"/>
          <w:color w:val="000000" w:themeColor="text1"/>
          <w:sz w:val="20"/>
          <w:szCs w:val="20"/>
          <w:lang w:eastAsia="en-US"/>
        </w:rPr>
        <w:t>záujemcu/</w:t>
      </w:r>
      <w:r w:rsidRPr="00420C9D">
        <w:rPr>
          <w:rFonts w:ascii="Arial" w:eastAsia="Times New Roman" w:hAnsi="Arial" w:cs="Arial"/>
          <w:color w:val="000000" w:themeColor="text1"/>
          <w:sz w:val="20"/>
          <w:szCs w:val="20"/>
          <w:lang w:eastAsia="en-US"/>
        </w:rPr>
        <w:t>uchádzača a heslom súťaže</w:t>
      </w:r>
      <w:r w:rsidRPr="00420C9D">
        <w:rPr>
          <w:rFonts w:ascii="Arial" w:eastAsia="Times New Roman" w:hAnsi="Arial" w:cs="Arial"/>
          <w:sz w:val="20"/>
          <w:szCs w:val="20"/>
          <w:lang w:eastAsia="en-US"/>
        </w:rPr>
        <w:t xml:space="preserve">: </w:t>
      </w:r>
      <w:r w:rsidRPr="00420C9D">
        <w:rPr>
          <w:rFonts w:ascii="Arial" w:eastAsia="Times New Roman" w:hAnsi="Arial" w:cs="Arial"/>
          <w:b/>
          <w:sz w:val="20"/>
          <w:szCs w:val="20"/>
        </w:rPr>
        <w:t>„D</w:t>
      </w:r>
      <w:r w:rsidR="007B5F76"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476B22B2" w14:textId="77777777" w:rsidR="00951D12" w:rsidRPr="00420C9D" w:rsidRDefault="00951D12" w:rsidP="0095273D">
      <w:pPr>
        <w:spacing w:after="0" w:line="240" w:lineRule="auto"/>
        <w:ind w:left="1134" w:hanging="567"/>
        <w:contextualSpacing/>
        <w:jc w:val="both"/>
        <w:rPr>
          <w:rFonts w:ascii="Arial" w:eastAsia="Times New Roman" w:hAnsi="Arial" w:cs="Arial"/>
          <w:b/>
          <w:sz w:val="20"/>
          <w:szCs w:val="20"/>
        </w:rPr>
      </w:pPr>
    </w:p>
    <w:p w14:paraId="741ED03E" w14:textId="7E0EBCC4" w:rsidR="006E4B7F" w:rsidRPr="00420C9D" w:rsidRDefault="006E4B7F" w:rsidP="0095273D">
      <w:pPr>
        <w:spacing w:after="0" w:line="240" w:lineRule="auto"/>
        <w:ind w:left="567" w:hanging="567"/>
        <w:contextualSpacing/>
        <w:jc w:val="both"/>
        <w:rPr>
          <w:rFonts w:ascii="Arial" w:eastAsia="Times New Roman" w:hAnsi="Arial" w:cs="Arial"/>
          <w:b/>
          <w:bCs/>
          <w:smallCaps/>
          <w:sz w:val="20"/>
          <w:szCs w:val="20"/>
        </w:rPr>
      </w:pPr>
      <w:r w:rsidRPr="00420C9D">
        <w:rPr>
          <w:rFonts w:ascii="Arial" w:eastAsia="Times New Roman" w:hAnsi="Arial" w:cs="Arial"/>
          <w:b/>
          <w:bCs/>
          <w:smallCaps/>
          <w:sz w:val="20"/>
          <w:szCs w:val="20"/>
        </w:rPr>
        <w:t>24.</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 xml:space="preserve">Doplnenie, zmena a odvolanie </w:t>
      </w:r>
      <w:r w:rsidR="007161EA" w:rsidRPr="00420C9D">
        <w:rPr>
          <w:rFonts w:ascii="Arial" w:eastAsia="Times New Roman" w:hAnsi="Arial" w:cs="Arial"/>
          <w:b/>
          <w:bCs/>
          <w:sz w:val="20"/>
          <w:szCs w:val="20"/>
        </w:rPr>
        <w:t>žiadosti o účasť/</w:t>
      </w:r>
      <w:r w:rsidRPr="00420C9D">
        <w:rPr>
          <w:rFonts w:ascii="Arial" w:eastAsia="Times New Roman" w:hAnsi="Arial" w:cs="Arial"/>
          <w:b/>
          <w:bCs/>
          <w:sz w:val="20"/>
          <w:szCs w:val="20"/>
        </w:rPr>
        <w:t>ponuky</w:t>
      </w:r>
    </w:p>
    <w:p w14:paraId="5D27C299" w14:textId="6F18F806"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24.1</w:t>
      </w:r>
      <w:r w:rsidRPr="00420C9D">
        <w:rPr>
          <w:rFonts w:ascii="Arial" w:eastAsia="Times New Roman" w:hAnsi="Arial" w:cs="Arial"/>
          <w:color w:val="000000" w:themeColor="text1"/>
          <w:sz w:val="20"/>
          <w:szCs w:val="20"/>
          <w:lang w:eastAsia="en-US"/>
        </w:rPr>
        <w:tab/>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môže predloženú </w:t>
      </w:r>
      <w:r w:rsidR="007161EA" w:rsidRPr="00420C9D">
        <w:rPr>
          <w:rFonts w:ascii="Arial" w:eastAsia="Times New Roman" w:hAnsi="Arial" w:cs="Arial"/>
          <w:color w:val="000000" w:themeColor="text1"/>
          <w:sz w:val="20"/>
          <w:szCs w:val="20"/>
          <w:lang w:eastAsia="en-US"/>
        </w:rPr>
        <w:t>žiadosť o účasť/</w:t>
      </w:r>
      <w:r w:rsidRPr="00420C9D">
        <w:rPr>
          <w:rFonts w:ascii="Arial" w:eastAsia="Times New Roman" w:hAnsi="Arial" w:cs="Arial"/>
          <w:color w:val="000000" w:themeColor="text1"/>
          <w:sz w:val="20"/>
          <w:szCs w:val="20"/>
          <w:lang w:eastAsia="en-US"/>
        </w:rPr>
        <w:t xml:space="preserve">ponuku dodatočne doplniť, zmeniť alebo odvolať do uplynutia lehoty na predkladanie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ponúk. Doplnenie, zmenu alebo odvolanie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je možné vykonať späť vzatím  pôvodnej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w:t>
      </w:r>
      <w:r w:rsidR="00491898">
        <w:rPr>
          <w:rFonts w:ascii="Arial" w:eastAsia="Times New Roman" w:hAnsi="Arial" w:cs="Arial"/>
          <w:color w:val="000000" w:themeColor="text1"/>
          <w:sz w:val="20"/>
          <w:szCs w:val="20"/>
          <w:lang w:eastAsia="en-US"/>
        </w:rPr>
        <w:t>Záujemca/u</w:t>
      </w:r>
      <w:r w:rsidRPr="00420C9D">
        <w:rPr>
          <w:rFonts w:ascii="Arial" w:eastAsia="Times New Roman" w:hAnsi="Arial" w:cs="Arial"/>
          <w:color w:val="000000" w:themeColor="text1"/>
          <w:sz w:val="20"/>
          <w:szCs w:val="20"/>
          <w:lang w:eastAsia="en-US"/>
        </w:rPr>
        <w:t xml:space="preserve">chádzač pri odvolaní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 xml:space="preserve">ponuky postupuje obdobne ako pri vložení prvotnej </w:t>
      </w:r>
      <w:r w:rsidR="007161EA" w:rsidRPr="00420C9D">
        <w:rPr>
          <w:rFonts w:ascii="Arial" w:eastAsia="Times New Roman" w:hAnsi="Arial" w:cs="Arial"/>
          <w:color w:val="000000" w:themeColor="text1"/>
          <w:sz w:val="20"/>
          <w:szCs w:val="20"/>
          <w:lang w:eastAsia="en-US"/>
        </w:rPr>
        <w:t>žiadosti o účasť/</w:t>
      </w:r>
      <w:r w:rsidRPr="00420C9D">
        <w:rPr>
          <w:rFonts w:ascii="Arial" w:eastAsia="Times New Roman" w:hAnsi="Arial" w:cs="Arial"/>
          <w:color w:val="000000" w:themeColor="text1"/>
          <w:sz w:val="20"/>
          <w:szCs w:val="20"/>
          <w:lang w:eastAsia="en-US"/>
        </w:rPr>
        <w:t>ponuky (kliknutím na tlačidlo „Stiahnuť ponuku“ a predložením novej ponuky).</w:t>
      </w:r>
    </w:p>
    <w:p w14:paraId="59614CF5" w14:textId="7777777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24.2 Uchádzači sú svojou ponukou viazaní do uplynutia lehoty oznámenej verejným obstarávateľom, resp. predĺženej lehoty viazanosti ponúk podľa rozhodnutia verejného obstarávateľa.  </w:t>
      </w:r>
      <w:r w:rsidRPr="00420C9D">
        <w:rPr>
          <w:rFonts w:ascii="Arial" w:eastAsia="Times New Roman" w:hAnsi="Arial" w:cs="Arial"/>
          <w:color w:val="000000" w:themeColor="text1"/>
          <w:sz w:val="20"/>
          <w:szCs w:val="20"/>
          <w:lang w:eastAsia="en-US"/>
        </w:rPr>
        <w:lastRenderedPageBreak/>
        <w:t>Prípadné predĺženie lehoty bude uchádzačom dostatočne vopred oznámené formou elektronickej komunikácie v systéme JOSEPHINE.</w:t>
      </w:r>
    </w:p>
    <w:p w14:paraId="04D249FE" w14:textId="77777777" w:rsidR="006E4B7F" w:rsidRPr="00420C9D" w:rsidRDefault="006E4B7F" w:rsidP="0095273D">
      <w:pPr>
        <w:spacing w:after="0" w:line="240" w:lineRule="auto"/>
        <w:ind w:left="1134" w:hanging="567"/>
        <w:contextualSpacing/>
        <w:jc w:val="both"/>
        <w:rPr>
          <w:rFonts w:ascii="Arial" w:eastAsia="Times New Roman" w:hAnsi="Arial" w:cs="Arial"/>
          <w:sz w:val="20"/>
          <w:szCs w:val="20"/>
        </w:rPr>
      </w:pPr>
    </w:p>
    <w:p w14:paraId="126D59D6"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w:t>
      </w:r>
    </w:p>
    <w:p w14:paraId="081C21F0" w14:textId="783F6B46" w:rsidR="006E4B7F" w:rsidRPr="00420C9D" w:rsidRDefault="006E4B7F" w:rsidP="0095273D">
      <w:pPr>
        <w:keepNext/>
        <w:spacing w:after="0" w:line="240" w:lineRule="auto"/>
        <w:contextualSpacing/>
        <w:jc w:val="center"/>
        <w:outlineLvl w:val="4"/>
        <w:rPr>
          <w:rFonts w:ascii="Arial" w:eastAsia="Times New Roman" w:hAnsi="Arial" w:cs="Arial"/>
          <w:b/>
          <w:sz w:val="20"/>
          <w:szCs w:val="20"/>
        </w:rPr>
      </w:pPr>
      <w:r w:rsidRPr="00420C9D">
        <w:rPr>
          <w:rFonts w:ascii="Arial" w:eastAsia="Times New Roman" w:hAnsi="Arial" w:cs="Arial"/>
          <w:b/>
          <w:sz w:val="20"/>
          <w:szCs w:val="20"/>
        </w:rPr>
        <w:t xml:space="preserve">Otváranie </w:t>
      </w:r>
      <w:r w:rsidR="00946FEC">
        <w:rPr>
          <w:rFonts w:ascii="Arial" w:eastAsia="Times New Roman" w:hAnsi="Arial" w:cs="Arial"/>
          <w:b/>
          <w:sz w:val="20"/>
          <w:szCs w:val="20"/>
        </w:rPr>
        <w:t xml:space="preserve">ponúk </w:t>
      </w:r>
      <w:r w:rsidRPr="00420C9D">
        <w:rPr>
          <w:rFonts w:ascii="Arial" w:eastAsia="Times New Roman" w:hAnsi="Arial" w:cs="Arial"/>
          <w:b/>
          <w:sz w:val="20"/>
          <w:szCs w:val="20"/>
        </w:rPr>
        <w:t xml:space="preserve">a vyhodnotenie </w:t>
      </w:r>
      <w:r w:rsidR="00946FEC">
        <w:rPr>
          <w:rFonts w:ascii="Arial" w:eastAsia="Times New Roman" w:hAnsi="Arial" w:cs="Arial"/>
          <w:b/>
          <w:sz w:val="20"/>
          <w:szCs w:val="20"/>
        </w:rPr>
        <w:t>žiadostí o účasť/</w:t>
      </w:r>
      <w:r w:rsidRPr="00420C9D">
        <w:rPr>
          <w:rFonts w:ascii="Arial" w:eastAsia="Times New Roman" w:hAnsi="Arial" w:cs="Arial"/>
          <w:b/>
          <w:sz w:val="20"/>
          <w:szCs w:val="20"/>
        </w:rPr>
        <w:t>ponúk</w:t>
      </w:r>
    </w:p>
    <w:p w14:paraId="3A4EBAB2" w14:textId="77777777" w:rsidR="006E4B7F" w:rsidRPr="00420C9D" w:rsidRDefault="006E4B7F" w:rsidP="0095273D">
      <w:pPr>
        <w:spacing w:after="0" w:line="240" w:lineRule="auto"/>
        <w:contextualSpacing/>
        <w:rPr>
          <w:rFonts w:ascii="Arial" w:eastAsia="Times New Roman" w:hAnsi="Arial" w:cs="Arial"/>
          <w:sz w:val="20"/>
          <w:szCs w:val="20"/>
        </w:rPr>
      </w:pPr>
    </w:p>
    <w:p w14:paraId="795D1594" w14:textId="6A0E4340" w:rsidR="006E4B7F" w:rsidRDefault="006E4B7F" w:rsidP="0095273D">
      <w:pPr>
        <w:keepNext/>
        <w:spacing w:after="0" w:line="240" w:lineRule="auto"/>
        <w:ind w:left="567" w:hanging="567"/>
        <w:contextualSpacing/>
        <w:jc w:val="both"/>
        <w:outlineLvl w:val="6"/>
        <w:rPr>
          <w:rFonts w:ascii="Arial" w:eastAsia="Times New Roman" w:hAnsi="Arial" w:cs="Arial"/>
          <w:b/>
          <w:bCs/>
          <w:sz w:val="20"/>
          <w:szCs w:val="20"/>
          <w:highlight w:val="yellow"/>
        </w:rPr>
      </w:pPr>
      <w:r w:rsidRPr="00420C9D">
        <w:rPr>
          <w:rFonts w:ascii="Arial" w:eastAsia="Times New Roman" w:hAnsi="Arial" w:cs="Arial"/>
          <w:b/>
          <w:bCs/>
          <w:smallCaps/>
          <w:sz w:val="20"/>
          <w:szCs w:val="20"/>
        </w:rPr>
        <w:t>25.</w:t>
      </w:r>
      <w:r w:rsidRPr="00420C9D">
        <w:rPr>
          <w:rFonts w:ascii="Arial" w:eastAsia="Times New Roman" w:hAnsi="Arial" w:cs="Arial"/>
          <w:b/>
          <w:bCs/>
          <w:smallCaps/>
          <w:sz w:val="20"/>
          <w:szCs w:val="20"/>
        </w:rPr>
        <w:tab/>
      </w:r>
      <w:r w:rsidRPr="00946FEC">
        <w:rPr>
          <w:rFonts w:ascii="Arial" w:eastAsia="Times New Roman" w:hAnsi="Arial" w:cs="Arial"/>
          <w:b/>
          <w:bCs/>
          <w:sz w:val="20"/>
          <w:szCs w:val="20"/>
        </w:rPr>
        <w:t>Otváranie</w:t>
      </w:r>
      <w:r w:rsidR="00946FEC" w:rsidRPr="00946FEC">
        <w:rPr>
          <w:rFonts w:ascii="Arial" w:eastAsia="Times New Roman" w:hAnsi="Arial" w:cs="Arial"/>
          <w:b/>
          <w:bCs/>
          <w:sz w:val="20"/>
          <w:szCs w:val="20"/>
        </w:rPr>
        <w:t xml:space="preserve"> </w:t>
      </w:r>
      <w:r w:rsidRPr="00946FEC">
        <w:rPr>
          <w:rFonts w:ascii="Arial" w:eastAsia="Times New Roman" w:hAnsi="Arial" w:cs="Arial"/>
          <w:b/>
          <w:bCs/>
          <w:sz w:val="20"/>
          <w:szCs w:val="20"/>
        </w:rPr>
        <w:t>ponúk (on-line sprístupnenie)</w:t>
      </w:r>
    </w:p>
    <w:p w14:paraId="52EF7994" w14:textId="45961A63" w:rsidR="00532A21" w:rsidRPr="00946FEC"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25.1</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b/>
          <w:sz w:val="20"/>
          <w:szCs w:val="20"/>
        </w:rPr>
        <w:t>Dátum a hodina otvárania</w:t>
      </w:r>
      <w:r w:rsidR="00946FEC">
        <w:rPr>
          <w:rFonts w:ascii="Arial" w:eastAsia="Times New Roman" w:hAnsi="Arial" w:cs="Arial"/>
          <w:b/>
          <w:sz w:val="20"/>
          <w:szCs w:val="20"/>
        </w:rPr>
        <w:t xml:space="preserve"> ponúk </w:t>
      </w:r>
      <w:r w:rsidR="00946FEC" w:rsidRPr="00946FEC">
        <w:rPr>
          <w:rFonts w:ascii="Arial" w:eastAsia="Times New Roman" w:hAnsi="Arial" w:cs="Arial"/>
          <w:sz w:val="20"/>
          <w:szCs w:val="20"/>
        </w:rPr>
        <w:t xml:space="preserve">je uvedená </w:t>
      </w:r>
      <w:r w:rsidR="008903BA">
        <w:rPr>
          <w:rFonts w:ascii="Arial" w:eastAsia="Times New Roman" w:hAnsi="Arial" w:cs="Arial"/>
          <w:sz w:val="20"/>
          <w:szCs w:val="20"/>
        </w:rPr>
        <w:t>vo Výzve na predkladanie ponúk.</w:t>
      </w:r>
    </w:p>
    <w:p w14:paraId="5B88E57F" w14:textId="384A1934"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r w:rsidRPr="00420C9D">
        <w:rPr>
          <w:rFonts w:ascii="Arial" w:eastAsia="Times New Roman" w:hAnsi="Arial" w:cs="Arial"/>
          <w:sz w:val="20"/>
          <w:szCs w:val="20"/>
        </w:rPr>
        <w:t xml:space="preserve">25.2  </w:t>
      </w:r>
      <w:r w:rsidRPr="00420C9D">
        <w:rPr>
          <w:rFonts w:ascii="Arial" w:eastAsia="Times New Roman" w:hAnsi="Arial" w:cs="Arial"/>
          <w:sz w:val="20"/>
          <w:szCs w:val="20"/>
        </w:rPr>
        <w:tab/>
        <w:t xml:space="preserve">Otváranie ponúk sa uskutoční elektronicky. </w:t>
      </w:r>
    </w:p>
    <w:p w14:paraId="0DB59F0F" w14:textId="77777777" w:rsidR="000E797D" w:rsidRDefault="000E797D" w:rsidP="0095273D">
      <w:pPr>
        <w:autoSpaceDE w:val="0"/>
        <w:autoSpaceDN w:val="0"/>
        <w:adjustRightInd w:val="0"/>
        <w:spacing w:after="0" w:line="240" w:lineRule="auto"/>
        <w:ind w:left="1134" w:hanging="567"/>
        <w:contextualSpacing/>
        <w:jc w:val="both"/>
        <w:rPr>
          <w:rFonts w:ascii="Arial" w:eastAsia="Times New Roman" w:hAnsi="Arial" w:cs="Arial"/>
          <w:sz w:val="20"/>
          <w:szCs w:val="20"/>
        </w:rPr>
      </w:pPr>
    </w:p>
    <w:p w14:paraId="2DD92616" w14:textId="4596766D" w:rsidR="006E4B7F"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sz w:val="20"/>
          <w:szCs w:val="20"/>
        </w:rPr>
        <w:t>25.3</w:t>
      </w:r>
      <w:r w:rsidRPr="00420C9D">
        <w:rPr>
          <w:rFonts w:ascii="Arial" w:eastAsia="Times New Roman" w:hAnsi="Arial" w:cs="Arial"/>
          <w:sz w:val="20"/>
          <w:szCs w:val="20"/>
        </w:rPr>
        <w:tab/>
      </w:r>
      <w:r w:rsidRPr="00420C9D">
        <w:rPr>
          <w:rFonts w:ascii="Arial" w:eastAsia="Times New Roman"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22 Časť A.1 Zväzok 1 týchto SP. </w:t>
      </w:r>
    </w:p>
    <w:p w14:paraId="7E96E883" w14:textId="2D81C548" w:rsidR="006E4B7F" w:rsidRDefault="006E4B7F" w:rsidP="0095273D">
      <w:pPr>
        <w:autoSpaceDE w:val="0"/>
        <w:autoSpaceDN w:val="0"/>
        <w:adjustRightInd w:val="0"/>
        <w:spacing w:after="0" w:line="240" w:lineRule="auto"/>
        <w:ind w:left="1134" w:hanging="567"/>
        <w:contextualSpacing/>
        <w:jc w:val="both"/>
        <w:rPr>
          <w:rFonts w:ascii="Arial" w:eastAsia="Calibri" w:hAnsi="Arial" w:cs="Arial"/>
          <w:sz w:val="20"/>
          <w:szCs w:val="20"/>
        </w:rPr>
      </w:pPr>
      <w:r w:rsidRPr="00420C9D">
        <w:rPr>
          <w:rFonts w:ascii="Arial" w:eastAsia="Calibri" w:hAnsi="Arial" w:cs="Arial"/>
          <w:sz w:val="20"/>
          <w:szCs w:val="20"/>
        </w:rPr>
        <w:t>25.4</w:t>
      </w:r>
      <w:r w:rsidRPr="00420C9D">
        <w:rPr>
          <w:rFonts w:ascii="Arial" w:eastAsia="Calibri" w:hAnsi="Arial" w:cs="Arial"/>
          <w:sz w:val="20"/>
          <w:szCs w:val="20"/>
        </w:rPr>
        <w:tab/>
        <w:t>Verejný obstarávateľ najneskôr do piatich pracovných dní odo dňa otvárania ponúk pošle prostredníctvom elektronickej komunikácie v systéme JOSEPHINE</w:t>
      </w:r>
      <w:r w:rsidR="00946FEC">
        <w:rPr>
          <w:rFonts w:ascii="Arial" w:eastAsia="Calibri" w:hAnsi="Arial" w:cs="Arial"/>
          <w:sz w:val="20"/>
          <w:szCs w:val="20"/>
        </w:rPr>
        <w:t xml:space="preserve"> </w:t>
      </w:r>
      <w:r w:rsidRPr="00420C9D">
        <w:rPr>
          <w:rFonts w:ascii="Arial" w:eastAsia="Calibri" w:hAnsi="Arial" w:cs="Arial"/>
          <w:sz w:val="20"/>
          <w:szCs w:val="20"/>
        </w:rPr>
        <w:t>všetkým uchádzačom, ktorí predložili ponuky v lehote na predkladanie ponúk zápisnicu z otvárania ponúk, ktorá obsahuje údaje podľa § 52 ods. 2 zákona.</w:t>
      </w:r>
    </w:p>
    <w:p w14:paraId="7E62F793" w14:textId="77777777" w:rsidR="006E4B7F" w:rsidRPr="00420C9D" w:rsidRDefault="006E4B7F" w:rsidP="0095273D">
      <w:pPr>
        <w:autoSpaceDE w:val="0"/>
        <w:autoSpaceDN w:val="0"/>
        <w:adjustRightInd w:val="0"/>
        <w:spacing w:after="0" w:line="240" w:lineRule="auto"/>
        <w:ind w:left="1134" w:hanging="567"/>
        <w:contextualSpacing/>
        <w:jc w:val="both"/>
        <w:rPr>
          <w:rFonts w:ascii="Arial" w:eastAsia="Times New Roman" w:hAnsi="Arial" w:cs="Arial"/>
          <w:color w:val="000000" w:themeColor="text1"/>
          <w:sz w:val="20"/>
          <w:szCs w:val="20"/>
        </w:rPr>
      </w:pPr>
    </w:p>
    <w:p w14:paraId="48CEE5DA" w14:textId="2C77EDF1" w:rsidR="00CA5802" w:rsidRDefault="006E4B7F" w:rsidP="00CA5802">
      <w:pPr>
        <w:tabs>
          <w:tab w:val="left" w:pos="2472"/>
        </w:tabs>
        <w:spacing w:after="0" w:line="240" w:lineRule="auto"/>
        <w:ind w:left="567" w:hanging="567"/>
        <w:contextualSpacing/>
        <w:rPr>
          <w:rFonts w:ascii="Arial" w:eastAsia="Times New Roman" w:hAnsi="Arial" w:cs="Arial"/>
          <w:b/>
          <w:sz w:val="20"/>
          <w:szCs w:val="20"/>
        </w:rPr>
      </w:pPr>
      <w:r w:rsidRPr="00420C9D">
        <w:rPr>
          <w:rFonts w:ascii="Arial" w:eastAsia="Times New Roman" w:hAnsi="Arial" w:cs="Arial"/>
          <w:b/>
          <w:bCs/>
          <w:smallCaps/>
          <w:sz w:val="20"/>
          <w:szCs w:val="20"/>
        </w:rPr>
        <w:lastRenderedPageBreak/>
        <w:t>26.</w:t>
      </w:r>
      <w:r w:rsidRPr="00420C9D">
        <w:rPr>
          <w:rFonts w:ascii="Arial" w:eastAsia="Times New Roman" w:hAnsi="Arial" w:cs="Arial"/>
          <w:b/>
          <w:bCs/>
          <w:smallCaps/>
          <w:sz w:val="20"/>
          <w:szCs w:val="20"/>
        </w:rPr>
        <w:tab/>
      </w:r>
      <w:r w:rsidR="00CA5802" w:rsidRPr="00420C9D">
        <w:rPr>
          <w:rFonts w:ascii="Arial" w:eastAsia="Times New Roman" w:hAnsi="Arial" w:cs="Arial"/>
          <w:b/>
          <w:sz w:val="20"/>
          <w:szCs w:val="20"/>
        </w:rPr>
        <w:t xml:space="preserve">Vyhodnotenie splnenia podmienok účasti </w:t>
      </w:r>
      <w:r w:rsidR="00C97A4E">
        <w:rPr>
          <w:rFonts w:ascii="Arial" w:eastAsia="Times New Roman" w:hAnsi="Arial" w:cs="Arial"/>
          <w:b/>
          <w:sz w:val="20"/>
          <w:szCs w:val="20"/>
        </w:rPr>
        <w:t>záujemcov</w:t>
      </w:r>
    </w:p>
    <w:p w14:paraId="4454AB52" w14:textId="60BD74D3" w:rsidR="00CA5802" w:rsidRDefault="00CA5802" w:rsidP="00CA5802">
      <w:pPr>
        <w:tabs>
          <w:tab w:val="left" w:pos="1134"/>
          <w:tab w:val="left" w:pos="2472"/>
        </w:tabs>
        <w:spacing w:after="0" w:line="240" w:lineRule="auto"/>
        <w:ind w:left="1134" w:hanging="567"/>
        <w:contextualSpacing/>
        <w:jc w:val="both"/>
        <w:rPr>
          <w:rFonts w:ascii="Arial" w:hAnsi="Arial" w:cs="Arial"/>
          <w:sz w:val="20"/>
          <w:szCs w:val="20"/>
          <w:shd w:val="clear" w:color="auto" w:fill="FFFFFF"/>
        </w:rPr>
      </w:pPr>
      <w:r>
        <w:rPr>
          <w:rFonts w:ascii="Arial" w:hAnsi="Arial" w:cs="Arial"/>
          <w:sz w:val="20"/>
          <w:szCs w:val="20"/>
          <w:shd w:val="clear" w:color="auto" w:fill="FFFFFF"/>
        </w:rPr>
        <w:t>2</w:t>
      </w:r>
      <w:r w:rsidR="009E32AF">
        <w:rPr>
          <w:rFonts w:ascii="Arial" w:hAnsi="Arial" w:cs="Arial"/>
          <w:sz w:val="20"/>
          <w:szCs w:val="20"/>
          <w:shd w:val="clear" w:color="auto" w:fill="FFFFFF"/>
        </w:rPr>
        <w:t>6</w:t>
      </w:r>
      <w:r>
        <w:rPr>
          <w:rFonts w:ascii="Arial" w:hAnsi="Arial" w:cs="Arial"/>
          <w:sz w:val="20"/>
          <w:szCs w:val="20"/>
          <w:shd w:val="clear" w:color="auto" w:fill="FFFFFF"/>
        </w:rPr>
        <w:t>.1</w:t>
      </w:r>
      <w:r>
        <w:rPr>
          <w:rFonts w:ascii="Arial" w:hAnsi="Arial" w:cs="Arial"/>
          <w:sz w:val="20"/>
          <w:szCs w:val="20"/>
          <w:shd w:val="clear" w:color="auto" w:fill="FFFFFF"/>
        </w:rPr>
        <w:tab/>
      </w:r>
      <w:bookmarkStart w:id="20" w:name="_Hlk170295351"/>
      <w:r>
        <w:rPr>
          <w:rFonts w:ascii="Arial" w:hAnsi="Arial" w:cs="Arial"/>
          <w:sz w:val="20"/>
          <w:szCs w:val="20"/>
          <w:shd w:val="clear" w:color="auto" w:fill="FFFFFF"/>
        </w:rPr>
        <w:t>Verejný obstarávateľ vyhodnotí žiadosti o účasti podľa § 40 zákona o verejnom obstarávaní.</w:t>
      </w:r>
      <w:bookmarkEnd w:id="20"/>
    </w:p>
    <w:p w14:paraId="6D068F5A" w14:textId="37DDCB02"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26.2</w:t>
      </w:r>
      <w:r>
        <w:rPr>
          <w:rFonts w:ascii="Arial" w:eastAsia="Times New Roman" w:hAnsi="Arial" w:cs="Arial"/>
          <w:sz w:val="20"/>
          <w:szCs w:val="20"/>
        </w:rPr>
        <w:tab/>
        <w:t xml:space="preserve">Žiadosť o účasť </w:t>
      </w:r>
      <w:r w:rsidR="002A64D8">
        <w:rPr>
          <w:rFonts w:ascii="Arial" w:eastAsia="Times New Roman" w:hAnsi="Arial" w:cs="Arial"/>
          <w:sz w:val="20"/>
          <w:szCs w:val="20"/>
        </w:rPr>
        <w:t>záujemcu</w:t>
      </w:r>
      <w:r>
        <w:rPr>
          <w:rFonts w:ascii="Arial" w:eastAsia="Times New Roman" w:hAnsi="Arial" w:cs="Arial"/>
          <w:sz w:val="20"/>
          <w:szCs w:val="20"/>
        </w:rPr>
        <w:t xml:space="preserve">, ktorá nebude spĺňať stanovené podmienky účasti bude z verejného obstarávania vylúčená. </w:t>
      </w:r>
      <w:r w:rsidR="002A64D8">
        <w:rPr>
          <w:rFonts w:ascii="Arial" w:eastAsia="Times New Roman" w:hAnsi="Arial" w:cs="Arial"/>
          <w:sz w:val="20"/>
          <w:szCs w:val="20"/>
        </w:rPr>
        <w:t xml:space="preserve">Záujemcovi </w:t>
      </w:r>
      <w:r>
        <w:rPr>
          <w:rFonts w:ascii="Arial" w:eastAsia="Times New Roman" w:hAnsi="Arial" w:cs="Arial"/>
          <w:sz w:val="20"/>
          <w:szCs w:val="20"/>
        </w:rPr>
        <w:t>bude oznámené vylúčenie jeho žiadosti o účasť s uvedením dôvodu vylúčenia a lehoty, v ktorej môže byť doručená námietka podľa § 170 ods. 4 písm. d) zákona.</w:t>
      </w:r>
    </w:p>
    <w:p w14:paraId="7F3D3B6E" w14:textId="4D907FDA" w:rsidR="00CA5802" w:rsidRPr="00420C9D" w:rsidRDefault="00CA5802" w:rsidP="00CA5802">
      <w:pPr>
        <w:autoSpaceDE w:val="0"/>
        <w:autoSpaceDN w:val="0"/>
        <w:spacing w:after="0" w:line="240" w:lineRule="auto"/>
        <w:ind w:left="1134" w:hanging="567"/>
        <w:contextualSpacing/>
        <w:jc w:val="both"/>
        <w:rPr>
          <w:rFonts w:ascii="Arial" w:eastAsia="Times New Roman" w:hAnsi="Arial" w:cs="Arial"/>
          <w:vanish/>
          <w:sz w:val="20"/>
          <w:szCs w:val="20"/>
          <w:lang w:eastAsia="en-US"/>
        </w:rPr>
      </w:pPr>
      <w:r>
        <w:rPr>
          <w:rFonts w:ascii="Arial" w:eastAsia="Times New Roman" w:hAnsi="Arial" w:cs="Arial"/>
          <w:sz w:val="20"/>
          <w:szCs w:val="20"/>
        </w:rPr>
        <w:t>2</w:t>
      </w:r>
      <w:r w:rsidR="009E32AF">
        <w:rPr>
          <w:rFonts w:ascii="Arial" w:eastAsia="Times New Roman" w:hAnsi="Arial" w:cs="Arial"/>
          <w:sz w:val="20"/>
          <w:szCs w:val="20"/>
        </w:rPr>
        <w:t>6</w:t>
      </w:r>
      <w:r>
        <w:rPr>
          <w:rFonts w:ascii="Arial" w:eastAsia="Times New Roman" w:hAnsi="Arial" w:cs="Arial"/>
          <w:sz w:val="20"/>
          <w:szCs w:val="20"/>
        </w:rPr>
        <w:t>.</w:t>
      </w:r>
      <w:r w:rsidR="009E32AF">
        <w:rPr>
          <w:rFonts w:ascii="Arial" w:eastAsia="Times New Roman" w:hAnsi="Arial" w:cs="Arial"/>
          <w:sz w:val="20"/>
          <w:szCs w:val="20"/>
        </w:rPr>
        <w:t>3</w:t>
      </w:r>
      <w:r>
        <w:rPr>
          <w:rFonts w:ascii="Arial" w:eastAsia="Times New Roman" w:hAnsi="Arial" w:cs="Arial"/>
          <w:sz w:val="20"/>
          <w:szCs w:val="20"/>
        </w:rPr>
        <w:tab/>
      </w:r>
    </w:p>
    <w:p w14:paraId="6B1DF893"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77D604ED"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6887FD18"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44056B71"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EF7B335"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1FA2B3F9" w14:textId="77777777" w:rsidR="00CA5802" w:rsidRPr="00420C9D" w:rsidRDefault="00CA5802" w:rsidP="005E46B5">
      <w:pPr>
        <w:numPr>
          <w:ilvl w:val="0"/>
          <w:numId w:val="39"/>
        </w:numPr>
        <w:spacing w:after="0" w:line="240" w:lineRule="auto"/>
        <w:contextualSpacing/>
        <w:jc w:val="both"/>
        <w:rPr>
          <w:rFonts w:ascii="Arial" w:eastAsia="Times New Roman" w:hAnsi="Arial" w:cs="Arial"/>
          <w:vanish/>
          <w:sz w:val="20"/>
          <w:szCs w:val="20"/>
          <w:lang w:eastAsia="en-US"/>
        </w:rPr>
      </w:pPr>
    </w:p>
    <w:p w14:paraId="3FDF2861" w14:textId="77777777" w:rsidR="00CA5802" w:rsidRPr="00420C9D" w:rsidRDefault="00CA5802" w:rsidP="005E46B5">
      <w:pPr>
        <w:numPr>
          <w:ilvl w:val="1"/>
          <w:numId w:val="50"/>
        </w:numPr>
        <w:spacing w:after="0" w:line="240" w:lineRule="auto"/>
        <w:contextualSpacing/>
        <w:jc w:val="both"/>
        <w:rPr>
          <w:rFonts w:ascii="Arial" w:eastAsia="Times New Roman" w:hAnsi="Arial" w:cs="Arial"/>
          <w:sz w:val="20"/>
          <w:szCs w:val="20"/>
          <w:lang w:eastAsia="en-US"/>
        </w:rPr>
      </w:pPr>
      <w:r w:rsidRPr="00420C9D">
        <w:rPr>
          <w:rFonts w:ascii="Arial" w:eastAsia="Calibri" w:hAnsi="Arial" w:cs="Arial"/>
          <w:sz w:val="20"/>
          <w:szCs w:val="20"/>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6F1CF1AB" w14:textId="478695FC" w:rsidR="00CA5802" w:rsidRDefault="009E32AF" w:rsidP="000420B9">
      <w:pPr>
        <w:spacing w:after="0" w:line="240" w:lineRule="auto"/>
        <w:ind w:left="1134" w:hanging="567"/>
        <w:contextualSpacing/>
        <w:jc w:val="both"/>
        <w:rPr>
          <w:rFonts w:ascii="Arial" w:eastAsia="Times New Roman" w:hAnsi="Arial" w:cs="Arial"/>
          <w:sz w:val="20"/>
          <w:szCs w:val="20"/>
          <w:lang w:eastAsia="en-US"/>
        </w:rPr>
      </w:pPr>
      <w:r>
        <w:rPr>
          <w:rFonts w:ascii="Arial" w:eastAsia="Times New Roman" w:hAnsi="Arial" w:cs="Arial"/>
          <w:sz w:val="20"/>
          <w:szCs w:val="20"/>
          <w:lang w:eastAsia="en-US"/>
        </w:rPr>
        <w:t xml:space="preserve">26.4 </w:t>
      </w:r>
      <w:r>
        <w:rPr>
          <w:rFonts w:ascii="Arial" w:eastAsia="Times New Roman" w:hAnsi="Arial" w:cs="Arial"/>
          <w:sz w:val="20"/>
          <w:szCs w:val="20"/>
          <w:lang w:eastAsia="en-US"/>
        </w:rPr>
        <w:tab/>
      </w:r>
      <w:r w:rsidR="00CA5802" w:rsidRPr="00420C9D">
        <w:rPr>
          <w:rFonts w:ascii="Arial" w:eastAsia="Times New Roman" w:hAnsi="Arial" w:cs="Arial"/>
          <w:sz w:val="20"/>
          <w:szCs w:val="20"/>
          <w:lang w:eastAsia="en-US"/>
        </w:rPr>
        <w:t xml:space="preserve">Verejný obstarávateľ vylúči </w:t>
      </w:r>
      <w:r w:rsidR="00C97A4E">
        <w:rPr>
          <w:rFonts w:ascii="Arial" w:eastAsia="Times New Roman" w:hAnsi="Arial" w:cs="Arial"/>
          <w:sz w:val="20"/>
          <w:szCs w:val="20"/>
          <w:lang w:eastAsia="en-US"/>
        </w:rPr>
        <w:t>záujemcu</w:t>
      </w:r>
      <w:r w:rsidR="00CA5802" w:rsidRPr="00420C9D">
        <w:rPr>
          <w:rFonts w:ascii="Arial" w:eastAsia="Times New Roman" w:hAnsi="Arial" w:cs="Arial"/>
          <w:sz w:val="20"/>
          <w:szCs w:val="20"/>
          <w:lang w:eastAsia="en-US"/>
        </w:rPr>
        <w:t xml:space="preserve"> z verejného obstarávania v prípadoch podľa § 40 ods. 6 a 7 zákona, a tiež v prípade, že </w:t>
      </w:r>
      <w:r w:rsidR="00C97A4E">
        <w:rPr>
          <w:rFonts w:ascii="Arial" w:eastAsia="Times New Roman" w:hAnsi="Arial" w:cs="Arial"/>
          <w:sz w:val="20"/>
          <w:szCs w:val="20"/>
          <w:lang w:eastAsia="en-US"/>
        </w:rPr>
        <w:t>záujemca</w:t>
      </w:r>
      <w:r w:rsidR="00CA5802" w:rsidRPr="00420C9D">
        <w:rPr>
          <w:rFonts w:ascii="Arial" w:eastAsia="Times New Roman" w:hAnsi="Arial" w:cs="Arial"/>
          <w:sz w:val="20"/>
          <w:szCs w:val="20"/>
          <w:lang w:eastAsia="en-US"/>
        </w:rPr>
        <w:t xml:space="preserve">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w:t>
      </w:r>
      <w:r w:rsidR="00C97A4E">
        <w:rPr>
          <w:rFonts w:ascii="Arial" w:eastAsia="Times New Roman" w:hAnsi="Arial" w:cs="Arial"/>
          <w:sz w:val="20"/>
          <w:szCs w:val="20"/>
          <w:lang w:eastAsia="en-US"/>
        </w:rPr>
        <w:t xml:space="preserve">záujemcu </w:t>
      </w:r>
      <w:r w:rsidR="00CA5802" w:rsidRPr="00420C9D">
        <w:rPr>
          <w:rFonts w:ascii="Arial" w:eastAsia="Times New Roman" w:hAnsi="Arial" w:cs="Arial"/>
          <w:sz w:val="20"/>
          <w:szCs w:val="20"/>
          <w:lang w:eastAsia="en-US"/>
        </w:rPr>
        <w:t>v prípadoch podľa § 40 ods. 8 zákona.</w:t>
      </w:r>
    </w:p>
    <w:p w14:paraId="48097CCA" w14:textId="17FB3D8F" w:rsidR="000420B9" w:rsidRPr="005E2546" w:rsidRDefault="000420B9" w:rsidP="000420B9">
      <w:pPr>
        <w:numPr>
          <w:ilvl w:val="1"/>
          <w:numId w:val="0"/>
        </w:numPr>
        <w:tabs>
          <w:tab w:val="left" w:pos="-3119"/>
        </w:tabs>
        <w:autoSpaceDE w:val="0"/>
        <w:autoSpaceDN w:val="0"/>
        <w:spacing w:after="0" w:line="240" w:lineRule="auto"/>
        <w:ind w:left="1134" w:hanging="567"/>
        <w:jc w:val="both"/>
        <w:rPr>
          <w:rFonts w:ascii="Arial" w:hAnsi="Arial" w:cs="Arial"/>
          <w:color w:val="000000"/>
          <w:sz w:val="20"/>
          <w:szCs w:val="20"/>
          <w:lang w:eastAsia="cs-CZ"/>
        </w:rPr>
      </w:pPr>
      <w:r>
        <w:rPr>
          <w:rFonts w:ascii="Arial" w:eastAsia="Times New Roman" w:hAnsi="Arial" w:cs="Arial"/>
          <w:sz w:val="20"/>
          <w:szCs w:val="20"/>
          <w:lang w:eastAsia="en-US"/>
        </w:rPr>
        <w:t>26.5</w:t>
      </w:r>
      <w:r w:rsidRPr="006656D7">
        <w:rPr>
          <w:rFonts w:ascii="Arial" w:hAnsi="Arial" w:cs="Arial"/>
          <w:color w:val="000000"/>
          <w:sz w:val="20"/>
          <w:szCs w:val="20"/>
          <w:lang w:eastAsia="cs-CZ"/>
        </w:rPr>
        <w:t xml:space="preserve"> </w:t>
      </w:r>
      <w:r>
        <w:rPr>
          <w:rFonts w:ascii="Arial" w:hAnsi="Arial" w:cs="Arial"/>
          <w:color w:val="000000"/>
          <w:sz w:val="20"/>
          <w:szCs w:val="20"/>
          <w:lang w:eastAsia="cs-CZ"/>
        </w:rPr>
        <w:t xml:space="preserve">  </w:t>
      </w:r>
      <w:r>
        <w:rPr>
          <w:rFonts w:ascii="Arial" w:hAnsi="Arial" w:cs="Arial"/>
          <w:color w:val="000000"/>
          <w:sz w:val="20"/>
          <w:szCs w:val="20"/>
          <w:lang w:eastAsia="cs-CZ"/>
        </w:rPr>
        <w:tab/>
      </w:r>
      <w:r w:rsidRPr="005E2546">
        <w:rPr>
          <w:rFonts w:ascii="Arial" w:hAnsi="Arial" w:cs="Arial"/>
          <w:color w:val="000000"/>
          <w:sz w:val="20"/>
          <w:szCs w:val="20"/>
          <w:lang w:eastAsia="cs-CZ"/>
        </w:rPr>
        <w:t xml:space="preserve">Verejný obstarávateľ dáva hospodárskym subjektom na vedomie, že bude postupovať podľa čl. 5k nariadenia Rady (EÚ) č. 833/2014 z 31. júla 2014 o reštriktívnych opatreniach s </w:t>
      </w:r>
      <w:r w:rsidRPr="005E2546">
        <w:rPr>
          <w:rFonts w:ascii="Arial" w:hAnsi="Arial" w:cs="Arial"/>
          <w:color w:val="000000"/>
          <w:sz w:val="20"/>
          <w:szCs w:val="20"/>
          <w:lang w:eastAsia="cs-CZ"/>
        </w:rPr>
        <w:lastRenderedPageBreak/>
        <w:t>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2F053C9B"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ruský štátny príslušník alebo fyzická alebo právnická osoba, subjekt alebo orgán usadení v Rusku,</w:t>
      </w:r>
    </w:p>
    <w:p w14:paraId="76F2DD5F" w14:textId="77777777" w:rsidR="000420B9" w:rsidRPr="005E2546" w:rsidRDefault="000420B9" w:rsidP="005E46B5">
      <w:pPr>
        <w:numPr>
          <w:ilvl w:val="0"/>
          <w:numId w:val="51"/>
        </w:numPr>
        <w:spacing w:after="0" w:line="240" w:lineRule="auto"/>
        <w:ind w:left="1701" w:hanging="567"/>
        <w:rPr>
          <w:rFonts w:ascii="Arial" w:hAnsi="Arial" w:cs="Arial"/>
          <w:color w:val="000000"/>
          <w:sz w:val="20"/>
          <w:szCs w:val="20"/>
          <w:lang w:eastAsia="cs-CZ"/>
        </w:rPr>
      </w:pPr>
      <w:r w:rsidRPr="005E2546">
        <w:rPr>
          <w:rFonts w:ascii="Arial" w:hAnsi="Arial" w:cs="Arial"/>
          <w:color w:val="000000"/>
          <w:sz w:val="20"/>
          <w:szCs w:val="20"/>
          <w:lang w:eastAsia="cs-CZ"/>
        </w:rPr>
        <w:t>právnická osoba, subjekt alebo orgán, ktoré z viac ako 50 % priamo alebo nepriamo vlastní subjekt uvedený v písmene a) tohto odseku, alebo</w:t>
      </w:r>
    </w:p>
    <w:p w14:paraId="4B8079F7" w14:textId="77777777" w:rsidR="00371C94" w:rsidRPr="00371C94" w:rsidRDefault="000420B9" w:rsidP="005E46B5">
      <w:pPr>
        <w:numPr>
          <w:ilvl w:val="0"/>
          <w:numId w:val="51"/>
        </w:numPr>
        <w:spacing w:after="0" w:line="240" w:lineRule="auto"/>
        <w:ind w:left="1701" w:hanging="567"/>
        <w:contextualSpacing/>
        <w:jc w:val="both"/>
        <w:rPr>
          <w:rFonts w:ascii="Arial" w:eastAsia="Times New Roman" w:hAnsi="Arial" w:cs="Arial"/>
          <w:sz w:val="20"/>
          <w:szCs w:val="20"/>
        </w:rPr>
      </w:pPr>
      <w:r w:rsidRPr="00371C94">
        <w:rPr>
          <w:rFonts w:ascii="Arial" w:hAnsi="Arial" w:cs="Arial"/>
          <w:color w:val="000000"/>
          <w:sz w:val="20"/>
          <w:szCs w:val="20"/>
          <w:lang w:eastAsia="cs-CZ"/>
        </w:rPr>
        <w:t>právnická alebo fyzická osoba, subjekt alebo orgán, ktoré konajú v mene alebo na základe pokynov subjektu uvedeného v písmene a) alebo b) tohto odseku,</w:t>
      </w:r>
      <w:r w:rsidR="00371C94" w:rsidRPr="00371C94">
        <w:rPr>
          <w:rFonts w:ascii="Arial" w:hAnsi="Arial" w:cs="Arial"/>
          <w:color w:val="000000"/>
          <w:sz w:val="20"/>
          <w:szCs w:val="20"/>
          <w:lang w:eastAsia="cs-CZ"/>
        </w:rPr>
        <w:t xml:space="preserve"> </w:t>
      </w:r>
    </w:p>
    <w:p w14:paraId="142F4AD5" w14:textId="5721ECA6" w:rsidR="000420B9" w:rsidRPr="00371C94" w:rsidRDefault="000420B9" w:rsidP="00371C94">
      <w:pPr>
        <w:spacing w:after="0" w:line="240" w:lineRule="auto"/>
        <w:ind w:left="1134"/>
        <w:contextualSpacing/>
        <w:jc w:val="both"/>
        <w:rPr>
          <w:rFonts w:ascii="Arial" w:eastAsia="Times New Roman" w:hAnsi="Arial" w:cs="Arial"/>
          <w:sz w:val="20"/>
          <w:szCs w:val="20"/>
        </w:rPr>
      </w:pPr>
      <w:r w:rsidRPr="00371C94">
        <w:rPr>
          <w:rFonts w:ascii="Arial" w:hAnsi="Arial" w:cs="Arial"/>
          <w:color w:val="000000"/>
          <w:sz w:val="20"/>
          <w:szCs w:val="20"/>
          <w:lang w:eastAsia="cs-CZ"/>
        </w:rPr>
        <w:t>vrátane subdodávateľov, dodávateľov alebo subjektov, ktorých kapacity sa využívajú v zmysle smerníc o verejnom obstarávaní, ak na nich pripadá viac ako 10 % hodnoty zákazky.</w:t>
      </w:r>
    </w:p>
    <w:p w14:paraId="57B643BB" w14:textId="77777777" w:rsidR="00CA5802" w:rsidRDefault="00CA5802" w:rsidP="0095273D">
      <w:pPr>
        <w:spacing w:after="0" w:line="240" w:lineRule="auto"/>
        <w:ind w:left="567" w:hanging="567"/>
        <w:contextualSpacing/>
        <w:jc w:val="both"/>
        <w:rPr>
          <w:rFonts w:ascii="Arial" w:eastAsia="Times New Roman" w:hAnsi="Arial" w:cs="Arial"/>
          <w:b/>
          <w:bCs/>
          <w:sz w:val="20"/>
          <w:szCs w:val="20"/>
        </w:rPr>
      </w:pPr>
    </w:p>
    <w:p w14:paraId="35C0CAB3" w14:textId="240F4BD9" w:rsidR="006E4B7F" w:rsidRPr="00420C9D" w:rsidRDefault="00CA5802" w:rsidP="0095273D">
      <w:pPr>
        <w:spacing w:after="0" w:line="240" w:lineRule="auto"/>
        <w:ind w:left="567" w:hanging="567"/>
        <w:contextualSpacing/>
        <w:jc w:val="both"/>
        <w:rPr>
          <w:rFonts w:ascii="Arial" w:eastAsia="Times New Roman" w:hAnsi="Arial" w:cs="Arial"/>
          <w:b/>
          <w:bCs/>
          <w:sz w:val="20"/>
          <w:szCs w:val="20"/>
        </w:rPr>
      </w:pPr>
      <w:r>
        <w:rPr>
          <w:rFonts w:ascii="Arial" w:eastAsia="Times New Roman" w:hAnsi="Arial" w:cs="Arial"/>
          <w:b/>
          <w:bCs/>
          <w:sz w:val="20"/>
          <w:szCs w:val="20"/>
        </w:rPr>
        <w:t>27</w:t>
      </w:r>
      <w:r>
        <w:rPr>
          <w:rFonts w:ascii="Arial" w:eastAsia="Times New Roman" w:hAnsi="Arial" w:cs="Arial"/>
          <w:b/>
          <w:bCs/>
          <w:sz w:val="20"/>
          <w:szCs w:val="20"/>
        </w:rPr>
        <w:tab/>
      </w:r>
      <w:r w:rsidR="006E4B7F" w:rsidRPr="00420C9D">
        <w:rPr>
          <w:rFonts w:ascii="Arial" w:eastAsia="Times New Roman" w:hAnsi="Arial" w:cs="Arial"/>
          <w:b/>
          <w:bCs/>
          <w:sz w:val="20"/>
          <w:szCs w:val="20"/>
        </w:rPr>
        <w:t>Preskúmanie a vyhodnotenie ponúk</w:t>
      </w:r>
    </w:p>
    <w:p w14:paraId="0EBF7DA2" w14:textId="3BBCFC43"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.1</w:t>
      </w:r>
      <w:r w:rsidRPr="0095273D">
        <w:rPr>
          <w:rFonts w:ascii="Arial" w:eastAsia="Times New Roman" w:hAnsi="Arial" w:cs="Arial"/>
          <w:sz w:val="20"/>
          <w:szCs w:val="20"/>
        </w:rPr>
        <w:tab/>
        <w:t xml:space="preserve">Verejný obstarávateľ zriadi, v súlade s § 51 zákona, za účelom preskúmania a vyhodnotenia ponúk najmenej trojčlennú komisiu, ktorá začne svoju činnosť otváraním ponúk. </w:t>
      </w:r>
    </w:p>
    <w:p w14:paraId="6343608E" w14:textId="4B7651B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.2</w:t>
      </w:r>
      <w:r w:rsidRPr="0095273D">
        <w:rPr>
          <w:rFonts w:ascii="Arial" w:eastAsia="Times New Roman" w:hAnsi="Arial" w:cs="Arial"/>
          <w:sz w:val="20"/>
          <w:szCs w:val="20"/>
        </w:rPr>
        <w:tab/>
        <w:t xml:space="preserve">Preskúmanie a vyhodnocovanie ponúk komisiou je neverejné. </w:t>
      </w:r>
    </w:p>
    <w:p w14:paraId="2ADC03F9" w14:textId="582D7CF1"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.3</w:t>
      </w:r>
      <w:r w:rsidRPr="0095273D">
        <w:rPr>
          <w:rFonts w:ascii="Arial" w:eastAsia="Times New Roman" w:hAnsi="Arial" w:cs="Arial"/>
          <w:sz w:val="20"/>
          <w:szCs w:val="20"/>
        </w:rPr>
        <w:tab/>
        <w:t xml:space="preserve">Komisia v úvode svojej činnosti posúdi zloženie zábezpeky – ak bola požadovaná. Verejný obstarávateľ vylúči ponuku, ak uchádzač nezložil zábezpeku podľa určených podmienok. </w:t>
      </w:r>
    </w:p>
    <w:p w14:paraId="55913FDF" w14:textId="148168A0" w:rsidR="009E32AF" w:rsidRPr="0095273D"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lastRenderedPageBreak/>
        <w:t>2</w:t>
      </w:r>
      <w:r w:rsidR="00641F3F">
        <w:rPr>
          <w:rFonts w:ascii="Arial" w:eastAsia="Times New Roman" w:hAnsi="Arial" w:cs="Arial"/>
          <w:sz w:val="20"/>
          <w:szCs w:val="20"/>
        </w:rPr>
        <w:t>7</w:t>
      </w:r>
      <w:r w:rsidRPr="0095273D">
        <w:rPr>
          <w:rFonts w:ascii="Arial" w:eastAsia="Times New Roman" w:hAnsi="Arial" w:cs="Arial"/>
          <w:sz w:val="20"/>
          <w:szCs w:val="20"/>
        </w:rPr>
        <w:t>.4</w:t>
      </w:r>
      <w:r w:rsidRPr="0095273D">
        <w:rPr>
          <w:rFonts w:ascii="Arial" w:eastAsia="Times New Roman" w:hAnsi="Arial" w:cs="Arial"/>
          <w:sz w:val="20"/>
          <w:szCs w:val="20"/>
        </w:rPr>
        <w:tab/>
        <w:t>Do procesu vyhodnocovania ponúk budú zaradené tie ponuky, ktoré:</w:t>
      </w:r>
    </w:p>
    <w:p w14:paraId="404C34BD"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a)</w:t>
      </w:r>
      <w:r w:rsidRPr="0095273D">
        <w:rPr>
          <w:rFonts w:ascii="Arial" w:eastAsia="Times New Roman" w:hAnsi="Arial" w:cs="Arial"/>
          <w:sz w:val="20"/>
          <w:szCs w:val="20"/>
        </w:rPr>
        <w:tab/>
        <w:t>boli doručené elektronicky prostredníctvom systému JOSEPHINE v lehote predkladania ponúk,</w:t>
      </w:r>
    </w:p>
    <w:p w14:paraId="4690119F" w14:textId="77777777" w:rsidR="009E32AF" w:rsidRPr="0095273D"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b)</w:t>
      </w:r>
      <w:r w:rsidRPr="0095273D">
        <w:rPr>
          <w:rFonts w:ascii="Arial" w:eastAsia="Times New Roman" w:hAnsi="Arial" w:cs="Arial"/>
          <w:sz w:val="20"/>
          <w:szCs w:val="20"/>
        </w:rPr>
        <w:tab/>
        <w:t>obsahujú náležitosti uvedené v bode 19 Časť A.1 Zväzok 1 týchto SP,</w:t>
      </w:r>
    </w:p>
    <w:p w14:paraId="2000EE3C" w14:textId="77777777" w:rsidR="009E32AF" w:rsidRDefault="009E32AF" w:rsidP="009E32AF">
      <w:pPr>
        <w:autoSpaceDE w:val="0"/>
        <w:autoSpaceDN w:val="0"/>
        <w:spacing w:after="0" w:line="240" w:lineRule="auto"/>
        <w:ind w:left="1418" w:hanging="284"/>
        <w:contextualSpacing/>
        <w:jc w:val="both"/>
        <w:rPr>
          <w:rFonts w:ascii="Arial" w:eastAsia="Times New Roman" w:hAnsi="Arial" w:cs="Arial"/>
          <w:sz w:val="20"/>
          <w:szCs w:val="20"/>
        </w:rPr>
      </w:pPr>
      <w:r w:rsidRPr="0095273D">
        <w:rPr>
          <w:rFonts w:ascii="Arial" w:eastAsia="Times New Roman" w:hAnsi="Arial" w:cs="Arial"/>
          <w:sz w:val="20"/>
          <w:szCs w:val="20"/>
        </w:rPr>
        <w:t>c)</w:t>
      </w:r>
      <w:r w:rsidRPr="0095273D">
        <w:rPr>
          <w:rFonts w:ascii="Arial" w:eastAsia="Times New Roman" w:hAnsi="Arial" w:cs="Arial"/>
          <w:sz w:val="20"/>
          <w:szCs w:val="20"/>
        </w:rPr>
        <w:tab/>
        <w:t>zodpovedajú požiadavkám a podmienkam uvedeným v Oznámení a v týchto SP.</w:t>
      </w:r>
    </w:p>
    <w:p w14:paraId="5EC035BB" w14:textId="2481A6E1" w:rsidR="009E32AF" w:rsidRDefault="009E32AF" w:rsidP="009E32AF">
      <w:pPr>
        <w:autoSpaceDE w:val="0"/>
        <w:autoSpaceDN w:val="0"/>
        <w:spacing w:after="0" w:line="240" w:lineRule="auto"/>
        <w:ind w:left="1134" w:hanging="567"/>
        <w:contextualSpacing/>
        <w:jc w:val="both"/>
        <w:rPr>
          <w:rFonts w:ascii="Arial" w:eastAsia="Times New Roman" w:hAnsi="Arial" w:cs="Arial"/>
          <w:sz w:val="20"/>
          <w:szCs w:val="20"/>
        </w:rPr>
      </w:pPr>
      <w:r w:rsidRPr="0095273D">
        <w:rPr>
          <w:rFonts w:ascii="Arial" w:eastAsia="Times New Roman" w:hAnsi="Arial" w:cs="Arial"/>
          <w:sz w:val="20"/>
          <w:szCs w:val="20"/>
        </w:rPr>
        <w:t>2</w:t>
      </w:r>
      <w:r w:rsidR="00641F3F">
        <w:rPr>
          <w:rFonts w:ascii="Arial" w:eastAsia="Times New Roman" w:hAnsi="Arial" w:cs="Arial"/>
          <w:sz w:val="20"/>
          <w:szCs w:val="20"/>
        </w:rPr>
        <w:t>7</w:t>
      </w:r>
      <w:r w:rsidRPr="0095273D">
        <w:rPr>
          <w:rFonts w:ascii="Arial" w:eastAsia="Times New Roman" w:hAnsi="Arial" w:cs="Arial"/>
          <w:sz w:val="20"/>
          <w:szCs w:val="20"/>
        </w:rPr>
        <w:t>.5</w:t>
      </w:r>
      <w:r w:rsidRPr="0095273D">
        <w:rPr>
          <w:rFonts w:ascii="Arial" w:eastAsia="Times New Roman" w:hAnsi="Arial" w:cs="Arial"/>
          <w:sz w:val="20"/>
          <w:szCs w:val="20"/>
        </w:rPr>
        <w:tab/>
        <w:t>Platnou ponukou je ponuka, ktorá zároveň neobsahuje žiadne obmedzenia alebo výhrady, ktoré sú v rozpore s požiadavkami a podmienkami uvedenými verejným obstarávateľom v Oznámení a v týchto SP.</w:t>
      </w:r>
    </w:p>
    <w:p w14:paraId="76389894" w14:textId="76BF73C1" w:rsidR="00D1256E" w:rsidRDefault="00D1256E" w:rsidP="0095273D">
      <w:pPr>
        <w:autoSpaceDE w:val="0"/>
        <w:autoSpaceDN w:val="0"/>
        <w:spacing w:after="0" w:line="240" w:lineRule="auto"/>
        <w:ind w:left="1134" w:hanging="567"/>
        <w:contextualSpacing/>
        <w:jc w:val="both"/>
        <w:rPr>
          <w:rFonts w:ascii="Arial" w:eastAsia="Times New Roman" w:hAnsi="Arial" w:cs="Arial"/>
          <w:sz w:val="20"/>
          <w:szCs w:val="20"/>
        </w:rPr>
      </w:pPr>
      <w:bookmarkStart w:id="21" w:name="_Hlk170295403"/>
      <w:r>
        <w:rPr>
          <w:rFonts w:ascii="Arial" w:hAnsi="Arial" w:cs="Arial"/>
          <w:sz w:val="20"/>
          <w:szCs w:val="20"/>
          <w:shd w:val="clear" w:color="auto" w:fill="FFFFFF"/>
        </w:rPr>
        <w:t>2</w:t>
      </w:r>
      <w:r w:rsidR="00641F3F">
        <w:rPr>
          <w:rFonts w:ascii="Arial" w:hAnsi="Arial" w:cs="Arial"/>
          <w:sz w:val="20"/>
          <w:szCs w:val="20"/>
          <w:shd w:val="clear" w:color="auto" w:fill="FFFFFF"/>
        </w:rPr>
        <w:t>7</w:t>
      </w:r>
      <w:r>
        <w:rPr>
          <w:rFonts w:ascii="Arial" w:hAnsi="Arial" w:cs="Arial"/>
          <w:sz w:val="20"/>
          <w:szCs w:val="20"/>
          <w:shd w:val="clear" w:color="auto" w:fill="FFFFFF"/>
        </w:rPr>
        <w:t>.</w:t>
      </w:r>
      <w:r w:rsidR="00E77447">
        <w:rPr>
          <w:rFonts w:ascii="Arial" w:hAnsi="Arial" w:cs="Arial"/>
          <w:sz w:val="20"/>
          <w:szCs w:val="20"/>
          <w:shd w:val="clear" w:color="auto" w:fill="FFFFFF"/>
        </w:rPr>
        <w:t>6</w:t>
      </w:r>
      <w:r>
        <w:rPr>
          <w:rFonts w:ascii="Arial" w:hAnsi="Arial" w:cs="Arial"/>
          <w:sz w:val="20"/>
          <w:szCs w:val="20"/>
          <w:shd w:val="clear" w:color="auto" w:fill="FFFFFF"/>
        </w:rPr>
        <w:tab/>
        <w:t>Verejný obstarávateľ vyhodnotí ponuky podľa § 53 zákona o verejnom obstarávaní</w:t>
      </w:r>
      <w:r w:rsidR="00CA5802">
        <w:rPr>
          <w:rFonts w:ascii="Arial" w:hAnsi="Arial" w:cs="Arial"/>
          <w:sz w:val="20"/>
          <w:szCs w:val="20"/>
          <w:shd w:val="clear" w:color="auto" w:fill="FFFFFF"/>
        </w:rPr>
        <w:t xml:space="preserve"> u zaradených uchádzačov, ktorí predložili ponuky v lehote na predkladanie ponúk.</w:t>
      </w:r>
    </w:p>
    <w:bookmarkEnd w:id="21"/>
    <w:p w14:paraId="6DC98B80" w14:textId="274B34A9" w:rsidR="006E4B7F" w:rsidRPr="00420C9D" w:rsidRDefault="00AF24D6" w:rsidP="0095273D">
      <w:pPr>
        <w:autoSpaceDE w:val="0"/>
        <w:autoSpaceDN w:val="0"/>
        <w:spacing w:after="0" w:line="240" w:lineRule="auto"/>
        <w:ind w:left="1134" w:hanging="567"/>
        <w:contextualSpacing/>
        <w:jc w:val="both"/>
        <w:rPr>
          <w:rFonts w:ascii="Arial" w:eastAsia="Times New Roman" w:hAnsi="Arial" w:cs="Arial"/>
          <w:sz w:val="20"/>
          <w:szCs w:val="20"/>
        </w:rPr>
      </w:pPr>
      <w:r>
        <w:rPr>
          <w:rFonts w:ascii="Arial" w:eastAsia="Times New Roman" w:hAnsi="Arial" w:cs="Arial"/>
          <w:sz w:val="20"/>
          <w:szCs w:val="20"/>
        </w:rPr>
        <w:t>2</w:t>
      </w:r>
      <w:r w:rsidR="00641F3F">
        <w:rPr>
          <w:rFonts w:ascii="Arial" w:eastAsia="Times New Roman" w:hAnsi="Arial" w:cs="Arial"/>
          <w:sz w:val="20"/>
          <w:szCs w:val="20"/>
        </w:rPr>
        <w:t>7</w:t>
      </w:r>
      <w:r>
        <w:rPr>
          <w:rFonts w:ascii="Arial" w:eastAsia="Times New Roman" w:hAnsi="Arial" w:cs="Arial"/>
          <w:sz w:val="20"/>
          <w:szCs w:val="20"/>
        </w:rPr>
        <w:t>.</w:t>
      </w:r>
      <w:r w:rsidR="00E77447">
        <w:rPr>
          <w:rFonts w:ascii="Arial" w:eastAsia="Times New Roman" w:hAnsi="Arial" w:cs="Arial"/>
          <w:sz w:val="20"/>
          <w:szCs w:val="20"/>
        </w:rPr>
        <w:t>7</w:t>
      </w:r>
      <w:r>
        <w:rPr>
          <w:rFonts w:ascii="Arial" w:eastAsia="Times New Roman" w:hAnsi="Arial" w:cs="Arial"/>
          <w:sz w:val="20"/>
          <w:szCs w:val="20"/>
        </w:rPr>
        <w:tab/>
      </w:r>
      <w:bookmarkStart w:id="22" w:name="_Hlk170295471"/>
      <w:r>
        <w:rPr>
          <w:rFonts w:ascii="Arial" w:eastAsia="Times New Roman" w:hAnsi="Arial" w:cs="Arial"/>
          <w:sz w:val="20"/>
          <w:szCs w:val="20"/>
        </w:rPr>
        <w:t>P</w:t>
      </w:r>
      <w:r w:rsidR="006E4B7F" w:rsidRPr="00420C9D">
        <w:rPr>
          <w:rFonts w:ascii="Arial" w:eastAsia="Times New Roman" w:hAnsi="Arial" w:cs="Arial"/>
          <w:sz w:val="20"/>
          <w:szCs w:val="20"/>
        </w:rPr>
        <w:t xml:space="preserve">onuka uchádzača, ktorá nebude spĺňať stanovené požiadavky bude z verejného obstarávania vylúčená. Uchádzačovi bude oznámené vylúčenie jeho ponuky s uvedením dôvodu vylúčenia  a lehoty, v ktorej môže byť doručená námietka podľa § 170 ods. 4 písm. d) zákona.  </w:t>
      </w:r>
    </w:p>
    <w:p w14:paraId="67F9968C" w14:textId="77777777" w:rsidR="006E4B7F" w:rsidRPr="00420C9D" w:rsidRDefault="006E4B7F" w:rsidP="005E46B5">
      <w:pPr>
        <w:numPr>
          <w:ilvl w:val="0"/>
          <w:numId w:val="50"/>
        </w:numPr>
        <w:autoSpaceDE w:val="0"/>
        <w:autoSpaceDN w:val="0"/>
        <w:spacing w:after="0" w:line="240" w:lineRule="auto"/>
        <w:contextualSpacing/>
        <w:jc w:val="both"/>
        <w:rPr>
          <w:rFonts w:ascii="Arial" w:eastAsia="Times New Roman" w:hAnsi="Arial" w:cs="Arial"/>
          <w:vanish/>
          <w:sz w:val="20"/>
          <w:szCs w:val="20"/>
          <w:lang w:eastAsia="en-US"/>
        </w:rPr>
      </w:pPr>
    </w:p>
    <w:p w14:paraId="6D116C2C"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p w14:paraId="506FC2BA" w14:textId="77777777" w:rsidR="006E4B7F" w:rsidRPr="00420C9D" w:rsidRDefault="006E4B7F" w:rsidP="005E46B5">
      <w:pPr>
        <w:numPr>
          <w:ilvl w:val="0"/>
          <w:numId w:val="27"/>
        </w:numPr>
        <w:autoSpaceDE w:val="0"/>
        <w:autoSpaceDN w:val="0"/>
        <w:spacing w:after="0" w:line="240" w:lineRule="auto"/>
        <w:contextualSpacing/>
        <w:jc w:val="both"/>
        <w:rPr>
          <w:rFonts w:ascii="Arial" w:eastAsia="Times New Roman" w:hAnsi="Arial" w:cs="Arial"/>
          <w:vanish/>
          <w:color w:val="000000" w:themeColor="text1"/>
          <w:sz w:val="20"/>
          <w:szCs w:val="20"/>
          <w:lang w:eastAsia="en-US"/>
        </w:rPr>
      </w:pPr>
    </w:p>
    <w:bookmarkEnd w:id="22"/>
    <w:p w14:paraId="258A5609" w14:textId="0B300B78" w:rsidR="0036231D" w:rsidRDefault="0036231D" w:rsidP="0095273D">
      <w:pPr>
        <w:spacing w:after="0" w:line="240" w:lineRule="auto"/>
        <w:ind w:left="1134"/>
        <w:contextualSpacing/>
        <w:jc w:val="both"/>
        <w:rPr>
          <w:rFonts w:ascii="Arial" w:eastAsia="Times New Roman" w:hAnsi="Arial" w:cs="Arial"/>
          <w:sz w:val="20"/>
          <w:szCs w:val="20"/>
        </w:rPr>
      </w:pPr>
    </w:p>
    <w:p w14:paraId="4D34A66D" w14:textId="77E18766" w:rsidR="000E797D" w:rsidRDefault="000E797D" w:rsidP="0095273D">
      <w:pPr>
        <w:spacing w:after="0" w:line="240" w:lineRule="auto"/>
        <w:ind w:left="1134"/>
        <w:contextualSpacing/>
        <w:jc w:val="both"/>
        <w:rPr>
          <w:rFonts w:ascii="Arial" w:eastAsia="Times New Roman" w:hAnsi="Arial" w:cs="Arial"/>
          <w:sz w:val="20"/>
          <w:szCs w:val="20"/>
        </w:rPr>
      </w:pPr>
    </w:p>
    <w:p w14:paraId="22145229" w14:textId="77777777" w:rsidR="000E797D" w:rsidRPr="00420C9D" w:rsidRDefault="000E797D" w:rsidP="0095273D">
      <w:pPr>
        <w:spacing w:after="0" w:line="240" w:lineRule="auto"/>
        <w:ind w:left="1134"/>
        <w:contextualSpacing/>
        <w:jc w:val="both"/>
        <w:rPr>
          <w:rFonts w:ascii="Arial" w:eastAsia="Times New Roman" w:hAnsi="Arial" w:cs="Arial"/>
          <w:sz w:val="20"/>
          <w:szCs w:val="20"/>
        </w:rPr>
      </w:pPr>
    </w:p>
    <w:p w14:paraId="06EE657D" w14:textId="77777777" w:rsidR="006E4B7F" w:rsidRPr="00420C9D" w:rsidRDefault="006E4B7F" w:rsidP="0024264A">
      <w:pPr>
        <w:autoSpaceDE w:val="0"/>
        <w:autoSpaceDN w:val="0"/>
        <w:spacing w:after="0" w:line="240" w:lineRule="auto"/>
        <w:ind w:left="567" w:hanging="567"/>
        <w:contextualSpacing/>
        <w:jc w:val="both"/>
        <w:rPr>
          <w:rFonts w:ascii="Arial" w:eastAsia="Times New Roman" w:hAnsi="Arial" w:cs="Arial"/>
          <w:b/>
          <w:sz w:val="20"/>
          <w:szCs w:val="20"/>
        </w:rPr>
      </w:pPr>
      <w:r w:rsidRPr="00420C9D">
        <w:rPr>
          <w:rFonts w:ascii="Arial" w:eastAsia="Times New Roman" w:hAnsi="Arial" w:cs="Arial"/>
          <w:b/>
          <w:sz w:val="20"/>
          <w:szCs w:val="20"/>
        </w:rPr>
        <w:t>28.</w:t>
      </w:r>
      <w:r w:rsidRPr="00420C9D">
        <w:rPr>
          <w:rFonts w:ascii="Arial" w:eastAsia="Times New Roman" w:hAnsi="Arial" w:cs="Arial"/>
          <w:b/>
          <w:sz w:val="20"/>
          <w:szCs w:val="20"/>
        </w:rPr>
        <w:tab/>
        <w:t>Využitie subdodávateľov</w:t>
      </w:r>
    </w:p>
    <w:p w14:paraId="02B822AA" w14:textId="6471CF5C"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b/>
          <w:sz w:val="20"/>
          <w:szCs w:val="20"/>
        </w:rPr>
        <w:tab/>
      </w:r>
      <w:bookmarkStart w:id="23" w:name="_Hlk163138094"/>
      <w:r w:rsidRPr="00420C9D">
        <w:rPr>
          <w:rFonts w:ascii="Arial" w:eastAsia="Times New Roman" w:hAnsi="Arial" w:cs="Arial"/>
          <w:sz w:val="20"/>
          <w:szCs w:val="20"/>
        </w:rPr>
        <w:t>Uchádzač pri využití subdodávateľov pre účely predkladania ponuky postupuje podľa bodu 19.</w:t>
      </w:r>
      <w:r w:rsidR="002A64D8">
        <w:rPr>
          <w:rFonts w:ascii="Arial" w:eastAsia="Times New Roman" w:hAnsi="Arial" w:cs="Arial"/>
          <w:sz w:val="20"/>
          <w:szCs w:val="20"/>
        </w:rPr>
        <w:t>2</w:t>
      </w:r>
      <w:r w:rsidRPr="00420C9D">
        <w:rPr>
          <w:rFonts w:ascii="Arial" w:eastAsia="Times New Roman" w:hAnsi="Arial" w:cs="Arial"/>
          <w:sz w:val="20"/>
          <w:szCs w:val="20"/>
        </w:rPr>
        <w:t>.</w:t>
      </w:r>
      <w:r w:rsidR="002A64D8">
        <w:rPr>
          <w:rFonts w:ascii="Arial" w:eastAsia="Times New Roman" w:hAnsi="Arial" w:cs="Arial"/>
          <w:sz w:val="20"/>
          <w:szCs w:val="20"/>
        </w:rPr>
        <w:t>4</w:t>
      </w:r>
      <w:r w:rsidRPr="00420C9D">
        <w:rPr>
          <w:rFonts w:ascii="Arial" w:eastAsia="Times New Roman" w:hAnsi="Arial" w:cs="Arial"/>
          <w:sz w:val="20"/>
          <w:szCs w:val="20"/>
        </w:rPr>
        <w:t xml:space="preserve"> Časť </w:t>
      </w:r>
      <w:r w:rsidR="003F28F7">
        <w:rPr>
          <w:rFonts w:ascii="Arial" w:eastAsia="Times New Roman" w:hAnsi="Arial" w:cs="Arial"/>
          <w:sz w:val="20"/>
          <w:szCs w:val="20"/>
        </w:rPr>
        <w:t>A.</w:t>
      </w:r>
      <w:r w:rsidRPr="00420C9D">
        <w:rPr>
          <w:rFonts w:ascii="Arial" w:eastAsia="Times New Roman" w:hAnsi="Arial" w:cs="Arial"/>
          <w:sz w:val="20"/>
          <w:szCs w:val="20"/>
        </w:rPr>
        <w:t>1 Zväzok 1 týchto SP v súlade s § 41 ods. 1 písm. a) a b) zákona.</w:t>
      </w:r>
    </w:p>
    <w:p w14:paraId="6D167459" w14:textId="7BC05FDD" w:rsidR="00ED366B" w:rsidRDefault="00ED366B" w:rsidP="0095273D">
      <w:pPr>
        <w:spacing w:after="0" w:line="240" w:lineRule="auto"/>
        <w:ind w:left="567"/>
        <w:contextualSpacing/>
        <w:jc w:val="both"/>
        <w:rPr>
          <w:rFonts w:ascii="Arial" w:eastAsia="Times New Roman" w:hAnsi="Arial" w:cs="Arial"/>
          <w:sz w:val="20"/>
          <w:szCs w:val="20"/>
        </w:rPr>
      </w:pPr>
      <w:r w:rsidRPr="00420C9D">
        <w:rPr>
          <w:rFonts w:ascii="Arial" w:eastAsia="Times New Roman" w:hAnsi="Arial" w:cs="Arial"/>
          <w:sz w:val="20"/>
          <w:szCs w:val="20"/>
        </w:rPr>
        <w:lastRenderedPageBreak/>
        <w:t xml:space="preserve">Uchádzač pri využití subdodávateľov pre účely predkladania </w:t>
      </w:r>
      <w:r w:rsidR="00353176" w:rsidRPr="00420C9D">
        <w:rPr>
          <w:rFonts w:ascii="Arial" w:eastAsia="Times New Roman" w:hAnsi="Arial" w:cs="Arial"/>
          <w:sz w:val="20"/>
          <w:szCs w:val="20"/>
        </w:rPr>
        <w:t>Z</w:t>
      </w:r>
      <w:r w:rsidRPr="00420C9D">
        <w:rPr>
          <w:rFonts w:ascii="Arial" w:eastAsia="Times New Roman" w:hAnsi="Arial" w:cs="Arial"/>
          <w:sz w:val="20"/>
          <w:szCs w:val="20"/>
        </w:rPr>
        <w:t xml:space="preserve">mluvy v rámci poskytnutia riadnej súčinnosti postupuje podľa bodu 32.10 Časť </w:t>
      </w:r>
      <w:r w:rsidR="002B56FA" w:rsidRPr="00420C9D">
        <w:rPr>
          <w:rFonts w:ascii="Arial" w:eastAsia="Times New Roman" w:hAnsi="Arial" w:cs="Arial"/>
          <w:sz w:val="20"/>
          <w:szCs w:val="20"/>
        </w:rPr>
        <w:t>A.</w:t>
      </w:r>
      <w:r w:rsidRPr="00420C9D">
        <w:rPr>
          <w:rFonts w:ascii="Arial" w:eastAsia="Times New Roman" w:hAnsi="Arial" w:cs="Arial"/>
          <w:sz w:val="20"/>
          <w:szCs w:val="20"/>
        </w:rPr>
        <w:t>1 Zväzok 1 týchto SP v súlade s § 41 ods. 3 zákona.</w:t>
      </w:r>
    </w:p>
    <w:p w14:paraId="0F49CA44" w14:textId="300323FA" w:rsidR="00075A3E" w:rsidRDefault="00075A3E" w:rsidP="0095273D">
      <w:pPr>
        <w:spacing w:after="0" w:line="240" w:lineRule="auto"/>
        <w:ind w:left="567"/>
        <w:contextualSpacing/>
        <w:jc w:val="both"/>
        <w:rPr>
          <w:rFonts w:ascii="Arial" w:eastAsia="Times New Roman" w:hAnsi="Arial" w:cs="Arial"/>
          <w:sz w:val="20"/>
          <w:szCs w:val="20"/>
        </w:rPr>
      </w:pPr>
    </w:p>
    <w:bookmarkEnd w:id="23"/>
    <w:p w14:paraId="22CFE19E" w14:textId="77777777" w:rsidR="006E4B7F" w:rsidRPr="00420C9D" w:rsidRDefault="006E4B7F" w:rsidP="0095273D">
      <w:pPr>
        <w:autoSpaceDE w:val="0"/>
        <w:autoSpaceDN w:val="0"/>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z w:val="20"/>
          <w:szCs w:val="20"/>
        </w:rPr>
        <w:t>29.</w:t>
      </w:r>
      <w:r w:rsidRPr="00420C9D">
        <w:rPr>
          <w:rFonts w:ascii="Arial" w:eastAsia="Times New Roman" w:hAnsi="Arial" w:cs="Arial"/>
          <w:b/>
          <w:bCs/>
          <w:sz w:val="20"/>
          <w:szCs w:val="20"/>
        </w:rPr>
        <w:tab/>
        <w:t>Oprava chýb</w:t>
      </w:r>
    </w:p>
    <w:p w14:paraId="1C0F24D8" w14:textId="7395CD49" w:rsidR="006E4B7F" w:rsidRDefault="006E4B7F" w:rsidP="0095273D">
      <w:pPr>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 xml:space="preserve">29.1 </w:t>
      </w:r>
      <w:r w:rsidRPr="00420C9D">
        <w:rPr>
          <w:rFonts w:ascii="Arial" w:eastAsia="Times New Roman" w:hAnsi="Arial" w:cs="Arial"/>
          <w:sz w:val="20"/>
          <w:szCs w:val="20"/>
          <w:lang w:eastAsia="en-US"/>
        </w:rPr>
        <w:tab/>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0C054006"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4075D995" w14:textId="77777777" w:rsidR="006E4B7F" w:rsidRPr="00420C9D" w:rsidRDefault="006E4B7F" w:rsidP="005E46B5">
      <w:pPr>
        <w:numPr>
          <w:ilvl w:val="0"/>
          <w:numId w:val="27"/>
        </w:numPr>
        <w:autoSpaceDE w:val="0"/>
        <w:autoSpaceDN w:val="0"/>
        <w:spacing w:after="0" w:line="240" w:lineRule="auto"/>
        <w:ind w:left="1134" w:hanging="567"/>
        <w:contextualSpacing/>
        <w:jc w:val="both"/>
        <w:rPr>
          <w:rFonts w:ascii="Arial" w:eastAsia="Times New Roman" w:hAnsi="Arial" w:cs="Arial"/>
          <w:vanish/>
          <w:color w:val="000000" w:themeColor="text1"/>
          <w:sz w:val="20"/>
          <w:szCs w:val="20"/>
          <w:lang w:eastAsia="en-US"/>
        </w:rPr>
      </w:pPr>
    </w:p>
    <w:p w14:paraId="0428F3D6" w14:textId="5C491B36" w:rsidR="006E4B7F"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29.2</w:t>
      </w:r>
      <w:r w:rsidRPr="00420C9D">
        <w:rPr>
          <w:rFonts w:ascii="Arial" w:eastAsia="Times New Roman" w:hAnsi="Arial" w:cs="Arial"/>
          <w:sz w:val="20"/>
          <w:szCs w:val="20"/>
          <w:lang w:eastAsia="en-US"/>
        </w:rPr>
        <w:tab/>
        <w:t>Zrejmé matematické chyby, zistené pri vyhodnocovaní ponúk, budú opravené v prípade:</w:t>
      </w:r>
    </w:p>
    <w:p w14:paraId="321F0FE4"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 xml:space="preserve">29.2.1 </w:t>
      </w:r>
      <w:r w:rsidRPr="00420C9D">
        <w:rPr>
          <w:rFonts w:ascii="Arial" w:eastAsia="Times New Roman" w:hAnsi="Arial" w:cs="Arial"/>
          <w:bCs/>
          <w:color w:val="000000" w:themeColor="text1"/>
          <w:sz w:val="20"/>
          <w:szCs w:val="20"/>
          <w:lang w:eastAsia="en-US"/>
        </w:rPr>
        <w:tab/>
        <w:t>rozdielu medzi sumou uvedenou číslom a sumou uvedenou slovom; platiť bude suma uvedená správne,</w:t>
      </w:r>
    </w:p>
    <w:p w14:paraId="6CB16BAD" w14:textId="1C295364" w:rsidR="006E4B7F"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29.2.2</w:t>
      </w:r>
      <w:r w:rsidRPr="00420C9D">
        <w:rPr>
          <w:rFonts w:ascii="Arial" w:eastAsia="Times New Roman" w:hAnsi="Arial" w:cs="Arial"/>
          <w:bCs/>
          <w:color w:val="000000" w:themeColor="text1"/>
          <w:sz w:val="20"/>
          <w:szCs w:val="20"/>
          <w:lang w:eastAsia="en-US"/>
        </w:rPr>
        <w:tab/>
      </w:r>
      <w:r w:rsidRPr="00420C9D">
        <w:rPr>
          <w:rFonts w:ascii="Arial" w:eastAsia="Times New Roman" w:hAnsi="Arial" w:cs="Arial"/>
          <w:bCs/>
          <w:color w:val="000000" w:themeColor="text1"/>
          <w:sz w:val="20"/>
          <w:szCs w:val="20"/>
          <w:lang w:eastAsia="en-US"/>
        </w:rPr>
        <w:tab/>
        <w:t>rozdielu medzi jednotkovou cenou a celkovou cenou, ak uvedená chyba vznikla dôsledkom nesprávneho násobenia jednotkovej ceny množstvom; platiť bude správny súčin jednotkovej ceny a množstva,</w:t>
      </w:r>
    </w:p>
    <w:p w14:paraId="6D7CC17C"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29.2.3</w:t>
      </w:r>
      <w:r w:rsidRPr="00420C9D">
        <w:rPr>
          <w:rFonts w:ascii="Arial" w:eastAsia="Times New Roman" w:hAnsi="Arial" w:cs="Arial"/>
          <w:bCs/>
          <w:color w:val="000000" w:themeColor="text1"/>
          <w:sz w:val="20"/>
          <w:szCs w:val="20"/>
          <w:lang w:eastAsia="en-US"/>
        </w:rPr>
        <w:tab/>
        <w:t>preukázateľne hrubej chyby pri jednotkovej cene v desatinnej čiarke; platiť bude jednotková cena s opravenou desatinnou čiarkou, celková cena položky bude odvodená od takto opravenej jednotkovej ceny,</w:t>
      </w:r>
    </w:p>
    <w:p w14:paraId="661792C7" w14:textId="77777777" w:rsidR="006E4B7F" w:rsidRPr="00420C9D" w:rsidRDefault="006E4B7F" w:rsidP="0095273D">
      <w:pPr>
        <w:spacing w:after="0" w:line="240" w:lineRule="auto"/>
        <w:ind w:left="1985" w:hanging="851"/>
        <w:contextualSpacing/>
        <w:jc w:val="both"/>
        <w:rPr>
          <w:rFonts w:ascii="Arial" w:eastAsia="Times New Roman" w:hAnsi="Arial" w:cs="Arial"/>
          <w:bCs/>
          <w:color w:val="000000" w:themeColor="text1"/>
          <w:sz w:val="20"/>
          <w:szCs w:val="20"/>
          <w:lang w:eastAsia="en-US"/>
        </w:rPr>
      </w:pPr>
      <w:r w:rsidRPr="00420C9D">
        <w:rPr>
          <w:rFonts w:ascii="Arial" w:eastAsia="Times New Roman" w:hAnsi="Arial" w:cs="Arial"/>
          <w:bCs/>
          <w:color w:val="000000" w:themeColor="text1"/>
          <w:sz w:val="20"/>
          <w:szCs w:val="20"/>
          <w:lang w:eastAsia="en-US"/>
        </w:rPr>
        <w:t>29.2.4</w:t>
      </w:r>
      <w:r w:rsidRPr="00420C9D">
        <w:rPr>
          <w:rFonts w:ascii="Arial" w:eastAsia="Times New Roman" w:hAnsi="Arial" w:cs="Arial"/>
          <w:bCs/>
          <w:color w:val="000000" w:themeColor="text1"/>
          <w:sz w:val="20"/>
          <w:szCs w:val="20"/>
          <w:lang w:eastAsia="en-US"/>
        </w:rPr>
        <w:tab/>
        <w:t>nesprávne spočítanej sumy vo vzájomnom súčte alebo medzisúčte jednotlivých položiek; platiť bude správny súčet, resp. medzisúčet jednotlivých položiek a pod.</w:t>
      </w:r>
    </w:p>
    <w:p w14:paraId="3166C951" w14:textId="78747196" w:rsidR="006E4B7F" w:rsidRPr="00420C9D" w:rsidRDefault="006E4B7F" w:rsidP="0095273D">
      <w:pPr>
        <w:autoSpaceDE w:val="0"/>
        <w:autoSpaceDN w:val="0"/>
        <w:spacing w:after="0" w:line="240" w:lineRule="auto"/>
        <w:ind w:left="1134" w:hanging="567"/>
        <w:contextualSpacing/>
        <w:jc w:val="both"/>
        <w:outlineLvl w:val="2"/>
        <w:rPr>
          <w:rFonts w:ascii="Arial" w:eastAsia="Calibri" w:hAnsi="Arial" w:cs="Arial"/>
          <w:b/>
          <w:bCs/>
          <w:color w:val="000000" w:themeColor="text1"/>
          <w:sz w:val="20"/>
          <w:szCs w:val="20"/>
        </w:rPr>
      </w:pPr>
      <w:r w:rsidRPr="00420C9D">
        <w:rPr>
          <w:rFonts w:ascii="Arial" w:eastAsia="Calibri" w:hAnsi="Arial" w:cs="Arial"/>
          <w:bCs/>
          <w:color w:val="000000" w:themeColor="text1"/>
          <w:sz w:val="20"/>
          <w:szCs w:val="20"/>
        </w:rPr>
        <w:lastRenderedPageBreak/>
        <w:t>29.</w:t>
      </w:r>
      <w:r w:rsidR="003B08FB">
        <w:rPr>
          <w:rFonts w:ascii="Arial" w:eastAsia="Calibri" w:hAnsi="Arial" w:cs="Arial"/>
          <w:bCs/>
          <w:color w:val="000000" w:themeColor="text1"/>
          <w:sz w:val="20"/>
          <w:szCs w:val="20"/>
        </w:rPr>
        <w:t>3</w:t>
      </w:r>
      <w:r w:rsidRPr="00420C9D">
        <w:rPr>
          <w:rFonts w:ascii="Arial" w:eastAsia="Calibri" w:hAnsi="Arial" w:cs="Arial"/>
          <w:b/>
          <w:bCs/>
          <w:color w:val="000000" w:themeColor="text1"/>
          <w:sz w:val="20"/>
          <w:szCs w:val="20"/>
        </w:rPr>
        <w:tab/>
        <w:t>O každej vykonanej oprave bude uchádzač bezodkladne upovedomený. Uchádzač bude v takom prípade požiadaný o vysvetlenie ponuky podľa § 53 ods. 1 zákona a o predloženie súhlasu s vykonanou opravou.</w:t>
      </w:r>
    </w:p>
    <w:p w14:paraId="07808E76" w14:textId="77777777" w:rsidR="00D47360" w:rsidRPr="00420C9D" w:rsidRDefault="00D47360" w:rsidP="0095273D">
      <w:pPr>
        <w:spacing w:after="0" w:line="240" w:lineRule="auto"/>
        <w:contextualSpacing/>
        <w:jc w:val="center"/>
        <w:rPr>
          <w:rFonts w:ascii="Arial" w:eastAsia="Times New Roman" w:hAnsi="Arial" w:cs="Arial"/>
          <w:b/>
          <w:sz w:val="20"/>
          <w:szCs w:val="20"/>
        </w:rPr>
      </w:pPr>
    </w:p>
    <w:p w14:paraId="47B88B94" w14:textId="58635158"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w:t>
      </w:r>
    </w:p>
    <w:p w14:paraId="0DCF8E2D" w14:textId="0DA7DE8A" w:rsidR="006E4B7F"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Dôvernosť a etika vo verejnom obstarávaní</w:t>
      </w:r>
    </w:p>
    <w:p w14:paraId="6E8E0CEA"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5A927287" w14:textId="77777777"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30.</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Dôvernosť procesu verejného obstarávania</w:t>
      </w:r>
    </w:p>
    <w:p w14:paraId="3F409942" w14:textId="7B1E3FD4"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30.1</w:t>
      </w:r>
      <w:r w:rsidR="00371C94">
        <w:rPr>
          <w:rFonts w:ascii="Arial" w:eastAsia="Times New Roman" w:hAnsi="Arial" w:cs="Arial"/>
          <w:sz w:val="20"/>
          <w:szCs w:val="20"/>
          <w:lang w:eastAsia="en-US"/>
        </w:rPr>
        <w:tab/>
      </w:r>
      <w:r w:rsidRPr="00420C9D">
        <w:rPr>
          <w:rFonts w:ascii="Arial" w:eastAsia="Times New Roman" w:hAnsi="Arial" w:cs="Arial"/>
          <w:sz w:val="20"/>
          <w:szCs w:val="20"/>
          <w:lang w:eastAsia="en-US"/>
        </w:rPr>
        <w:t xml:space="preserve">Členovia komisie, ktorí vyhodnocujú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sú povinní zachovávať mlčanlivosť a nesmú poskytovať počas vyhodnocovania</w:t>
      </w:r>
      <w:r w:rsidR="007161EA" w:rsidRPr="00420C9D">
        <w:rPr>
          <w:rFonts w:ascii="Arial" w:eastAsia="Times New Roman" w:hAnsi="Arial" w:cs="Arial"/>
          <w:sz w:val="20"/>
          <w:szCs w:val="20"/>
          <w:lang w:eastAsia="en-US"/>
        </w:rPr>
        <w:t xml:space="preserve"> žiadosti o účasť/</w:t>
      </w:r>
      <w:r w:rsidRPr="00420C9D">
        <w:rPr>
          <w:rFonts w:ascii="Arial" w:eastAsia="Times New Roman" w:hAnsi="Arial" w:cs="Arial"/>
          <w:sz w:val="20"/>
          <w:szCs w:val="20"/>
          <w:lang w:eastAsia="en-US"/>
        </w:rPr>
        <w:t xml:space="preserve">ponúk informácie o obsahu </w:t>
      </w:r>
      <w:r w:rsidR="007161EA" w:rsidRPr="00420C9D">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 xml:space="preserve">ponúk. Na členov komisie, ktorí vyhodnocujú </w:t>
      </w:r>
      <w:r w:rsidR="00206B0E">
        <w:rPr>
          <w:rFonts w:ascii="Arial" w:eastAsia="Times New Roman" w:hAnsi="Arial" w:cs="Arial"/>
          <w:sz w:val="20"/>
          <w:szCs w:val="20"/>
          <w:lang w:eastAsia="en-US"/>
        </w:rPr>
        <w:t>žiadosti o účasť/</w:t>
      </w:r>
      <w:r w:rsidRPr="00420C9D">
        <w:rPr>
          <w:rFonts w:ascii="Arial" w:eastAsia="Times New Roman" w:hAnsi="Arial" w:cs="Arial"/>
          <w:sz w:val="20"/>
          <w:szCs w:val="20"/>
          <w:lang w:eastAsia="en-US"/>
        </w:rPr>
        <w:t>ponuky, sa vzťahujú ustanovenia podľa § 22 zákona.</w:t>
      </w:r>
    </w:p>
    <w:p w14:paraId="2C444841" w14:textId="12996517" w:rsidR="006E4B7F" w:rsidRPr="00420C9D" w:rsidRDefault="006E4B7F" w:rsidP="0095273D">
      <w:pPr>
        <w:autoSpaceDE w:val="0"/>
        <w:autoSpaceDN w:val="0"/>
        <w:spacing w:after="0" w:line="240" w:lineRule="auto"/>
        <w:ind w:left="1134" w:hanging="567"/>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30.2</w:t>
      </w:r>
      <w:r w:rsidRPr="00420C9D">
        <w:rPr>
          <w:rFonts w:ascii="Arial" w:eastAsia="Times New Roman" w:hAnsi="Arial" w:cs="Arial"/>
          <w:sz w:val="20"/>
          <w:szCs w:val="20"/>
          <w:lang w:eastAsia="en-US"/>
        </w:rPr>
        <w:tab/>
        <w:t xml:space="preserve">Verejný obstarávateľ je povinný zachovávať mlčanlivosť o informáciách označených ako dôverné, ktoré mu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uchádzač poskytol; na tento účel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uchádzač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w:t>
      </w:r>
      <w:r w:rsidRPr="00420C9D">
        <w:rPr>
          <w:rFonts w:ascii="Arial" w:eastAsia="Times New Roman" w:hAnsi="Arial" w:cs="Arial"/>
          <w:sz w:val="20"/>
          <w:szCs w:val="20"/>
          <w:lang w:eastAsia="en-US"/>
        </w:rPr>
        <w:lastRenderedPageBreak/>
        <w:t>stredníctvom ktorého sa verejné obstarávanie realizuje, sprístupniť dokumenty a informácie  týkajúce sa verejného obstarávania a tiež povinnosti zverejňovania zmlúv podľa osobitného predpisu.</w:t>
      </w:r>
    </w:p>
    <w:p w14:paraId="52949FD5" w14:textId="77777777" w:rsidR="00C7065A" w:rsidRPr="00420C9D" w:rsidRDefault="00C7065A" w:rsidP="0095273D">
      <w:pPr>
        <w:spacing w:after="0" w:line="240" w:lineRule="auto"/>
        <w:contextualSpacing/>
        <w:jc w:val="center"/>
        <w:rPr>
          <w:rFonts w:ascii="Arial" w:eastAsia="Times New Roman" w:hAnsi="Arial" w:cs="Arial"/>
          <w:b/>
          <w:sz w:val="20"/>
          <w:szCs w:val="20"/>
        </w:rPr>
      </w:pPr>
    </w:p>
    <w:p w14:paraId="2AC48D64"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Časť VII.</w:t>
      </w:r>
    </w:p>
    <w:p w14:paraId="5170F517" w14:textId="77777777" w:rsidR="006E4B7F" w:rsidRPr="00420C9D" w:rsidRDefault="006E4B7F" w:rsidP="0095273D">
      <w:pPr>
        <w:spacing w:after="0" w:line="240" w:lineRule="auto"/>
        <w:contextualSpacing/>
        <w:jc w:val="center"/>
        <w:rPr>
          <w:rFonts w:ascii="Arial" w:eastAsia="Times New Roman" w:hAnsi="Arial" w:cs="Arial"/>
          <w:b/>
          <w:sz w:val="20"/>
          <w:szCs w:val="20"/>
        </w:rPr>
      </w:pPr>
      <w:r w:rsidRPr="00420C9D">
        <w:rPr>
          <w:rFonts w:ascii="Arial" w:eastAsia="Times New Roman" w:hAnsi="Arial" w:cs="Arial"/>
          <w:b/>
          <w:sz w:val="20"/>
          <w:szCs w:val="20"/>
        </w:rPr>
        <w:t>Prijatie ponuky a uzavretie Zmluvy o Dielo</w:t>
      </w:r>
    </w:p>
    <w:p w14:paraId="7577634C" w14:textId="77777777" w:rsidR="006E4B7F" w:rsidRPr="00420C9D" w:rsidRDefault="006E4B7F" w:rsidP="0095273D">
      <w:pPr>
        <w:spacing w:after="0" w:line="240" w:lineRule="auto"/>
        <w:contextualSpacing/>
        <w:jc w:val="center"/>
        <w:rPr>
          <w:rFonts w:ascii="Arial" w:eastAsia="Times New Roman" w:hAnsi="Arial" w:cs="Arial"/>
          <w:b/>
          <w:sz w:val="20"/>
          <w:szCs w:val="20"/>
        </w:rPr>
      </w:pPr>
    </w:p>
    <w:p w14:paraId="002942B0" w14:textId="426FB86E" w:rsidR="006E4B7F" w:rsidRPr="00420C9D" w:rsidRDefault="006E4B7F" w:rsidP="0095273D">
      <w:pPr>
        <w:spacing w:after="0" w:line="240" w:lineRule="auto"/>
        <w:ind w:left="567" w:hanging="567"/>
        <w:contextualSpacing/>
        <w:jc w:val="both"/>
        <w:rPr>
          <w:rFonts w:ascii="Arial" w:eastAsia="Times New Roman" w:hAnsi="Arial" w:cs="Arial"/>
          <w:b/>
          <w:bCs/>
          <w:sz w:val="20"/>
          <w:szCs w:val="20"/>
        </w:rPr>
      </w:pPr>
      <w:r w:rsidRPr="00420C9D">
        <w:rPr>
          <w:rFonts w:ascii="Arial" w:eastAsia="Times New Roman" w:hAnsi="Arial" w:cs="Arial"/>
          <w:b/>
          <w:bCs/>
          <w:smallCaps/>
          <w:sz w:val="20"/>
          <w:szCs w:val="20"/>
        </w:rPr>
        <w:t>31.</w:t>
      </w:r>
      <w:r w:rsidRPr="00420C9D">
        <w:rPr>
          <w:rFonts w:ascii="Arial" w:eastAsia="Times New Roman" w:hAnsi="Arial" w:cs="Arial"/>
          <w:b/>
          <w:bCs/>
          <w:smallCaps/>
          <w:sz w:val="20"/>
          <w:szCs w:val="20"/>
        </w:rPr>
        <w:tab/>
      </w:r>
      <w:r w:rsidRPr="00420C9D">
        <w:rPr>
          <w:rFonts w:ascii="Arial" w:eastAsia="Times New Roman" w:hAnsi="Arial" w:cs="Arial"/>
          <w:b/>
          <w:bCs/>
          <w:sz w:val="20"/>
          <w:szCs w:val="20"/>
        </w:rPr>
        <w:t>Informácia o výsledku vyhodnotenia ponúk</w:t>
      </w:r>
    </w:p>
    <w:p w14:paraId="49F018F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1AFA1944" w14:textId="77777777" w:rsidR="006E4B7F" w:rsidRPr="00420C9D" w:rsidRDefault="006E4B7F" w:rsidP="005E46B5">
      <w:pPr>
        <w:numPr>
          <w:ilvl w:val="0"/>
          <w:numId w:val="37"/>
        </w:numPr>
        <w:autoSpaceDE w:val="0"/>
        <w:autoSpaceDN w:val="0"/>
        <w:spacing w:after="0" w:line="240" w:lineRule="auto"/>
        <w:contextualSpacing/>
        <w:jc w:val="both"/>
        <w:rPr>
          <w:rFonts w:ascii="Arial" w:eastAsia="Times New Roman" w:hAnsi="Arial" w:cs="Arial"/>
          <w:vanish/>
          <w:sz w:val="20"/>
          <w:szCs w:val="20"/>
        </w:rPr>
      </w:pPr>
    </w:p>
    <w:p w14:paraId="07A818A7" w14:textId="21C7DCE7" w:rsidR="006E4B7F" w:rsidRDefault="006E4B7F" w:rsidP="005E46B5">
      <w:pPr>
        <w:numPr>
          <w:ilvl w:val="1"/>
          <w:numId w:val="37"/>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eastAsia="Times New Roman" w:hAnsi="Arial" w:cs="Arial"/>
          <w:color w:val="000000" w:themeColor="text1"/>
          <w:sz w:val="20"/>
          <w:szCs w:val="20"/>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systéme JOSEPHINE. Dotknutým uchádzačom je uchádzač, ktorého ponuka sa vyhodnocovala, vylúčený uchádzač, ktorému plynie lehota na podanie námietok proti vylúčeniu a uchádzač, ktorý podal námietky proti vylúčeniu, pričom </w:t>
      </w:r>
      <w:r w:rsidR="009744BB">
        <w:rPr>
          <w:rFonts w:ascii="Arial" w:eastAsia="Times New Roman" w:hAnsi="Arial" w:cs="Arial"/>
          <w:color w:val="000000" w:themeColor="text1"/>
          <w:sz w:val="20"/>
          <w:szCs w:val="20"/>
        </w:rPr>
        <w:t>Ú</w:t>
      </w:r>
      <w:r w:rsidRPr="00420C9D">
        <w:rPr>
          <w:rFonts w:ascii="Arial" w:eastAsia="Times New Roman" w:hAnsi="Arial" w:cs="Arial"/>
          <w:color w:val="000000" w:themeColor="text1"/>
          <w:sz w:val="20"/>
          <w:szCs w:val="20"/>
        </w:rPr>
        <w:t>rad o námietkach zatiaľ právoplatne nerozhodol. Úspešnému uchádzačovi alebo uchádzačom oznámi, že jeho ponuku alebo ponuky prijíma. Neúspešnému uchádzačovi oznámi, že neuspel a dôvody neprijatia jeho ponuky.</w:t>
      </w:r>
      <w:r w:rsidRPr="00420C9D">
        <w:rPr>
          <w:rFonts w:ascii="Arial" w:eastAsia="Times New Roman" w:hAnsi="Arial" w:cs="Arial"/>
          <w:color w:val="FF0000"/>
          <w:sz w:val="20"/>
          <w:szCs w:val="20"/>
        </w:rPr>
        <w:t xml:space="preserve"> </w:t>
      </w:r>
      <w:r w:rsidRPr="00420C9D">
        <w:rPr>
          <w:rFonts w:ascii="Arial" w:eastAsia="Times New Roman" w:hAnsi="Arial" w:cs="Arial"/>
          <w:color w:val="000000" w:themeColor="text1"/>
          <w:sz w:val="20"/>
          <w:szCs w:val="20"/>
        </w:rPr>
        <w:t>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0B725094" w14:textId="77777777" w:rsidR="000E797D" w:rsidRPr="00420C9D" w:rsidRDefault="000E797D" w:rsidP="000E797D">
      <w:pPr>
        <w:autoSpaceDE w:val="0"/>
        <w:autoSpaceDN w:val="0"/>
        <w:spacing w:after="0" w:line="240" w:lineRule="auto"/>
        <w:ind w:left="1134"/>
        <w:contextualSpacing/>
        <w:jc w:val="both"/>
        <w:rPr>
          <w:rFonts w:ascii="Arial" w:eastAsia="Times New Roman" w:hAnsi="Arial" w:cs="Arial"/>
          <w:color w:val="000000" w:themeColor="text1"/>
          <w:sz w:val="20"/>
          <w:szCs w:val="20"/>
        </w:rPr>
      </w:pPr>
    </w:p>
    <w:p w14:paraId="79C48546" w14:textId="77777777" w:rsidR="007301D7" w:rsidRPr="00420C9D" w:rsidRDefault="007301D7" w:rsidP="0095273D">
      <w:pPr>
        <w:spacing w:after="0" w:line="240" w:lineRule="auto"/>
        <w:contextualSpacing/>
        <w:jc w:val="both"/>
        <w:rPr>
          <w:rFonts w:ascii="Arial" w:hAnsi="Arial" w:cs="Arial"/>
          <w:color w:val="000000"/>
          <w:sz w:val="20"/>
          <w:szCs w:val="20"/>
        </w:rPr>
      </w:pPr>
    </w:p>
    <w:p w14:paraId="1685E213" w14:textId="77777777" w:rsidR="00794DE5" w:rsidRPr="00420C9D" w:rsidRDefault="00794DE5" w:rsidP="0095273D">
      <w:pPr>
        <w:spacing w:after="0" w:line="240" w:lineRule="auto"/>
        <w:contextualSpacing/>
        <w:jc w:val="both"/>
        <w:rPr>
          <w:rFonts w:ascii="Arial" w:hAnsi="Arial" w:cs="Arial"/>
          <w:b/>
          <w:bCs/>
          <w:sz w:val="20"/>
          <w:szCs w:val="20"/>
        </w:rPr>
      </w:pPr>
      <w:bookmarkStart w:id="24" w:name="_Toc461981394"/>
      <w:bookmarkStart w:id="25" w:name="_Toc461981395"/>
      <w:bookmarkStart w:id="26" w:name="_Toc461981397"/>
      <w:bookmarkStart w:id="27" w:name="_Toc461981398"/>
      <w:bookmarkStart w:id="28" w:name="_Toc461981399"/>
      <w:bookmarkStart w:id="29" w:name="_Toc461981401"/>
      <w:bookmarkStart w:id="30" w:name="_Toc461981409"/>
      <w:bookmarkStart w:id="31" w:name="_Toc461981412"/>
      <w:bookmarkStart w:id="32" w:name="_Toc461981415"/>
      <w:bookmarkStart w:id="33" w:name="_Toc461981422"/>
      <w:bookmarkStart w:id="34" w:name="_Toc461981423"/>
      <w:bookmarkStart w:id="35" w:name="_Toc461981424"/>
      <w:bookmarkStart w:id="36" w:name="_Toc461981425"/>
      <w:bookmarkStart w:id="37" w:name="_Toc461981427"/>
      <w:bookmarkStart w:id="38" w:name="_Toc461981431"/>
      <w:bookmarkStart w:id="39" w:name="_Toc461981432"/>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420C9D">
        <w:rPr>
          <w:rFonts w:ascii="Arial" w:hAnsi="Arial" w:cs="Arial"/>
          <w:b/>
          <w:bCs/>
          <w:smallCaps/>
          <w:sz w:val="20"/>
          <w:szCs w:val="20"/>
        </w:rPr>
        <w:t>32.</w:t>
      </w:r>
      <w:r w:rsidRPr="00420C9D">
        <w:rPr>
          <w:rFonts w:ascii="Arial" w:hAnsi="Arial" w:cs="Arial"/>
          <w:b/>
          <w:bCs/>
          <w:smallCaps/>
          <w:sz w:val="20"/>
          <w:szCs w:val="20"/>
        </w:rPr>
        <w:tab/>
      </w:r>
      <w:r w:rsidR="00D36576" w:rsidRPr="00420C9D">
        <w:rPr>
          <w:rFonts w:ascii="Arial" w:hAnsi="Arial" w:cs="Arial"/>
          <w:b/>
          <w:bCs/>
          <w:smallCaps/>
          <w:sz w:val="20"/>
          <w:szCs w:val="20"/>
        </w:rPr>
        <w:tab/>
      </w:r>
      <w:r w:rsidRPr="00420C9D">
        <w:rPr>
          <w:rFonts w:ascii="Arial" w:hAnsi="Arial" w:cs="Arial"/>
          <w:b/>
          <w:bCs/>
          <w:sz w:val="20"/>
          <w:szCs w:val="20"/>
        </w:rPr>
        <w:t>U</w:t>
      </w:r>
      <w:r w:rsidR="00ED366B" w:rsidRPr="00420C9D">
        <w:rPr>
          <w:rFonts w:ascii="Arial" w:hAnsi="Arial" w:cs="Arial"/>
          <w:b/>
          <w:bCs/>
          <w:sz w:val="20"/>
          <w:szCs w:val="20"/>
        </w:rPr>
        <w:t>zavret</w:t>
      </w:r>
      <w:r w:rsidRPr="00420C9D">
        <w:rPr>
          <w:rFonts w:ascii="Arial" w:hAnsi="Arial" w:cs="Arial"/>
          <w:b/>
          <w:bCs/>
          <w:sz w:val="20"/>
          <w:szCs w:val="20"/>
        </w:rPr>
        <w:t xml:space="preserve">ie </w:t>
      </w:r>
      <w:r w:rsidR="00077A74" w:rsidRPr="00420C9D">
        <w:rPr>
          <w:rFonts w:ascii="Arial" w:hAnsi="Arial" w:cs="Arial"/>
          <w:b/>
          <w:bCs/>
          <w:sz w:val="20"/>
          <w:szCs w:val="20"/>
        </w:rPr>
        <w:t>Z</w:t>
      </w:r>
      <w:r w:rsidRPr="00420C9D">
        <w:rPr>
          <w:rFonts w:ascii="Arial" w:hAnsi="Arial" w:cs="Arial"/>
          <w:b/>
          <w:bCs/>
          <w:sz w:val="20"/>
          <w:szCs w:val="20"/>
        </w:rPr>
        <w:t>mluvy o dielo </w:t>
      </w:r>
    </w:p>
    <w:p w14:paraId="293E9EAA" w14:textId="61828C9C" w:rsidR="00ED366B"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32.1</w:t>
      </w:r>
      <w:r w:rsidRPr="00420C9D">
        <w:rPr>
          <w:rFonts w:ascii="Arial" w:hAnsi="Arial" w:cs="Arial"/>
          <w:sz w:val="20"/>
          <w:szCs w:val="20"/>
        </w:rPr>
        <w:tab/>
        <w:t xml:space="preserve">Uzavretá </w:t>
      </w:r>
      <w:r w:rsidR="00353176" w:rsidRPr="00420C9D">
        <w:rPr>
          <w:rFonts w:ascii="Arial" w:hAnsi="Arial" w:cs="Arial"/>
          <w:sz w:val="20"/>
          <w:szCs w:val="20"/>
        </w:rPr>
        <w:t>Z</w:t>
      </w:r>
      <w:r w:rsidRPr="00420C9D">
        <w:rPr>
          <w:rFonts w:ascii="Arial" w:hAnsi="Arial" w:cs="Arial"/>
          <w:sz w:val="20"/>
          <w:szCs w:val="20"/>
        </w:rPr>
        <w:t>mluva nesmie byť v rozpore s</w:t>
      </w:r>
      <w:r w:rsidR="00077A74" w:rsidRPr="00420C9D">
        <w:rPr>
          <w:rFonts w:ascii="Arial" w:hAnsi="Arial" w:cs="Arial"/>
          <w:sz w:val="20"/>
          <w:szCs w:val="20"/>
        </w:rPr>
        <w:t xml:space="preserve"> týmito</w:t>
      </w:r>
      <w:r w:rsidRPr="00420C9D">
        <w:rPr>
          <w:rFonts w:ascii="Arial" w:hAnsi="Arial" w:cs="Arial"/>
          <w:sz w:val="20"/>
          <w:szCs w:val="20"/>
        </w:rPr>
        <w:t xml:space="preserve"> </w:t>
      </w:r>
      <w:r w:rsidR="009C0DAA" w:rsidRPr="00420C9D">
        <w:rPr>
          <w:rFonts w:ascii="Arial" w:hAnsi="Arial" w:cs="Arial"/>
          <w:sz w:val="20"/>
          <w:szCs w:val="20"/>
        </w:rPr>
        <w:t>SP</w:t>
      </w:r>
      <w:r w:rsidRPr="00420C9D">
        <w:rPr>
          <w:rFonts w:ascii="Arial" w:hAnsi="Arial" w:cs="Arial"/>
          <w:sz w:val="20"/>
          <w:szCs w:val="20"/>
        </w:rPr>
        <w:t xml:space="preserve"> a</w:t>
      </w:r>
      <w:r w:rsidR="00077A74" w:rsidRPr="00420C9D">
        <w:rPr>
          <w:rFonts w:ascii="Arial" w:hAnsi="Arial" w:cs="Arial"/>
          <w:sz w:val="20"/>
          <w:szCs w:val="20"/>
        </w:rPr>
        <w:t xml:space="preserve"> s</w:t>
      </w:r>
      <w:r w:rsidRPr="00420C9D">
        <w:rPr>
          <w:rFonts w:ascii="Arial" w:hAnsi="Arial" w:cs="Arial"/>
          <w:sz w:val="20"/>
          <w:szCs w:val="20"/>
        </w:rPr>
        <w:t xml:space="preserve"> ponukou predloženou úspešným uchádzačom alebo uchádzačmi. </w:t>
      </w:r>
    </w:p>
    <w:p w14:paraId="6259963B" w14:textId="412CD1C0" w:rsidR="00794DE5" w:rsidRDefault="00794DE5" w:rsidP="0095273D">
      <w:pPr>
        <w:spacing w:after="0" w:line="240" w:lineRule="auto"/>
        <w:ind w:left="1134" w:hanging="567"/>
        <w:contextualSpacing/>
        <w:jc w:val="both"/>
        <w:rPr>
          <w:rStyle w:val="Hypertextovprepojenie"/>
          <w:rFonts w:ascii="Arial" w:hAnsi="Arial" w:cs="Arial"/>
          <w:bCs/>
          <w:color w:val="auto"/>
          <w:sz w:val="20"/>
          <w:szCs w:val="20"/>
          <w:u w:val="none"/>
          <w:shd w:val="clear" w:color="auto" w:fill="FFFFFF"/>
          <w:vertAlign w:val="superscript"/>
        </w:rPr>
      </w:pPr>
      <w:r w:rsidRPr="00420C9D">
        <w:rPr>
          <w:rFonts w:ascii="Arial" w:hAnsi="Arial" w:cs="Arial"/>
          <w:sz w:val="20"/>
          <w:szCs w:val="20"/>
        </w:rPr>
        <w:t>32.2</w:t>
      </w:r>
      <w:r w:rsidRPr="00420C9D">
        <w:rPr>
          <w:rFonts w:ascii="Arial" w:hAnsi="Arial" w:cs="Arial"/>
          <w:sz w:val="20"/>
          <w:szCs w:val="20"/>
        </w:rPr>
        <w:tab/>
      </w:r>
      <w:r w:rsidRPr="00420C9D">
        <w:rPr>
          <w:rFonts w:ascii="Arial" w:hAnsi="Arial" w:cs="Arial"/>
          <w:sz w:val="20"/>
          <w:szCs w:val="20"/>
          <w:shd w:val="clear" w:color="auto" w:fill="FFFFFF"/>
        </w:rPr>
        <w:t xml:space="preserve">Verejný obstarávateľ nesmie uzavrieť </w:t>
      </w:r>
      <w:r w:rsidR="009860AB">
        <w:rPr>
          <w:rFonts w:ascii="Arial" w:hAnsi="Arial" w:cs="Arial"/>
          <w:sz w:val="20"/>
          <w:szCs w:val="20"/>
          <w:shd w:val="clear" w:color="auto" w:fill="FFFFFF"/>
        </w:rPr>
        <w:t>Z</w:t>
      </w:r>
      <w:r w:rsidRPr="00420C9D">
        <w:rPr>
          <w:rFonts w:ascii="Arial" w:hAnsi="Arial" w:cs="Arial"/>
          <w:sz w:val="20"/>
          <w:szCs w:val="20"/>
          <w:shd w:val="clear" w:color="auto" w:fill="FFFFFF"/>
        </w:rPr>
        <w:t>mluvu s uchádzačom alebo uchádzačmi</w:t>
      </w:r>
      <w:r w:rsidRPr="00420C9D">
        <w:rPr>
          <w:rFonts w:ascii="Arial" w:hAnsi="Arial" w:cs="Arial"/>
          <w:color w:val="000000"/>
          <w:sz w:val="20"/>
          <w:szCs w:val="20"/>
          <w:shd w:val="clear" w:color="auto" w:fill="FFFFFF"/>
        </w:rPr>
        <w:t>, ktorí majú povinnosť zapisovať sa do registra partnerov verejného sektora</w:t>
      </w:r>
      <w:r w:rsidRPr="00420C9D">
        <w:rPr>
          <w:rStyle w:val="Odkaznapoznmkupodiarou"/>
          <w:rFonts w:ascii="Arial" w:hAnsi="Arial" w:cs="Arial"/>
          <w:color w:val="000000"/>
          <w:sz w:val="20"/>
          <w:szCs w:val="20"/>
          <w:shd w:val="clear" w:color="auto" w:fill="FFFFFF"/>
        </w:rPr>
        <w:footnoteReference w:id="1"/>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r w:rsidRPr="00420C9D">
        <w:rPr>
          <w:rStyle w:val="Odkaznapoznmkupodiarou"/>
          <w:rFonts w:ascii="Arial" w:hAnsi="Arial" w:cs="Arial"/>
          <w:sz w:val="20"/>
          <w:szCs w:val="20"/>
        </w:rPr>
        <w:footnoteReference w:id="2"/>
      </w:r>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alebo ktorých subdodávatelia alebo subdodávatelia podľa osobitného predpisu,</w:t>
      </w:r>
      <w:hyperlink r:id="rId19"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ktorí majú povinnosť zapisovať sa do registra partnerov verejného sektora</w:t>
      </w:r>
      <w:hyperlink r:id="rId20" w:anchor="f4439932" w:history="1">
        <w:r w:rsidRPr="00420C9D">
          <w:rPr>
            <w:rStyle w:val="Hypertextovprepojenie"/>
            <w:rFonts w:ascii="Arial" w:hAnsi="Arial" w:cs="Arial"/>
            <w:bCs/>
            <w:color w:val="auto"/>
            <w:sz w:val="20"/>
            <w:szCs w:val="20"/>
            <w:u w:val="none"/>
            <w:shd w:val="clear" w:color="auto" w:fill="FFFFFF"/>
            <w:vertAlign w:val="superscript"/>
          </w:rPr>
          <w:t>1</w:t>
        </w:r>
      </w:hyperlink>
      <w:r w:rsidRPr="00420C9D">
        <w:rPr>
          <w:rStyle w:val="apple-converted-space"/>
          <w:rFonts w:ascii="Arial" w:hAnsi="Arial" w:cs="Arial"/>
          <w:color w:val="000000"/>
          <w:sz w:val="20"/>
          <w:szCs w:val="20"/>
          <w:shd w:val="clear" w:color="auto" w:fill="FFFFFF"/>
        </w:rPr>
        <w:t> </w:t>
      </w:r>
      <w:r w:rsidRPr="00420C9D">
        <w:rPr>
          <w:rFonts w:ascii="Arial" w:hAnsi="Arial" w:cs="Arial"/>
          <w:color w:val="000000"/>
          <w:sz w:val="20"/>
          <w:szCs w:val="20"/>
          <w:shd w:val="clear" w:color="auto" w:fill="FFFFFF"/>
        </w:rPr>
        <w:t>a nie sú zapísaní v registri partnerov verejného sektora.</w:t>
      </w:r>
      <w:hyperlink r:id="rId21" w:anchor="f4439933" w:history="1">
        <w:r w:rsidRPr="00420C9D">
          <w:rPr>
            <w:rStyle w:val="Hypertextovprepojenie"/>
            <w:rFonts w:ascii="Arial" w:hAnsi="Arial" w:cs="Arial"/>
            <w:bCs/>
            <w:color w:val="auto"/>
            <w:sz w:val="20"/>
            <w:szCs w:val="20"/>
            <w:u w:val="none"/>
            <w:shd w:val="clear" w:color="auto" w:fill="FFFFFF"/>
            <w:vertAlign w:val="superscript"/>
          </w:rPr>
          <w:t>2</w:t>
        </w:r>
      </w:hyperlink>
      <w:r w:rsidRPr="00420C9D">
        <w:rPr>
          <w:rStyle w:val="Hypertextovprepojenie"/>
          <w:rFonts w:ascii="Arial" w:hAnsi="Arial" w:cs="Arial"/>
          <w:bCs/>
          <w:color w:val="auto"/>
          <w:sz w:val="20"/>
          <w:szCs w:val="20"/>
          <w:u w:val="none"/>
          <w:shd w:val="clear" w:color="auto" w:fill="FFFFFF"/>
          <w:vertAlign w:val="superscript"/>
        </w:rPr>
        <w:t xml:space="preserve"> </w:t>
      </w:r>
    </w:p>
    <w:p w14:paraId="21E5314C" w14:textId="77777777" w:rsidR="009F512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32.3</w:t>
      </w:r>
      <w:r w:rsidRPr="00420C9D">
        <w:rPr>
          <w:rFonts w:ascii="Arial" w:hAnsi="Arial" w:cs="Arial"/>
          <w:sz w:val="20"/>
          <w:szCs w:val="20"/>
        </w:rPr>
        <w:tab/>
      </w:r>
      <w:r w:rsidR="009F5125" w:rsidRPr="00420C9D">
        <w:rPr>
          <w:rFonts w:ascii="Arial" w:hAnsi="Arial" w:cs="Arial"/>
          <w:sz w:val="20"/>
          <w:szCs w:val="20"/>
        </w:rPr>
        <w:t xml:space="preserve">Zmluva s úspešným uchádzačom, ktorého ponuka bola prijatá, bude uzavretá najskôr </w:t>
      </w:r>
      <w:r w:rsidR="00D73A38" w:rsidRPr="00420C9D">
        <w:rPr>
          <w:rFonts w:ascii="Arial" w:hAnsi="Arial" w:cs="Arial"/>
          <w:sz w:val="20"/>
          <w:szCs w:val="20"/>
        </w:rPr>
        <w:t>jedená</w:t>
      </w:r>
      <w:r w:rsidR="009F5125" w:rsidRPr="00420C9D">
        <w:rPr>
          <w:rFonts w:ascii="Arial" w:hAnsi="Arial" w:cs="Arial"/>
          <w:sz w:val="20"/>
          <w:szCs w:val="20"/>
        </w:rPr>
        <w:t>sty</w:t>
      </w:r>
      <w:r w:rsidR="00D73A38" w:rsidRPr="00420C9D">
        <w:rPr>
          <w:rFonts w:ascii="Arial" w:hAnsi="Arial" w:cs="Arial"/>
          <w:sz w:val="20"/>
          <w:szCs w:val="20"/>
        </w:rPr>
        <w:t xml:space="preserve"> (11)</w:t>
      </w:r>
      <w:r w:rsidR="009F5125" w:rsidRPr="00420C9D">
        <w:rPr>
          <w:rFonts w:ascii="Arial" w:hAnsi="Arial" w:cs="Arial"/>
          <w:sz w:val="20"/>
          <w:szCs w:val="20"/>
        </w:rPr>
        <w:t xml:space="preserve"> deň odo dňa odoslania informácie o výsledku vyhodnotenia ponúk podľa § 55</w:t>
      </w:r>
      <w:r w:rsidR="009F5125" w:rsidRPr="00420C9D">
        <w:rPr>
          <w:rFonts w:ascii="Arial" w:hAnsi="Arial" w:cs="Arial"/>
          <w:color w:val="C00000"/>
          <w:sz w:val="20"/>
          <w:szCs w:val="20"/>
        </w:rPr>
        <w:t xml:space="preserve"> </w:t>
      </w:r>
      <w:r w:rsidR="00D73A38" w:rsidRPr="00420C9D">
        <w:rPr>
          <w:rFonts w:ascii="Arial" w:hAnsi="Arial" w:cs="Arial"/>
          <w:sz w:val="20"/>
          <w:szCs w:val="20"/>
        </w:rPr>
        <w:t>z</w:t>
      </w:r>
      <w:r w:rsidR="009F5125" w:rsidRPr="00420C9D">
        <w:rPr>
          <w:rFonts w:ascii="Arial" w:hAnsi="Arial" w:cs="Arial"/>
          <w:sz w:val="20"/>
          <w:szCs w:val="20"/>
        </w:rPr>
        <w:t xml:space="preserve">ákona, ak nebudú uplatnené revízne postupy, pri dodržaní postupu stanoveného v ustanovení § 56 </w:t>
      </w:r>
      <w:r w:rsidR="00D73A38" w:rsidRPr="00420C9D">
        <w:rPr>
          <w:rFonts w:ascii="Arial" w:hAnsi="Arial" w:cs="Arial"/>
          <w:sz w:val="20"/>
          <w:szCs w:val="20"/>
        </w:rPr>
        <w:t>z</w:t>
      </w:r>
      <w:r w:rsidR="009F5125" w:rsidRPr="00420C9D">
        <w:rPr>
          <w:rFonts w:ascii="Arial" w:hAnsi="Arial" w:cs="Arial"/>
          <w:sz w:val="20"/>
          <w:szCs w:val="20"/>
        </w:rPr>
        <w:t>ákona.</w:t>
      </w:r>
    </w:p>
    <w:p w14:paraId="70A0FE9B" w14:textId="0BC0AB94" w:rsidR="00794DE5" w:rsidRDefault="00794DE5" w:rsidP="0095273D">
      <w:pPr>
        <w:spacing w:after="0" w:line="240" w:lineRule="auto"/>
        <w:ind w:left="1134" w:hanging="567"/>
        <w:contextualSpacing/>
        <w:jc w:val="both"/>
        <w:rPr>
          <w:rFonts w:ascii="Arial" w:hAnsi="Arial" w:cs="Arial"/>
          <w:b/>
          <w:sz w:val="20"/>
          <w:szCs w:val="20"/>
        </w:rPr>
      </w:pPr>
      <w:r w:rsidRPr="00420C9D">
        <w:rPr>
          <w:rFonts w:ascii="Arial" w:hAnsi="Arial" w:cs="Arial"/>
          <w:sz w:val="20"/>
          <w:szCs w:val="20"/>
        </w:rPr>
        <w:t xml:space="preserve">32.4 </w:t>
      </w:r>
      <w:r w:rsidRPr="00420C9D">
        <w:rPr>
          <w:rFonts w:ascii="Arial" w:hAnsi="Arial" w:cs="Arial"/>
          <w:sz w:val="20"/>
          <w:szCs w:val="20"/>
        </w:rPr>
        <w:tab/>
      </w:r>
      <w:r w:rsidR="00B74A23" w:rsidRPr="00420C9D">
        <w:rPr>
          <w:rFonts w:ascii="Arial" w:hAnsi="Arial" w:cs="Arial"/>
          <w:sz w:val="20"/>
          <w:szCs w:val="20"/>
        </w:rPr>
        <w:t>Úspešný uchádzač</w:t>
      </w:r>
      <w:r w:rsidR="00D73A38" w:rsidRPr="00420C9D">
        <w:rPr>
          <w:rFonts w:ascii="Arial" w:hAnsi="Arial" w:cs="Arial"/>
          <w:sz w:val="20"/>
          <w:szCs w:val="20"/>
        </w:rPr>
        <w:t xml:space="preserve"> alebo uchádzači sú </w:t>
      </w:r>
      <w:r w:rsidR="00B74A23" w:rsidRPr="00420C9D">
        <w:rPr>
          <w:rFonts w:ascii="Arial" w:hAnsi="Arial" w:cs="Arial"/>
          <w:sz w:val="20"/>
          <w:szCs w:val="20"/>
        </w:rPr>
        <w:t>povinn</w:t>
      </w:r>
      <w:r w:rsidR="00D73A38" w:rsidRPr="00420C9D">
        <w:rPr>
          <w:rFonts w:ascii="Arial" w:hAnsi="Arial" w:cs="Arial"/>
          <w:sz w:val="20"/>
          <w:szCs w:val="20"/>
        </w:rPr>
        <w:t>í</w:t>
      </w:r>
      <w:r w:rsidR="00B74A23" w:rsidRPr="00420C9D">
        <w:rPr>
          <w:rFonts w:ascii="Arial" w:hAnsi="Arial" w:cs="Arial"/>
          <w:sz w:val="20"/>
          <w:szCs w:val="20"/>
        </w:rPr>
        <w:t xml:space="preserve"> poskytnúť verejnému obstarávateľovi riadnu súčinnosť potrebnú na uzavretie </w:t>
      </w:r>
      <w:r w:rsidR="00353176" w:rsidRPr="00420C9D">
        <w:rPr>
          <w:rFonts w:ascii="Arial" w:hAnsi="Arial" w:cs="Arial"/>
          <w:sz w:val="20"/>
          <w:szCs w:val="20"/>
        </w:rPr>
        <w:t>Z</w:t>
      </w:r>
      <w:r w:rsidR="00B74A23" w:rsidRPr="00420C9D">
        <w:rPr>
          <w:rFonts w:ascii="Arial" w:hAnsi="Arial" w:cs="Arial"/>
          <w:sz w:val="20"/>
          <w:szCs w:val="20"/>
        </w:rPr>
        <w:t>mluvy tak, aby mohla byť uzavretá do 1</w:t>
      </w:r>
      <w:r w:rsidR="00191199" w:rsidRPr="00420C9D">
        <w:rPr>
          <w:rFonts w:ascii="Arial" w:hAnsi="Arial" w:cs="Arial"/>
          <w:sz w:val="20"/>
          <w:szCs w:val="20"/>
        </w:rPr>
        <w:t>5</w:t>
      </w:r>
      <w:r w:rsidR="00B74A23" w:rsidRPr="00420C9D">
        <w:rPr>
          <w:rFonts w:ascii="Arial" w:hAnsi="Arial" w:cs="Arial"/>
          <w:sz w:val="20"/>
          <w:szCs w:val="20"/>
        </w:rPr>
        <w:t xml:space="preserve"> pracovných dní odo dňa uplynutia lehoty</w:t>
      </w:r>
      <w:r w:rsidR="0078403A" w:rsidRPr="00420C9D">
        <w:rPr>
          <w:rFonts w:ascii="Arial" w:hAnsi="Arial" w:cs="Arial"/>
          <w:sz w:val="20"/>
          <w:szCs w:val="20"/>
        </w:rPr>
        <w:t xml:space="preserve"> podľa § 56 ods. </w:t>
      </w:r>
      <w:r w:rsidR="00D73A38" w:rsidRPr="00420C9D">
        <w:rPr>
          <w:rFonts w:ascii="Arial" w:hAnsi="Arial" w:cs="Arial"/>
          <w:sz w:val="20"/>
          <w:szCs w:val="20"/>
        </w:rPr>
        <w:t xml:space="preserve">2 až </w:t>
      </w:r>
      <w:r w:rsidR="007651FA">
        <w:rPr>
          <w:rFonts w:ascii="Arial" w:hAnsi="Arial" w:cs="Arial"/>
          <w:sz w:val="20"/>
          <w:szCs w:val="20"/>
        </w:rPr>
        <w:t>4</w:t>
      </w:r>
      <w:r w:rsidR="00D73A38" w:rsidRPr="00420C9D">
        <w:rPr>
          <w:rFonts w:ascii="Arial" w:hAnsi="Arial" w:cs="Arial"/>
          <w:sz w:val="20"/>
          <w:szCs w:val="20"/>
        </w:rPr>
        <w:t xml:space="preserve"> z</w:t>
      </w:r>
      <w:r w:rsidR="0078403A" w:rsidRPr="00420C9D">
        <w:rPr>
          <w:rFonts w:ascii="Arial" w:hAnsi="Arial" w:cs="Arial"/>
          <w:sz w:val="20"/>
          <w:szCs w:val="20"/>
        </w:rPr>
        <w:t>ákona</w:t>
      </w:r>
      <w:r w:rsidR="00B74A23" w:rsidRPr="00420C9D">
        <w:rPr>
          <w:rFonts w:ascii="Arial" w:hAnsi="Arial" w:cs="Arial"/>
          <w:sz w:val="20"/>
          <w:szCs w:val="20"/>
        </w:rPr>
        <w:t>, ak bol</w:t>
      </w:r>
      <w:r w:rsidR="00D73A38" w:rsidRPr="00420C9D">
        <w:rPr>
          <w:rFonts w:ascii="Arial" w:hAnsi="Arial" w:cs="Arial"/>
          <w:sz w:val="20"/>
          <w:szCs w:val="20"/>
        </w:rPr>
        <w:t>i</w:t>
      </w:r>
      <w:r w:rsidR="00B74A23" w:rsidRPr="00420C9D">
        <w:rPr>
          <w:rFonts w:ascii="Arial" w:hAnsi="Arial" w:cs="Arial"/>
          <w:sz w:val="20"/>
          <w:szCs w:val="20"/>
        </w:rPr>
        <w:t xml:space="preserve"> </w:t>
      </w:r>
      <w:r w:rsidR="00B74A23" w:rsidRPr="00420C9D">
        <w:rPr>
          <w:rFonts w:ascii="Arial" w:hAnsi="Arial" w:cs="Arial"/>
          <w:sz w:val="20"/>
          <w:szCs w:val="20"/>
        </w:rPr>
        <w:lastRenderedPageBreak/>
        <w:t>na jej uza</w:t>
      </w:r>
      <w:r w:rsidR="002673F9" w:rsidRPr="00420C9D">
        <w:rPr>
          <w:rFonts w:ascii="Arial" w:hAnsi="Arial" w:cs="Arial"/>
          <w:sz w:val="20"/>
          <w:szCs w:val="20"/>
        </w:rPr>
        <w:t>vretie</w:t>
      </w:r>
      <w:r w:rsidR="00B74A23" w:rsidRPr="00420C9D">
        <w:rPr>
          <w:rFonts w:ascii="Arial" w:hAnsi="Arial" w:cs="Arial"/>
          <w:sz w:val="20"/>
          <w:szCs w:val="20"/>
        </w:rPr>
        <w:t xml:space="preserve"> písomne vyzvan</w:t>
      </w:r>
      <w:r w:rsidR="00F20923" w:rsidRPr="00420C9D">
        <w:rPr>
          <w:rFonts w:ascii="Arial" w:hAnsi="Arial" w:cs="Arial"/>
          <w:sz w:val="20"/>
          <w:szCs w:val="20"/>
        </w:rPr>
        <w:t>í</w:t>
      </w:r>
      <w:r w:rsidR="00B74A23" w:rsidRPr="00420C9D">
        <w:rPr>
          <w:rFonts w:ascii="Arial" w:hAnsi="Arial" w:cs="Arial"/>
          <w:sz w:val="20"/>
          <w:szCs w:val="20"/>
        </w:rPr>
        <w:t xml:space="preserve"> prostredníctvom komunikačného rozhrania systému JOSEPHINE. </w:t>
      </w:r>
      <w:r w:rsidRPr="00420C9D">
        <w:rPr>
          <w:rFonts w:ascii="Arial" w:hAnsi="Arial" w:cs="Arial"/>
          <w:sz w:val="20"/>
          <w:szCs w:val="20"/>
        </w:rPr>
        <w:t xml:space="preserve">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00353176" w:rsidRPr="00420C9D">
        <w:rPr>
          <w:rFonts w:ascii="Arial" w:hAnsi="Arial" w:cs="Arial"/>
          <w:sz w:val="20"/>
          <w:szCs w:val="20"/>
        </w:rPr>
        <w:t>Z</w:t>
      </w:r>
      <w:r w:rsidRPr="00420C9D">
        <w:rPr>
          <w:rFonts w:ascii="Arial" w:hAnsi="Arial" w:cs="Arial"/>
          <w:sz w:val="20"/>
          <w:szCs w:val="20"/>
        </w:rPr>
        <w:t>mluvy mať v registri partnerov verejného sektora zapísaných konečných užívateľov výhod.</w:t>
      </w:r>
      <w:r w:rsidRPr="00420C9D">
        <w:rPr>
          <w:rFonts w:ascii="Arial" w:hAnsi="Arial" w:cs="Arial"/>
          <w:b/>
          <w:sz w:val="20"/>
          <w:szCs w:val="20"/>
        </w:rPr>
        <w:t xml:space="preserve"> </w:t>
      </w:r>
    </w:p>
    <w:p w14:paraId="6B5483E1" w14:textId="7220B8F5" w:rsidR="00794DE5" w:rsidRPr="00420C9D" w:rsidRDefault="00794DE5" w:rsidP="0095273D">
      <w:pPr>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5</w:t>
      </w:r>
      <w:r w:rsidRPr="00420C9D">
        <w:rPr>
          <w:rFonts w:ascii="Arial" w:hAnsi="Arial" w:cs="Arial"/>
          <w:sz w:val="20"/>
          <w:szCs w:val="20"/>
        </w:rPr>
        <w:t xml:space="preserve"> </w:t>
      </w:r>
      <w:r w:rsidR="00842532" w:rsidRPr="00420C9D">
        <w:rPr>
          <w:rFonts w:ascii="Arial" w:hAnsi="Arial" w:cs="Arial"/>
          <w:sz w:val="20"/>
          <w:szCs w:val="20"/>
        </w:rPr>
        <w:t xml:space="preserve"> </w:t>
      </w:r>
      <w:r w:rsidRPr="00420C9D">
        <w:rPr>
          <w:rFonts w:ascii="Arial" w:hAnsi="Arial" w:cs="Arial"/>
          <w:sz w:val="20"/>
          <w:szCs w:val="20"/>
        </w:rPr>
        <w:t xml:space="preserve">Ak úspešný uchádzač alebo uchádzači odmietnu uzavrieť </w:t>
      </w:r>
      <w:r w:rsidR="009860AB">
        <w:rPr>
          <w:rFonts w:ascii="Arial" w:hAnsi="Arial" w:cs="Arial"/>
          <w:sz w:val="20"/>
          <w:szCs w:val="20"/>
        </w:rPr>
        <w:t>Z</w:t>
      </w:r>
      <w:r w:rsidRPr="00420C9D">
        <w:rPr>
          <w:rFonts w:ascii="Arial" w:hAnsi="Arial" w:cs="Arial"/>
          <w:sz w:val="20"/>
          <w:szCs w:val="20"/>
        </w:rPr>
        <w:t>mluvu alebo nie sú splnené povinnosti podľa bodu 32.</w:t>
      </w:r>
      <w:r w:rsidR="00D73A38" w:rsidRPr="00420C9D">
        <w:rPr>
          <w:rFonts w:ascii="Arial" w:hAnsi="Arial" w:cs="Arial"/>
          <w:sz w:val="20"/>
          <w:szCs w:val="20"/>
        </w:rPr>
        <w:t>4</w:t>
      </w:r>
      <w:r w:rsidRPr="00420C9D">
        <w:rPr>
          <w:rFonts w:ascii="Arial" w:hAnsi="Arial" w:cs="Arial"/>
          <w:sz w:val="20"/>
          <w:szCs w:val="20"/>
        </w:rPr>
        <w:t xml:space="preserve"> </w:t>
      </w:r>
      <w:r w:rsidR="00D73A38" w:rsidRPr="00420C9D">
        <w:rPr>
          <w:rFonts w:ascii="Arial" w:hAnsi="Arial" w:cs="Arial"/>
          <w:sz w:val="20"/>
          <w:szCs w:val="20"/>
        </w:rPr>
        <w:t>Č</w:t>
      </w:r>
      <w:r w:rsidRPr="00420C9D">
        <w:rPr>
          <w:rFonts w:ascii="Arial" w:hAnsi="Arial" w:cs="Arial"/>
          <w:sz w:val="20"/>
          <w:szCs w:val="20"/>
        </w:rPr>
        <w:t>as</w:t>
      </w:r>
      <w:r w:rsidR="00D73A38" w:rsidRPr="00420C9D">
        <w:rPr>
          <w:rFonts w:ascii="Arial" w:hAnsi="Arial" w:cs="Arial"/>
          <w:sz w:val="20"/>
          <w:szCs w:val="20"/>
        </w:rPr>
        <w:t>ť</w:t>
      </w:r>
      <w:r w:rsidRPr="00420C9D">
        <w:rPr>
          <w:rFonts w:ascii="Arial" w:hAnsi="Arial" w:cs="Arial"/>
          <w:sz w:val="20"/>
          <w:szCs w:val="20"/>
        </w:rPr>
        <w:t xml:space="preserve"> A.1 Zväz</w:t>
      </w:r>
      <w:r w:rsidR="006A558B" w:rsidRPr="00420C9D">
        <w:rPr>
          <w:rFonts w:ascii="Arial" w:hAnsi="Arial" w:cs="Arial"/>
          <w:sz w:val="20"/>
          <w:szCs w:val="20"/>
        </w:rPr>
        <w:t>o</w:t>
      </w:r>
      <w:r w:rsidRPr="00420C9D">
        <w:rPr>
          <w:rFonts w:ascii="Arial" w:hAnsi="Arial" w:cs="Arial"/>
          <w:sz w:val="20"/>
          <w:szCs w:val="20"/>
        </w:rPr>
        <w:t xml:space="preserve">k 1 týchto SP, verejný obstarávateľ môže uzavrieť </w:t>
      </w:r>
      <w:r w:rsidR="009860AB">
        <w:rPr>
          <w:rFonts w:ascii="Arial" w:hAnsi="Arial" w:cs="Arial"/>
          <w:sz w:val="20"/>
          <w:szCs w:val="20"/>
        </w:rPr>
        <w:t>Z</w:t>
      </w:r>
      <w:r w:rsidRPr="00420C9D">
        <w:rPr>
          <w:rFonts w:ascii="Arial" w:hAnsi="Arial" w:cs="Arial"/>
          <w:sz w:val="20"/>
          <w:szCs w:val="20"/>
        </w:rPr>
        <w:t xml:space="preserve">mluvu s uchádzačom alebo uchádzačmi, ktorí sa umiestnili </w:t>
      </w:r>
      <w:r w:rsidR="006A558B" w:rsidRPr="00420C9D">
        <w:rPr>
          <w:rFonts w:ascii="Arial" w:hAnsi="Arial" w:cs="Arial"/>
          <w:sz w:val="20"/>
          <w:szCs w:val="20"/>
        </w:rPr>
        <w:t>na nasledujúcom mieste</w:t>
      </w:r>
      <w:r w:rsidR="002B56FA" w:rsidRPr="00420C9D">
        <w:rPr>
          <w:rFonts w:ascii="Arial" w:hAnsi="Arial" w:cs="Arial"/>
          <w:sz w:val="20"/>
          <w:szCs w:val="20"/>
        </w:rPr>
        <w:t xml:space="preserve"> v poradí.</w:t>
      </w:r>
    </w:p>
    <w:p w14:paraId="24544D72" w14:textId="7A71B772"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6</w:t>
      </w:r>
      <w:r w:rsidRPr="00420C9D">
        <w:rPr>
          <w:rFonts w:ascii="Arial" w:hAnsi="Arial" w:cs="Arial"/>
          <w:sz w:val="20"/>
          <w:szCs w:val="20"/>
        </w:rPr>
        <w:tab/>
        <w:t xml:space="preserve">Uchádzač alebo uchádzači, ktorí sa umiestnili </w:t>
      </w:r>
      <w:r w:rsidR="006A558B" w:rsidRPr="00420C9D">
        <w:rPr>
          <w:rFonts w:ascii="Arial" w:hAnsi="Arial" w:cs="Arial"/>
          <w:sz w:val="20"/>
          <w:szCs w:val="20"/>
        </w:rPr>
        <w:t>na nasledujúcom mieste</w:t>
      </w:r>
      <w:r w:rsidRPr="00420C9D">
        <w:rPr>
          <w:rFonts w:ascii="Arial" w:hAnsi="Arial" w:cs="Arial"/>
          <w:sz w:val="20"/>
          <w:szCs w:val="20"/>
        </w:rPr>
        <w:t xml:space="preserve"> v poradí sú povinní splniť povinnosť podľa bodu 32.</w:t>
      </w:r>
      <w:r w:rsidR="006A558B" w:rsidRPr="00420C9D">
        <w:rPr>
          <w:rFonts w:ascii="Arial" w:hAnsi="Arial" w:cs="Arial"/>
          <w:sz w:val="20"/>
          <w:szCs w:val="20"/>
        </w:rPr>
        <w:t>4</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ť</w:t>
      </w:r>
      <w:r w:rsidRPr="00420C9D">
        <w:rPr>
          <w:rFonts w:ascii="Arial" w:hAnsi="Arial" w:cs="Arial"/>
          <w:sz w:val="20"/>
          <w:szCs w:val="20"/>
        </w:rPr>
        <w:t xml:space="preserve"> A.1 Zväzok 1 týchto SP a poskytnúť verejnému obstarávateľovi riadnu súčinnosť, potrebnú na uzavretie </w:t>
      </w:r>
      <w:r w:rsidR="00353176" w:rsidRPr="00420C9D">
        <w:rPr>
          <w:rFonts w:ascii="Arial" w:hAnsi="Arial" w:cs="Arial"/>
          <w:sz w:val="20"/>
          <w:szCs w:val="20"/>
        </w:rPr>
        <w:t>Z</w:t>
      </w:r>
      <w:r w:rsidRPr="00420C9D">
        <w:rPr>
          <w:rFonts w:ascii="Arial" w:hAnsi="Arial" w:cs="Arial"/>
          <w:sz w:val="20"/>
          <w:szCs w:val="20"/>
        </w:rPr>
        <w:t>mluvy tak, aby mohla byť uzavretá do 1</w:t>
      </w:r>
      <w:r w:rsidR="00536359" w:rsidRPr="00420C9D">
        <w:rPr>
          <w:rFonts w:ascii="Arial" w:hAnsi="Arial" w:cs="Arial"/>
          <w:sz w:val="20"/>
          <w:szCs w:val="20"/>
        </w:rPr>
        <w:t>5</w:t>
      </w:r>
      <w:r w:rsidRPr="00420C9D">
        <w:rPr>
          <w:rFonts w:ascii="Arial" w:hAnsi="Arial" w:cs="Arial"/>
          <w:sz w:val="20"/>
          <w:szCs w:val="20"/>
        </w:rPr>
        <w:t xml:space="preserve"> pracovných dní odo dňa, keď boli na </w:t>
      </w:r>
      <w:r w:rsidR="002673F9" w:rsidRPr="00420C9D">
        <w:rPr>
          <w:rFonts w:ascii="Arial" w:hAnsi="Arial" w:cs="Arial"/>
          <w:sz w:val="20"/>
          <w:szCs w:val="20"/>
        </w:rPr>
        <w:t>jej</w:t>
      </w:r>
      <w:r w:rsidRPr="00420C9D">
        <w:rPr>
          <w:rFonts w:ascii="Arial" w:hAnsi="Arial" w:cs="Arial"/>
          <w:sz w:val="20"/>
          <w:szCs w:val="20"/>
        </w:rPr>
        <w:t xml:space="preserve"> uzavretie písomne vyzvaní prostredníctvom komunikačného rozhrania systému JOSEPHINE.</w:t>
      </w:r>
    </w:p>
    <w:p w14:paraId="512BC7E2" w14:textId="5EE576FD"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32.</w:t>
      </w:r>
      <w:r w:rsidR="005220FE" w:rsidRPr="00420C9D">
        <w:rPr>
          <w:rFonts w:ascii="Arial" w:hAnsi="Arial" w:cs="Arial"/>
          <w:sz w:val="20"/>
          <w:szCs w:val="20"/>
        </w:rPr>
        <w:t>7</w:t>
      </w:r>
      <w:r w:rsidRPr="00420C9D">
        <w:rPr>
          <w:rFonts w:ascii="Arial" w:hAnsi="Arial" w:cs="Arial"/>
          <w:sz w:val="20"/>
          <w:szCs w:val="20"/>
        </w:rPr>
        <w:tab/>
        <w:t>Verejný obstarávateľ môže v Oznámení určiť, že lehota uvedená v bodoch 32.</w:t>
      </w:r>
      <w:r w:rsidR="00930BD8" w:rsidRPr="00420C9D">
        <w:rPr>
          <w:rFonts w:ascii="Arial" w:hAnsi="Arial" w:cs="Arial"/>
          <w:sz w:val="20"/>
          <w:szCs w:val="20"/>
        </w:rPr>
        <w:t>4</w:t>
      </w:r>
      <w:r w:rsidRPr="00420C9D">
        <w:rPr>
          <w:rFonts w:ascii="Arial" w:hAnsi="Arial" w:cs="Arial"/>
          <w:sz w:val="20"/>
          <w:szCs w:val="20"/>
        </w:rPr>
        <w:t xml:space="preserve"> a 32.</w:t>
      </w:r>
      <w:r w:rsidR="00930BD8" w:rsidRPr="00420C9D">
        <w:rPr>
          <w:rFonts w:ascii="Arial" w:hAnsi="Arial" w:cs="Arial"/>
          <w:sz w:val="20"/>
          <w:szCs w:val="20"/>
        </w:rPr>
        <w:t>6</w:t>
      </w:r>
      <w:r w:rsidRPr="00420C9D">
        <w:rPr>
          <w:rFonts w:ascii="Arial" w:hAnsi="Arial" w:cs="Arial"/>
          <w:sz w:val="20"/>
          <w:szCs w:val="20"/>
        </w:rPr>
        <w:t xml:space="preserve"> </w:t>
      </w:r>
      <w:r w:rsidR="006A558B" w:rsidRPr="00420C9D">
        <w:rPr>
          <w:rFonts w:ascii="Arial" w:hAnsi="Arial" w:cs="Arial"/>
          <w:sz w:val="20"/>
          <w:szCs w:val="20"/>
        </w:rPr>
        <w:t>Č</w:t>
      </w:r>
      <w:r w:rsidRPr="00420C9D">
        <w:rPr>
          <w:rFonts w:ascii="Arial" w:hAnsi="Arial" w:cs="Arial"/>
          <w:sz w:val="20"/>
          <w:szCs w:val="20"/>
        </w:rPr>
        <w:t>as</w:t>
      </w:r>
      <w:r w:rsidR="006A558B" w:rsidRPr="00420C9D">
        <w:rPr>
          <w:rFonts w:ascii="Arial" w:hAnsi="Arial" w:cs="Arial"/>
          <w:sz w:val="20"/>
          <w:szCs w:val="20"/>
        </w:rPr>
        <w:t xml:space="preserve">ť </w:t>
      </w:r>
      <w:r w:rsidRPr="00420C9D">
        <w:rPr>
          <w:rFonts w:ascii="Arial" w:hAnsi="Arial" w:cs="Arial"/>
          <w:sz w:val="20"/>
          <w:szCs w:val="20"/>
        </w:rPr>
        <w:t>A.1 Zväzok 1 týchto SP je dlhšia ako 10 pracovných dní.</w:t>
      </w:r>
    </w:p>
    <w:p w14:paraId="6E427B08"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776C484"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5DB0E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595E0D" w14:textId="77777777" w:rsidR="008B297C" w:rsidRPr="00420C9D" w:rsidRDefault="008B297C"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7279C634"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B59C8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64370D1"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44BC01D"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9160F99"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6E612C1B"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0E60B9C" w14:textId="77777777" w:rsidR="008B297C" w:rsidRPr="00420C9D" w:rsidRDefault="008B297C"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45826A1" w14:textId="77777777" w:rsidR="002673F9" w:rsidRPr="00420C9D" w:rsidRDefault="002673F9"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 xml:space="preserve">Povinnosť byť zapísaný v registri partnerov verejného sektora sa nevzťahuje na toho, komu majú byť jednorazovo poskytnuté finančné prostriedky neprevyšujúce sumu 100 000 eur </w:t>
      </w:r>
      <w:r w:rsidRPr="00420C9D">
        <w:rPr>
          <w:rFonts w:ascii="Arial" w:eastAsia="Times New Roman" w:hAnsi="Arial" w:cs="Arial"/>
          <w:sz w:val="20"/>
          <w:szCs w:val="20"/>
          <w:lang w:eastAsia="en-US"/>
        </w:rPr>
        <w:t>alebo na toho, komu majú byť poskytnuté viaceré čiastkové alebo opakujúce sa plnenia, ktorých hodnota</w:t>
      </w:r>
      <w:r w:rsidRPr="00420C9D">
        <w:rPr>
          <w:rFonts w:ascii="Arial" w:eastAsia="Times New Roman" w:hAnsi="Arial" w:cs="Arial"/>
          <w:color w:val="FF0000"/>
          <w:sz w:val="20"/>
          <w:szCs w:val="20"/>
          <w:lang w:eastAsia="en-US"/>
        </w:rPr>
        <w:t xml:space="preserve"> </w:t>
      </w:r>
      <w:r w:rsidRPr="00420C9D">
        <w:rPr>
          <w:rFonts w:ascii="Arial" w:eastAsia="Times New Roman" w:hAnsi="Arial" w:cs="Arial"/>
          <w:color w:val="000000" w:themeColor="text1"/>
          <w:sz w:val="20"/>
          <w:szCs w:val="20"/>
          <w:lang w:eastAsia="en-US"/>
        </w:rPr>
        <w:t xml:space="preserve">v úhrne neprevyšuje sumu 250 000 eur, to neplatí, ak výšku štátnej pomoci alebo investičnej pomoci nemožno v čase zápisu do registra partnerov verejného sektora určiť. </w:t>
      </w:r>
    </w:p>
    <w:p w14:paraId="34CEC8DA" w14:textId="66C2EE00" w:rsidR="006A558B" w:rsidRPr="00420C9D" w:rsidRDefault="006A558B" w:rsidP="0095273D">
      <w:pPr>
        <w:autoSpaceDE w:val="0"/>
        <w:autoSpaceDN w:val="0"/>
        <w:spacing w:after="0" w:line="240" w:lineRule="auto"/>
        <w:ind w:left="1134" w:hanging="567"/>
        <w:contextualSpacing/>
        <w:jc w:val="both"/>
        <w:rPr>
          <w:rFonts w:ascii="Arial" w:eastAsia="Times New Roman" w:hAnsi="Arial" w:cs="Arial"/>
          <w:sz w:val="20"/>
          <w:szCs w:val="20"/>
        </w:rPr>
      </w:pPr>
      <w:r w:rsidRPr="00420C9D">
        <w:rPr>
          <w:rFonts w:ascii="Arial" w:hAnsi="Arial" w:cs="Arial"/>
          <w:sz w:val="20"/>
          <w:szCs w:val="20"/>
        </w:rPr>
        <w:t>32.9</w:t>
      </w:r>
      <w:r w:rsidRPr="00420C9D">
        <w:rPr>
          <w:rFonts w:ascii="Arial" w:hAnsi="Arial" w:cs="Arial"/>
          <w:sz w:val="20"/>
          <w:szCs w:val="20"/>
        </w:rPr>
        <w:tab/>
      </w:r>
      <w:r w:rsidR="00C70C85" w:rsidRPr="00420C9D">
        <w:rPr>
          <w:rFonts w:ascii="Arial" w:hAnsi="Arial" w:cs="Arial"/>
          <w:sz w:val="20"/>
          <w:szCs w:val="20"/>
        </w:rPr>
        <w:t xml:space="preserve">Úspešný uchádzač je povinný </w:t>
      </w:r>
      <w:r w:rsidR="00C70C85" w:rsidRPr="00420C9D">
        <w:rPr>
          <w:rFonts w:ascii="Arial" w:hAnsi="Arial" w:cs="Arial"/>
          <w:b/>
          <w:sz w:val="20"/>
          <w:szCs w:val="20"/>
        </w:rPr>
        <w:t>predložiť</w:t>
      </w:r>
      <w:r w:rsidR="00C70C85" w:rsidRPr="00420C9D">
        <w:rPr>
          <w:rFonts w:ascii="Arial" w:hAnsi="Arial" w:cs="Arial"/>
          <w:sz w:val="20"/>
          <w:szCs w:val="20"/>
        </w:rPr>
        <w:t xml:space="preserve"> najneskôr v lehote stanovenej vo výzve na poskytnutie riadnej súčinnosti </w:t>
      </w:r>
      <w:r w:rsidRPr="00420C9D">
        <w:rPr>
          <w:rFonts w:ascii="Arial" w:hAnsi="Arial" w:cs="Arial"/>
          <w:sz w:val="20"/>
          <w:szCs w:val="20"/>
        </w:rPr>
        <w:t xml:space="preserve">podpísanú </w:t>
      </w:r>
      <w:r w:rsidR="009860AB">
        <w:rPr>
          <w:rFonts w:ascii="Arial" w:hAnsi="Arial" w:cs="Arial"/>
          <w:sz w:val="20"/>
          <w:szCs w:val="20"/>
        </w:rPr>
        <w:t>Z</w:t>
      </w:r>
      <w:r w:rsidR="00C70C85" w:rsidRPr="00420C9D">
        <w:rPr>
          <w:rFonts w:ascii="Arial" w:hAnsi="Arial" w:cs="Arial"/>
          <w:sz w:val="20"/>
          <w:szCs w:val="20"/>
        </w:rPr>
        <w:t>mluvu</w:t>
      </w:r>
      <w:r w:rsidRPr="00420C9D">
        <w:rPr>
          <w:rFonts w:ascii="Arial" w:hAnsi="Arial" w:cs="Arial"/>
          <w:sz w:val="20"/>
          <w:szCs w:val="20"/>
        </w:rPr>
        <w:t xml:space="preserve"> vrátane všetkých jej príloh. Pri predkladaní </w:t>
      </w:r>
      <w:r w:rsidR="00353176" w:rsidRPr="00420C9D">
        <w:rPr>
          <w:rFonts w:ascii="Arial" w:hAnsi="Arial" w:cs="Arial"/>
          <w:sz w:val="20"/>
          <w:szCs w:val="20"/>
        </w:rPr>
        <w:t>Z</w:t>
      </w:r>
      <w:r w:rsidRPr="00420C9D">
        <w:rPr>
          <w:rFonts w:ascii="Arial" w:hAnsi="Arial" w:cs="Arial"/>
          <w:sz w:val="20"/>
          <w:szCs w:val="20"/>
        </w:rPr>
        <w:t xml:space="preserve">mluvy v listinnej podobe je uchádzač povinný </w:t>
      </w:r>
      <w:r w:rsidRPr="00420C9D">
        <w:rPr>
          <w:rFonts w:ascii="Arial" w:hAnsi="Arial" w:cs="Arial"/>
          <w:b/>
          <w:sz w:val="20"/>
          <w:szCs w:val="20"/>
        </w:rPr>
        <w:t xml:space="preserve">predložiť štyri </w:t>
      </w:r>
      <w:r w:rsidR="00C70C85" w:rsidRPr="00420C9D">
        <w:rPr>
          <w:rFonts w:ascii="Arial" w:hAnsi="Arial" w:cs="Arial"/>
          <w:b/>
          <w:sz w:val="20"/>
          <w:szCs w:val="20"/>
        </w:rPr>
        <w:t>rovnopis</w:t>
      </w:r>
      <w:r w:rsidRPr="00420C9D">
        <w:rPr>
          <w:rFonts w:ascii="Arial" w:hAnsi="Arial" w:cs="Arial"/>
          <w:b/>
          <w:sz w:val="20"/>
          <w:szCs w:val="20"/>
        </w:rPr>
        <w:t>y</w:t>
      </w:r>
      <w:r w:rsidRPr="00420C9D">
        <w:rPr>
          <w:rFonts w:ascii="Arial" w:eastAsia="Times New Roman" w:hAnsi="Arial" w:cs="Arial"/>
          <w:b/>
          <w:sz w:val="20"/>
          <w:szCs w:val="20"/>
          <w:lang w:eastAsia="en-US"/>
        </w:rPr>
        <w:t xml:space="preserve"> </w:t>
      </w:r>
      <w:r w:rsidR="00353176" w:rsidRPr="00420C9D">
        <w:rPr>
          <w:rFonts w:ascii="Arial" w:eastAsia="Times New Roman" w:hAnsi="Arial" w:cs="Arial"/>
          <w:b/>
          <w:sz w:val="20"/>
          <w:szCs w:val="20"/>
          <w:lang w:eastAsia="en-US"/>
        </w:rPr>
        <w:t>Z</w:t>
      </w:r>
      <w:r w:rsidR="002673F9" w:rsidRPr="00420C9D">
        <w:rPr>
          <w:rFonts w:ascii="Arial" w:eastAsia="Times New Roman" w:hAnsi="Arial" w:cs="Arial"/>
          <w:b/>
          <w:sz w:val="20"/>
          <w:szCs w:val="20"/>
          <w:lang w:eastAsia="en-US"/>
        </w:rPr>
        <w:t>mluvy</w:t>
      </w:r>
      <w:r w:rsidR="002673F9" w:rsidRPr="00420C9D">
        <w:rPr>
          <w:rFonts w:ascii="Arial" w:eastAsia="Times New Roman" w:hAnsi="Arial" w:cs="Arial"/>
          <w:sz w:val="20"/>
          <w:szCs w:val="20"/>
          <w:lang w:eastAsia="en-US"/>
        </w:rPr>
        <w:t xml:space="preserve"> </w:t>
      </w:r>
      <w:r w:rsidRPr="00420C9D">
        <w:rPr>
          <w:rFonts w:ascii="Arial" w:eastAsia="Times New Roman" w:hAnsi="Arial" w:cs="Arial"/>
          <w:sz w:val="20"/>
          <w:szCs w:val="20"/>
          <w:lang w:eastAsia="en-US"/>
        </w:rPr>
        <w:t>v plnom znení bodu 1</w:t>
      </w:r>
      <w:r w:rsidR="00FC0589" w:rsidRPr="00420C9D">
        <w:rPr>
          <w:rFonts w:ascii="Arial" w:eastAsia="Times New Roman" w:hAnsi="Arial" w:cs="Arial"/>
          <w:sz w:val="20"/>
          <w:szCs w:val="20"/>
          <w:lang w:eastAsia="en-US"/>
        </w:rPr>
        <w:t>, 5</w:t>
      </w:r>
      <w:r w:rsidRPr="00420C9D">
        <w:rPr>
          <w:rFonts w:ascii="Arial" w:eastAsia="Times New Roman" w:hAnsi="Arial" w:cs="Arial"/>
          <w:sz w:val="20"/>
          <w:szCs w:val="20"/>
          <w:lang w:eastAsia="en-US"/>
        </w:rPr>
        <w:t xml:space="preserve"> a 15 Časť 1 Zväzok 2 týchto SP. </w:t>
      </w:r>
      <w:r w:rsidRPr="00420C9D">
        <w:rPr>
          <w:rFonts w:ascii="Arial" w:eastAsia="Times New Roman" w:hAnsi="Arial" w:cs="Arial"/>
          <w:color w:val="000000" w:themeColor="text1"/>
          <w:sz w:val="20"/>
          <w:szCs w:val="20"/>
          <w:lang w:eastAsia="en-US"/>
        </w:rPr>
        <w:t xml:space="preserve">Nesplnenie tejto povinnosti bude verejný obstarávateľ považovať za neposkytnutie riadnej súčinnosti. </w:t>
      </w:r>
    </w:p>
    <w:p w14:paraId="7BFC2F47"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4AEC011"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0F0AF6AA"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2A58ADC" w14:textId="77777777" w:rsidR="006A558B" w:rsidRPr="00420C9D" w:rsidRDefault="006A558B" w:rsidP="005E46B5">
      <w:pPr>
        <w:pStyle w:val="Odsekzoznamu"/>
        <w:numPr>
          <w:ilvl w:val="0"/>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3CCEF1E"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37FE198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A2642C3"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8DBE9D7"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7A69D0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DE2A055"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5A2DBCB6"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27AD782C"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44E7F298" w14:textId="77777777" w:rsidR="006A558B" w:rsidRPr="00420C9D" w:rsidRDefault="006A558B" w:rsidP="005E46B5">
      <w:pPr>
        <w:pStyle w:val="Odsekzoznamu"/>
        <w:numPr>
          <w:ilvl w:val="1"/>
          <w:numId w:val="42"/>
        </w:numPr>
        <w:autoSpaceDE w:val="0"/>
        <w:autoSpaceDN w:val="0"/>
        <w:spacing w:after="0" w:line="240" w:lineRule="auto"/>
        <w:jc w:val="both"/>
        <w:rPr>
          <w:rFonts w:ascii="Arial" w:eastAsia="Times New Roman" w:hAnsi="Arial" w:cs="Arial"/>
          <w:vanish/>
          <w:color w:val="000000" w:themeColor="text1"/>
          <w:sz w:val="20"/>
          <w:szCs w:val="20"/>
          <w:lang w:eastAsia="en-US"/>
        </w:rPr>
      </w:pPr>
    </w:p>
    <w:p w14:paraId="11529D6B" w14:textId="688B5293" w:rsidR="006A558B"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lang w:eastAsia="en-US"/>
        </w:rPr>
      </w:pPr>
      <w:r w:rsidRPr="00420C9D">
        <w:rPr>
          <w:rFonts w:ascii="Arial" w:eastAsia="Times New Roman" w:hAnsi="Arial" w:cs="Arial"/>
          <w:color w:val="000000" w:themeColor="text1"/>
          <w:sz w:val="20"/>
          <w:szCs w:val="20"/>
          <w:lang w:eastAsia="en-US"/>
        </w:rPr>
        <w:t>Úspešný uchádzač je povinný najneskôr v lehote stanovenej vo výzve na poskytnutie riadnej súčinnosti podľa bodu 32.</w:t>
      </w:r>
      <w:r w:rsidR="002B56FA" w:rsidRPr="00420C9D">
        <w:rPr>
          <w:rFonts w:ascii="Arial" w:eastAsia="Times New Roman" w:hAnsi="Arial" w:cs="Arial"/>
          <w:color w:val="000000" w:themeColor="text1"/>
          <w:sz w:val="20"/>
          <w:szCs w:val="20"/>
          <w:lang w:eastAsia="en-US"/>
        </w:rPr>
        <w:t>4</w:t>
      </w:r>
      <w:r w:rsidRPr="00420C9D">
        <w:rPr>
          <w:rFonts w:ascii="Arial" w:eastAsia="Times New Roman" w:hAnsi="Arial" w:cs="Arial"/>
          <w:color w:val="000000" w:themeColor="text1"/>
          <w:sz w:val="20"/>
          <w:szCs w:val="20"/>
          <w:lang w:eastAsia="en-US"/>
        </w:rPr>
        <w:t xml:space="preserve"> </w:t>
      </w:r>
      <w:r w:rsidRPr="00420C9D">
        <w:rPr>
          <w:rFonts w:ascii="Arial" w:eastAsia="Times New Roman" w:hAnsi="Arial" w:cs="Arial"/>
          <w:b/>
          <w:color w:val="000000" w:themeColor="text1"/>
          <w:sz w:val="20"/>
          <w:szCs w:val="20"/>
          <w:lang w:eastAsia="en-US"/>
        </w:rPr>
        <w:t xml:space="preserve">predložiť </w:t>
      </w:r>
      <w:r w:rsidRPr="00420C9D">
        <w:rPr>
          <w:rFonts w:ascii="Arial" w:eastAsia="Times New Roman" w:hAnsi="Arial" w:cs="Arial"/>
          <w:b/>
          <w:bCs/>
          <w:color w:val="000000" w:themeColor="text1"/>
          <w:sz w:val="20"/>
          <w:szCs w:val="20"/>
          <w:lang w:eastAsia="en-US"/>
        </w:rPr>
        <w:t>Zoznam subdodávateľov a podiel subdodávok</w:t>
      </w:r>
      <w:r w:rsidRPr="00420C9D">
        <w:rPr>
          <w:rFonts w:ascii="Arial" w:eastAsia="Times New Roman" w:hAnsi="Arial" w:cs="Arial"/>
          <w:bCs/>
          <w:color w:val="000000" w:themeColor="text1"/>
          <w:sz w:val="20"/>
          <w:szCs w:val="20"/>
          <w:lang w:eastAsia="en-US"/>
        </w:rPr>
        <w:t xml:space="preserve">, ktorý predložil vo svojej ponuke s aktuálnymi a úplnými údajmi platnými v čase poskytnutia riadnej súčinnosti a zároveň doplnený o údaje o všetkých známych subdodávateľoch, údaje o osobe oprávnenej konať za subdodávateľa v rozsahu meno a priezvisko, adresa pobytu, dátum narodenia </w:t>
      </w:r>
      <w:r w:rsidRPr="00420C9D">
        <w:rPr>
          <w:rFonts w:ascii="Arial" w:eastAsia="Times New Roman" w:hAnsi="Arial" w:cs="Arial"/>
          <w:b/>
          <w:bCs/>
          <w:color w:val="000000" w:themeColor="text1"/>
          <w:sz w:val="20"/>
          <w:szCs w:val="20"/>
          <w:lang w:eastAsia="en-US"/>
        </w:rPr>
        <w:t xml:space="preserve">ako Prílohu </w:t>
      </w:r>
      <w:r w:rsidRPr="00420C9D">
        <w:rPr>
          <w:rFonts w:ascii="Arial" w:eastAsia="Times New Roman" w:hAnsi="Arial" w:cs="Arial"/>
          <w:b/>
          <w:bCs/>
          <w:sz w:val="20"/>
          <w:szCs w:val="20"/>
          <w:lang w:eastAsia="en-US"/>
        </w:rPr>
        <w:t>č. 1 Zmluvy</w:t>
      </w:r>
      <w:r w:rsidRPr="00420C9D">
        <w:rPr>
          <w:rFonts w:ascii="Arial" w:eastAsia="Times New Roman" w:hAnsi="Arial" w:cs="Arial"/>
          <w:bCs/>
          <w:color w:val="000000" w:themeColor="text1"/>
          <w:sz w:val="20"/>
          <w:szCs w:val="20"/>
          <w:lang w:eastAsia="en-US"/>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 </w:t>
      </w:r>
    </w:p>
    <w:p w14:paraId="296DD070" w14:textId="175C11B6" w:rsidR="006A558B" w:rsidRPr="00CD2EAD" w:rsidRDefault="006A558B" w:rsidP="005E46B5">
      <w:pPr>
        <w:numPr>
          <w:ilvl w:val="1"/>
          <w:numId w:val="42"/>
        </w:num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lastRenderedPageBreak/>
        <w:t xml:space="preserve">Úspešný uchádzač je povinný </w:t>
      </w:r>
      <w:r w:rsidRPr="00420C9D">
        <w:rPr>
          <w:rFonts w:ascii="Arial" w:hAnsi="Arial" w:cs="Arial"/>
          <w:b/>
          <w:sz w:val="20"/>
          <w:szCs w:val="20"/>
        </w:rPr>
        <w:t xml:space="preserve">predložiť </w:t>
      </w:r>
      <w:r w:rsidRPr="00420C9D">
        <w:rPr>
          <w:rFonts w:ascii="Arial" w:hAnsi="Arial" w:cs="Arial"/>
          <w:sz w:val="20"/>
          <w:szCs w:val="20"/>
        </w:rPr>
        <w:t xml:space="preserve">verejnému obstarávateľovi </w:t>
      </w:r>
      <w:r w:rsidRPr="00420C9D">
        <w:rPr>
          <w:rFonts w:ascii="Arial" w:hAnsi="Arial" w:cs="Arial"/>
          <w:b/>
          <w:sz w:val="20"/>
          <w:szCs w:val="20"/>
        </w:rPr>
        <w:t>písomné vyhlásenie</w:t>
      </w:r>
      <w:r w:rsidRPr="00420C9D">
        <w:rPr>
          <w:rFonts w:ascii="Arial" w:hAnsi="Arial" w:cs="Arial"/>
          <w:sz w:val="20"/>
          <w:szCs w:val="20"/>
        </w:rPr>
        <w:t xml:space="preserve">, že sa jeho postavenie vzhľadom na dôvody vylúčenia uvedené v zákone nezmenilo v období, ktoré uplynulo od vyhotovenia dokladov, dokumentov a iných písomností preukazujúcich splnenie podmienok účasti vo verejnom obstarávaní, ktoré predložil v ponuke </w:t>
      </w:r>
      <w:r w:rsidR="008C1AFD" w:rsidRPr="00420C9D">
        <w:rPr>
          <w:rFonts w:ascii="Arial" w:hAnsi="Arial" w:cs="Arial"/>
          <w:sz w:val="20"/>
          <w:szCs w:val="20"/>
        </w:rPr>
        <w:t>(</w:t>
      </w:r>
      <w:r w:rsidRPr="00420C9D">
        <w:rPr>
          <w:rFonts w:ascii="Arial" w:hAnsi="Arial" w:cs="Arial"/>
          <w:b/>
          <w:sz w:val="20"/>
          <w:szCs w:val="20"/>
        </w:rPr>
        <w:t>bod 3 Vyhlásenie uchádzača</w:t>
      </w:r>
      <w:r w:rsidR="008441A5">
        <w:rPr>
          <w:rFonts w:ascii="Arial" w:hAnsi="Arial" w:cs="Arial"/>
          <w:b/>
          <w:sz w:val="20"/>
          <w:szCs w:val="20"/>
        </w:rPr>
        <w:t xml:space="preserve"> Príloha B1 Časť B Zväzok 1</w:t>
      </w:r>
      <w:r w:rsidR="002673F9" w:rsidRPr="00420C9D">
        <w:rPr>
          <w:rFonts w:ascii="Arial" w:hAnsi="Arial" w:cs="Arial"/>
          <w:sz w:val="20"/>
          <w:szCs w:val="20"/>
        </w:rPr>
        <w:t xml:space="preserve"> týchto SP</w:t>
      </w:r>
      <w:r w:rsidRPr="00420C9D">
        <w:rPr>
          <w:rFonts w:ascii="Arial" w:hAnsi="Arial" w:cs="Arial"/>
          <w:sz w:val="20"/>
          <w:szCs w:val="20"/>
        </w:rPr>
        <w:t>).</w:t>
      </w:r>
      <w:r w:rsidRPr="00420C9D">
        <w:rPr>
          <w:rFonts w:ascii="Arial" w:eastAsia="Times New Roman" w:hAnsi="Arial" w:cs="Arial"/>
          <w:color w:val="000000" w:themeColor="text1"/>
          <w:sz w:val="20"/>
          <w:szCs w:val="20"/>
          <w:lang w:eastAsia="en-US"/>
        </w:rPr>
        <w:t xml:space="preserve"> Nesplnenie tejto povinnosti bude verejný obstarávateľ považovať za neposkytnutie riadnej súčinnosti.</w:t>
      </w:r>
      <w:r w:rsidRPr="00420C9D">
        <w:rPr>
          <w:rFonts w:ascii="Arial" w:eastAsia="Times New Roman" w:hAnsi="Arial" w:cs="Arial"/>
          <w:sz w:val="20"/>
          <w:szCs w:val="20"/>
        </w:rPr>
        <w:t xml:space="preserve"> </w:t>
      </w:r>
    </w:p>
    <w:p w14:paraId="74E225DC" w14:textId="2AC0888B" w:rsidR="00CD5D9A" w:rsidRDefault="006A558B" w:rsidP="005E46B5">
      <w:pPr>
        <w:pStyle w:val="Odsekzoznamu"/>
        <w:numPr>
          <w:ilvl w:val="1"/>
          <w:numId w:val="42"/>
        </w:numPr>
        <w:spacing w:after="0" w:line="240" w:lineRule="auto"/>
        <w:ind w:left="1134" w:hanging="567"/>
        <w:jc w:val="both"/>
        <w:rPr>
          <w:rFonts w:ascii="Arial" w:hAnsi="Arial" w:cs="Arial"/>
          <w:color w:val="000000" w:themeColor="text1"/>
          <w:sz w:val="20"/>
          <w:szCs w:val="20"/>
          <w:lang w:eastAsia="en-US"/>
        </w:rPr>
      </w:pPr>
      <w:r w:rsidRPr="00420C9D">
        <w:rPr>
          <w:rFonts w:ascii="Arial" w:hAnsi="Arial" w:cs="Arial"/>
          <w:color w:val="000000" w:themeColor="text1"/>
          <w:sz w:val="20"/>
          <w:szCs w:val="20"/>
          <w:lang w:eastAsia="en-US"/>
        </w:rPr>
        <w:t xml:space="preserve">Úspešný uchádzač je povinný </w:t>
      </w:r>
      <w:r w:rsidRPr="00420C9D">
        <w:rPr>
          <w:rFonts w:ascii="Arial" w:hAnsi="Arial" w:cs="Arial"/>
          <w:b/>
          <w:color w:val="000000" w:themeColor="text1"/>
          <w:sz w:val="20"/>
          <w:szCs w:val="20"/>
          <w:lang w:eastAsia="en-US"/>
        </w:rPr>
        <w:t xml:space="preserve">Časť 2 </w:t>
      </w:r>
      <w:r w:rsidR="00CD5D9A" w:rsidRPr="00420C9D">
        <w:rPr>
          <w:rFonts w:ascii="Arial" w:hAnsi="Arial" w:cs="Arial"/>
          <w:b/>
          <w:color w:val="000000" w:themeColor="text1"/>
          <w:sz w:val="20"/>
          <w:szCs w:val="20"/>
          <w:lang w:eastAsia="en-US"/>
        </w:rPr>
        <w:t>Formulár platieb</w:t>
      </w:r>
      <w:r w:rsidRPr="00420C9D">
        <w:rPr>
          <w:rFonts w:ascii="Arial" w:hAnsi="Arial" w:cs="Arial"/>
          <w:b/>
          <w:color w:val="000000" w:themeColor="text1"/>
          <w:sz w:val="20"/>
          <w:szCs w:val="20"/>
          <w:lang w:eastAsia="en-US"/>
        </w:rPr>
        <w:t xml:space="preserve"> </w:t>
      </w:r>
      <w:r w:rsidR="008441A5">
        <w:rPr>
          <w:rFonts w:ascii="Arial" w:hAnsi="Arial" w:cs="Arial"/>
          <w:b/>
          <w:color w:val="000000" w:themeColor="text1"/>
          <w:sz w:val="20"/>
          <w:szCs w:val="20"/>
          <w:lang w:eastAsia="en-US"/>
        </w:rPr>
        <w:t xml:space="preserve">Zväzok 4 </w:t>
      </w:r>
      <w:r w:rsidRPr="00420C9D">
        <w:rPr>
          <w:rFonts w:ascii="Arial" w:hAnsi="Arial" w:cs="Arial"/>
          <w:b/>
          <w:color w:val="000000" w:themeColor="text1"/>
          <w:sz w:val="20"/>
          <w:szCs w:val="20"/>
          <w:lang w:eastAsia="en-US"/>
        </w:rPr>
        <w:t xml:space="preserve">týchto SP </w:t>
      </w:r>
      <w:r w:rsidR="00252C7F" w:rsidRPr="00420C9D">
        <w:rPr>
          <w:rFonts w:ascii="Arial" w:hAnsi="Arial" w:cs="Arial"/>
          <w:b/>
          <w:color w:val="000000" w:themeColor="text1"/>
          <w:sz w:val="20"/>
          <w:szCs w:val="20"/>
          <w:lang w:eastAsia="en-US"/>
        </w:rPr>
        <w:t xml:space="preserve">predložiť </w:t>
      </w:r>
      <w:r w:rsidRPr="00420C9D">
        <w:rPr>
          <w:rFonts w:ascii="Arial" w:hAnsi="Arial" w:cs="Arial"/>
          <w:b/>
          <w:color w:val="000000" w:themeColor="text1"/>
          <w:sz w:val="20"/>
          <w:szCs w:val="20"/>
          <w:lang w:eastAsia="en-US"/>
        </w:rPr>
        <w:t>aj vo formáte .xml</w:t>
      </w:r>
      <w:r w:rsidRPr="00420C9D">
        <w:rPr>
          <w:rFonts w:ascii="Arial" w:hAnsi="Arial" w:cs="Arial"/>
          <w:color w:val="000000" w:themeColor="text1"/>
          <w:sz w:val="20"/>
          <w:szCs w:val="20"/>
          <w:lang w:eastAsia="en-US"/>
        </w:rPr>
        <w:t xml:space="preserve"> podľa dátového predpisu</w:t>
      </w:r>
      <w:r w:rsidR="00371C94">
        <w:rPr>
          <w:rFonts w:ascii="Arial" w:hAnsi="Arial" w:cs="Arial"/>
          <w:color w:val="000000" w:themeColor="text1"/>
          <w:sz w:val="20"/>
          <w:szCs w:val="20"/>
          <w:lang w:eastAsia="en-US"/>
        </w:rPr>
        <w:t xml:space="preserve"> verejného obstarávateľa</w:t>
      </w:r>
      <w:r w:rsidRPr="00420C9D">
        <w:rPr>
          <w:rFonts w:ascii="Arial" w:hAnsi="Arial" w:cs="Arial"/>
          <w:color w:val="000000" w:themeColor="text1"/>
          <w:sz w:val="20"/>
          <w:szCs w:val="20"/>
          <w:lang w:eastAsia="en-US"/>
        </w:rPr>
        <w:t xml:space="preserve"> uvedeného na stránke verejného obstarávateľa</w:t>
      </w:r>
      <w:r w:rsidR="00140AB3" w:rsidRPr="00420C9D">
        <w:rPr>
          <w:rFonts w:ascii="Arial" w:hAnsi="Arial" w:cs="Arial"/>
          <w:color w:val="000000" w:themeColor="text1"/>
          <w:sz w:val="20"/>
          <w:szCs w:val="20"/>
          <w:lang w:eastAsia="en-US"/>
        </w:rPr>
        <w:t xml:space="preserve"> </w:t>
      </w:r>
      <w:r w:rsidR="002B56FA" w:rsidRPr="00420C9D">
        <w:rPr>
          <w:rFonts w:ascii="Arial" w:hAnsi="Arial" w:cs="Arial"/>
          <w:color w:val="000000" w:themeColor="text1"/>
          <w:sz w:val="20"/>
          <w:szCs w:val="20"/>
          <w:lang w:eastAsia="en-US"/>
        </w:rPr>
        <w:t>(</w:t>
      </w:r>
      <w:hyperlink r:id="rId22" w:history="1">
        <w:r w:rsidR="002B56FA" w:rsidRPr="00420C9D">
          <w:rPr>
            <w:rStyle w:val="Hypertextovprepojenie"/>
            <w:rFonts w:ascii="Arial" w:hAnsi="Arial" w:cs="Arial"/>
            <w:sz w:val="20"/>
            <w:szCs w:val="20"/>
            <w:lang w:eastAsia="en-US"/>
          </w:rPr>
          <w:t>https://ndsas.sk/pomoc-a-podpora/datovy-predpis</w:t>
        </w:r>
      </w:hyperlink>
      <w:r w:rsidR="002B56FA" w:rsidRPr="00420C9D">
        <w:rPr>
          <w:rFonts w:ascii="Arial" w:hAnsi="Arial" w:cs="Arial"/>
          <w:color w:val="000000" w:themeColor="text1"/>
          <w:sz w:val="20"/>
          <w:szCs w:val="20"/>
          <w:lang w:eastAsia="en-US"/>
        </w:rPr>
        <w:t>)</w:t>
      </w:r>
      <w:r w:rsidR="009E61AB" w:rsidRPr="00420C9D">
        <w:rPr>
          <w:rFonts w:ascii="Arial" w:hAnsi="Arial" w:cs="Arial"/>
          <w:color w:val="000000" w:themeColor="text1"/>
          <w:sz w:val="20"/>
          <w:szCs w:val="20"/>
          <w:lang w:eastAsia="en-US"/>
        </w:rPr>
        <w:t>.</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Nesplnenie</w:t>
      </w:r>
      <w:r w:rsidR="00140AB3" w:rsidRPr="00420C9D">
        <w:rPr>
          <w:rFonts w:ascii="Arial" w:hAnsi="Arial" w:cs="Arial"/>
          <w:color w:val="000000" w:themeColor="text1"/>
          <w:sz w:val="20"/>
          <w:szCs w:val="20"/>
          <w:lang w:eastAsia="en-US"/>
        </w:rPr>
        <w:t xml:space="preserve"> </w:t>
      </w:r>
      <w:r w:rsidRPr="00420C9D">
        <w:rPr>
          <w:rFonts w:ascii="Arial" w:hAnsi="Arial" w:cs="Arial"/>
          <w:color w:val="000000" w:themeColor="text1"/>
          <w:sz w:val="20"/>
          <w:szCs w:val="20"/>
          <w:lang w:eastAsia="en-US"/>
        </w:rPr>
        <w:t>tejto povinnosti bude verejný obstarávateľ považovať za neposkytnutie riadnej súčinnosti.</w:t>
      </w:r>
    </w:p>
    <w:p w14:paraId="22D36C93" w14:textId="0AB31974" w:rsidR="00CD5D9A" w:rsidRPr="00420C9D" w:rsidRDefault="00CD5D9A" w:rsidP="005E46B5">
      <w:pPr>
        <w:pStyle w:val="Odsekzoznamu"/>
        <w:numPr>
          <w:ilvl w:val="1"/>
          <w:numId w:val="42"/>
        </w:numPr>
        <w:spacing w:after="0" w:line="240" w:lineRule="auto"/>
        <w:ind w:left="1134" w:hanging="567"/>
        <w:jc w:val="both"/>
        <w:rPr>
          <w:rFonts w:ascii="Arial" w:hAnsi="Arial" w:cs="Arial"/>
          <w:color w:val="000000" w:themeColor="text1"/>
          <w:sz w:val="20"/>
          <w:szCs w:val="20"/>
        </w:rPr>
      </w:pPr>
      <w:r w:rsidRPr="00420C9D">
        <w:rPr>
          <w:rFonts w:ascii="Arial" w:hAnsi="Arial" w:cs="Arial"/>
          <w:sz w:val="20"/>
          <w:szCs w:val="20"/>
        </w:rPr>
        <w:t xml:space="preserve">Úspešný uchádzač je povinný </w:t>
      </w:r>
      <w:r w:rsidRPr="00420C9D">
        <w:rPr>
          <w:rFonts w:ascii="Arial" w:hAnsi="Arial" w:cs="Arial"/>
          <w:b/>
          <w:sz w:val="20"/>
          <w:szCs w:val="20"/>
        </w:rPr>
        <w:t>predložiť</w:t>
      </w:r>
      <w:r w:rsidRPr="00420C9D">
        <w:rPr>
          <w:rFonts w:ascii="Arial" w:hAnsi="Arial" w:cs="Arial"/>
          <w:sz w:val="20"/>
          <w:szCs w:val="20"/>
        </w:rPr>
        <w:t xml:space="preserve"> verejnému obstarávateľovi </w:t>
      </w:r>
      <w:r w:rsidR="00D02F5D">
        <w:rPr>
          <w:rFonts w:ascii="Arial" w:hAnsi="Arial" w:cs="Arial"/>
          <w:b/>
          <w:sz w:val="20"/>
          <w:szCs w:val="20"/>
        </w:rPr>
        <w:t>Č</w:t>
      </w:r>
      <w:r w:rsidRPr="00420C9D">
        <w:rPr>
          <w:rFonts w:ascii="Arial" w:hAnsi="Arial" w:cs="Arial"/>
          <w:b/>
          <w:sz w:val="20"/>
          <w:szCs w:val="20"/>
        </w:rPr>
        <w:t>estné prehlásenie, že neexistuje konflikt záujmov medzi úspešným uchádzačom a Stavebnotechnickým dozorom,</w:t>
      </w:r>
      <w:r w:rsidRPr="00420C9D">
        <w:rPr>
          <w:rFonts w:ascii="Arial" w:hAnsi="Arial" w:cs="Arial"/>
          <w:sz w:val="20"/>
          <w:szCs w:val="20"/>
        </w:rPr>
        <w:t xml:space="preserve"> ak v čase podpísania </w:t>
      </w:r>
      <w:r w:rsidR="004124A4" w:rsidRPr="00420C9D">
        <w:rPr>
          <w:rFonts w:ascii="Arial" w:hAnsi="Arial" w:cs="Arial"/>
          <w:sz w:val="20"/>
          <w:szCs w:val="20"/>
        </w:rPr>
        <w:t>Z</w:t>
      </w:r>
      <w:r w:rsidRPr="00420C9D">
        <w:rPr>
          <w:rFonts w:ascii="Arial" w:hAnsi="Arial" w:cs="Arial"/>
          <w:sz w:val="20"/>
          <w:szCs w:val="20"/>
        </w:rPr>
        <w:t xml:space="preserve">mluvy je Stavebnotechnický dozor už známy. 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w:t>
      </w:r>
      <w:r w:rsidRPr="00420C9D">
        <w:rPr>
          <w:rFonts w:ascii="Arial" w:hAnsi="Arial" w:cs="Arial"/>
          <w:sz w:val="20"/>
          <w:szCs w:val="20"/>
        </w:rPr>
        <w:lastRenderedPageBreak/>
        <w:t>spriaznenosť, citová spriaznenosť, personálna spriaznenosť, politická spriaznenosť a ekonomický alebo akýkoľvek iný, napr. majetkový záujem zdieľaný medzi úspešným uchádzačom a Stavebnotechnickým dozorom.</w:t>
      </w:r>
    </w:p>
    <w:p w14:paraId="68597753" w14:textId="77777777" w:rsidR="00AB09E1" w:rsidRPr="00420C9D" w:rsidRDefault="00CD5D9A" w:rsidP="00AB09E1">
      <w:pPr>
        <w:spacing w:after="0" w:line="240" w:lineRule="auto"/>
        <w:ind w:left="1134"/>
        <w:contextualSpacing/>
        <w:jc w:val="both"/>
        <w:rPr>
          <w:rFonts w:ascii="Arial" w:hAnsi="Arial" w:cs="Arial"/>
          <w:color w:val="000000" w:themeColor="text1"/>
          <w:sz w:val="20"/>
          <w:szCs w:val="20"/>
        </w:rPr>
      </w:pPr>
      <w:r w:rsidRPr="00420C9D">
        <w:rPr>
          <w:rFonts w:ascii="Arial" w:hAnsi="Arial" w:cs="Arial"/>
          <w:color w:val="000000" w:themeColor="text1"/>
          <w:sz w:val="20"/>
          <w:szCs w:val="20"/>
        </w:rPr>
        <w:t xml:space="preserve">Vo výzve na poskytnutie súčinnosti verejný obstarávateľ oznámi meno </w:t>
      </w:r>
      <w:r w:rsidR="002673F9" w:rsidRPr="00420C9D">
        <w:rPr>
          <w:rFonts w:ascii="Arial" w:hAnsi="Arial" w:cs="Arial"/>
          <w:color w:val="000000" w:themeColor="text1"/>
          <w:sz w:val="20"/>
          <w:szCs w:val="20"/>
        </w:rPr>
        <w:t>S</w:t>
      </w:r>
      <w:r w:rsidRPr="00420C9D">
        <w:rPr>
          <w:rFonts w:ascii="Arial" w:hAnsi="Arial" w:cs="Arial"/>
          <w:color w:val="000000" w:themeColor="text1"/>
          <w:sz w:val="20"/>
          <w:szCs w:val="20"/>
        </w:rPr>
        <w:t>tavebnotechnického dozoru</w:t>
      </w:r>
      <w:r w:rsidR="002B56FA" w:rsidRPr="00420C9D">
        <w:rPr>
          <w:rFonts w:ascii="Arial" w:hAnsi="Arial" w:cs="Arial"/>
          <w:color w:val="000000" w:themeColor="text1"/>
          <w:sz w:val="20"/>
          <w:szCs w:val="20"/>
        </w:rPr>
        <w:t xml:space="preserve">, ak v čase podpísania </w:t>
      </w:r>
      <w:r w:rsidR="004124A4" w:rsidRPr="00420C9D">
        <w:rPr>
          <w:rFonts w:ascii="Arial" w:hAnsi="Arial" w:cs="Arial"/>
          <w:color w:val="000000" w:themeColor="text1"/>
          <w:sz w:val="20"/>
          <w:szCs w:val="20"/>
        </w:rPr>
        <w:t>Z</w:t>
      </w:r>
      <w:r w:rsidR="002B56FA" w:rsidRPr="00420C9D">
        <w:rPr>
          <w:rFonts w:ascii="Arial" w:hAnsi="Arial" w:cs="Arial"/>
          <w:color w:val="000000" w:themeColor="text1"/>
          <w:sz w:val="20"/>
          <w:szCs w:val="20"/>
        </w:rPr>
        <w:t>mluvy je Stavebnotechnický dozor už známy.</w:t>
      </w:r>
      <w:r w:rsidR="00AB09E1" w:rsidRPr="00420C9D">
        <w:rPr>
          <w:rFonts w:ascii="Arial" w:hAnsi="Arial" w:cs="Arial"/>
          <w:color w:val="000000" w:themeColor="text1"/>
          <w:sz w:val="20"/>
          <w:szCs w:val="20"/>
        </w:rPr>
        <w:t xml:space="preserve"> </w:t>
      </w:r>
    </w:p>
    <w:p w14:paraId="59CC1C71" w14:textId="75E4B929" w:rsidR="002B56FA" w:rsidRPr="00420C9D" w:rsidRDefault="00AB09E1" w:rsidP="0095273D">
      <w:pPr>
        <w:spacing w:after="0" w:line="240" w:lineRule="auto"/>
        <w:ind w:left="1134" w:hanging="567"/>
        <w:contextualSpacing/>
        <w:jc w:val="both"/>
        <w:rPr>
          <w:rFonts w:ascii="Arial" w:hAnsi="Arial" w:cs="Arial"/>
          <w:sz w:val="20"/>
          <w:szCs w:val="20"/>
        </w:rPr>
      </w:pPr>
      <w:r w:rsidRPr="00420C9D">
        <w:rPr>
          <w:rFonts w:ascii="Arial" w:hAnsi="Arial" w:cs="Arial"/>
          <w:color w:val="000000" w:themeColor="text1"/>
          <w:sz w:val="20"/>
          <w:szCs w:val="20"/>
        </w:rPr>
        <w:t>32.14</w:t>
      </w:r>
      <w:r w:rsidRPr="00420C9D">
        <w:rPr>
          <w:rFonts w:ascii="Arial" w:hAnsi="Arial" w:cs="Arial"/>
          <w:color w:val="000000" w:themeColor="text1"/>
          <w:sz w:val="20"/>
          <w:szCs w:val="20"/>
        </w:rPr>
        <w:tab/>
      </w:r>
      <w:r w:rsidR="0091676E" w:rsidRPr="00420C9D">
        <w:rPr>
          <w:rFonts w:ascii="Arial" w:hAnsi="Arial" w:cs="Arial"/>
          <w:sz w:val="20"/>
          <w:szCs w:val="20"/>
        </w:rPr>
        <w:t xml:space="preserve">V prípade, že úspešným uchádzačom je skupina dodávateľov, úspešný uchádzač je povinný najneskôr v lehote stanovenej vo výzve na poskytnutie riadnej súčinnosti predložiť relevantný doklad preukazujúci splnenie podmienky uvedenej v bode 22.5 </w:t>
      </w:r>
      <w:r w:rsidR="00CD5D9A" w:rsidRPr="00420C9D">
        <w:rPr>
          <w:rFonts w:ascii="Arial" w:hAnsi="Arial" w:cs="Arial"/>
          <w:sz w:val="20"/>
          <w:szCs w:val="20"/>
        </w:rPr>
        <w:t>a 22.6 Časť A.1 Zväzok 1 týchto SP. Nesplnenie tejto povinnosti bude verejný obstarávateľ považovať za neposkytnutie riadnej súčinnosti.</w:t>
      </w:r>
    </w:p>
    <w:p w14:paraId="066C0501" w14:textId="031E2DC8" w:rsidR="00CD5D9A" w:rsidRPr="00420C9D" w:rsidRDefault="00CD5D9A" w:rsidP="0095273D">
      <w:pPr>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bCs/>
          <w:sz w:val="20"/>
          <w:szCs w:val="20"/>
        </w:rPr>
        <w:t>32.1</w:t>
      </w:r>
      <w:r w:rsidR="004572D7" w:rsidRPr="00420C9D">
        <w:rPr>
          <w:rFonts w:ascii="Arial" w:hAnsi="Arial" w:cs="Arial"/>
          <w:bCs/>
          <w:sz w:val="20"/>
          <w:szCs w:val="20"/>
        </w:rPr>
        <w:t>5</w:t>
      </w:r>
      <w:r w:rsidRPr="00420C9D">
        <w:rPr>
          <w:rFonts w:ascii="Arial" w:hAnsi="Arial" w:cs="Arial"/>
          <w:bCs/>
          <w:sz w:val="20"/>
          <w:szCs w:val="20"/>
        </w:rPr>
        <w:tab/>
      </w:r>
      <w:r w:rsidR="0091676E" w:rsidRPr="00420C9D">
        <w:rPr>
          <w:rFonts w:ascii="Arial" w:hAnsi="Arial" w:cs="Arial"/>
          <w:bCs/>
          <w:sz w:val="20"/>
          <w:szCs w:val="20"/>
        </w:rPr>
        <w:t xml:space="preserve">V prípade, </w:t>
      </w:r>
      <w:r w:rsidR="0091676E" w:rsidRPr="00420C9D">
        <w:rPr>
          <w:rFonts w:ascii="Arial" w:hAnsi="Arial" w:cs="Arial"/>
          <w:sz w:val="20"/>
          <w:szCs w:val="20"/>
        </w:rPr>
        <w:t>že je úspešným uchádzačom skupina dodávateľov a</w:t>
      </w:r>
      <w:r w:rsidR="0091676E" w:rsidRPr="00420C9D">
        <w:rPr>
          <w:rFonts w:ascii="Arial" w:hAnsi="Arial" w:cs="Arial"/>
          <w:bCs/>
          <w:sz w:val="20"/>
          <w:szCs w:val="20"/>
        </w:rPr>
        <w:t xml:space="preserve"> </w:t>
      </w:r>
      <w:r w:rsidR="009860AB">
        <w:rPr>
          <w:rFonts w:ascii="Arial" w:hAnsi="Arial" w:cs="Arial"/>
          <w:bCs/>
          <w:sz w:val="20"/>
          <w:szCs w:val="20"/>
        </w:rPr>
        <w:t>Z</w:t>
      </w:r>
      <w:r w:rsidR="0091676E" w:rsidRPr="00420C9D">
        <w:rPr>
          <w:rFonts w:ascii="Arial" w:hAnsi="Arial" w:cs="Arial"/>
          <w:bCs/>
          <w:sz w:val="20"/>
          <w:szCs w:val="20"/>
        </w:rPr>
        <w:t xml:space="preserve">mluva s verejným obstarávateľom </w:t>
      </w:r>
      <w:r w:rsidR="0091676E" w:rsidRPr="00420C9D">
        <w:rPr>
          <w:rFonts w:ascii="Arial" w:hAnsi="Arial" w:cs="Arial"/>
          <w:sz w:val="20"/>
          <w:szCs w:val="20"/>
        </w:rPr>
        <w:t>bude na strane úspešného uchádzača podpísaná splnomocnenou osobou/osobami, úspešný uchádzač je povinný predložiť najneskôr v lehote stanovenej vo výzve na poskytnutie riadnej súčinnosti plnú moc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pričom v nej musí byť výslovne uvedené oprávnenie splnomocnenej osoby</w:t>
      </w:r>
      <w:r w:rsidRPr="00420C9D">
        <w:rPr>
          <w:rFonts w:ascii="Arial" w:hAnsi="Arial" w:cs="Arial"/>
          <w:sz w:val="20"/>
          <w:szCs w:val="20"/>
        </w:rPr>
        <w:t xml:space="preserve"> </w:t>
      </w:r>
      <w:r w:rsidR="0091676E" w:rsidRPr="00420C9D">
        <w:rPr>
          <w:rFonts w:ascii="Arial" w:hAnsi="Arial" w:cs="Arial"/>
          <w:sz w:val="20"/>
          <w:szCs w:val="20"/>
        </w:rPr>
        <w:t>/</w:t>
      </w:r>
      <w:r w:rsidRPr="00420C9D">
        <w:rPr>
          <w:rFonts w:ascii="Arial" w:hAnsi="Arial" w:cs="Arial"/>
          <w:sz w:val="20"/>
          <w:szCs w:val="20"/>
        </w:rPr>
        <w:t xml:space="preserve"> </w:t>
      </w:r>
      <w:r w:rsidR="0091676E" w:rsidRPr="00420C9D">
        <w:rPr>
          <w:rFonts w:ascii="Arial" w:hAnsi="Arial" w:cs="Arial"/>
          <w:sz w:val="20"/>
          <w:szCs w:val="20"/>
        </w:rPr>
        <w:t>osôb na podpis zmluvy (ak takáto plná moc nebola predložená uchádzačom v rámci ponuky).</w:t>
      </w:r>
      <w:r w:rsidRPr="00420C9D">
        <w:rPr>
          <w:rFonts w:ascii="Arial" w:hAnsi="Arial" w:cs="Arial"/>
          <w:sz w:val="20"/>
          <w:szCs w:val="20"/>
        </w:rPr>
        <w:t xml:space="preserve"> </w:t>
      </w:r>
      <w:bookmarkStart w:id="40" w:name="_Hlk163640551"/>
      <w:r w:rsidRPr="00420C9D">
        <w:rPr>
          <w:rFonts w:ascii="Arial" w:eastAsia="Times New Roman" w:hAnsi="Arial" w:cs="Arial"/>
          <w:color w:val="000000" w:themeColor="text1"/>
          <w:sz w:val="20"/>
          <w:szCs w:val="20"/>
          <w:lang w:eastAsia="en-US"/>
        </w:rPr>
        <w:t>Nesplnenie tejto povinnosti bude verejný obstarávateľ považovať za neposkytnutie riadnej súčinnosti</w:t>
      </w:r>
      <w:r w:rsidRPr="00420C9D">
        <w:rPr>
          <w:rFonts w:ascii="Arial" w:eastAsia="Times New Roman" w:hAnsi="Arial" w:cs="Arial"/>
          <w:color w:val="000000" w:themeColor="text1"/>
          <w:sz w:val="20"/>
          <w:szCs w:val="20"/>
        </w:rPr>
        <w:t>.</w:t>
      </w:r>
    </w:p>
    <w:bookmarkEnd w:id="40"/>
    <w:p w14:paraId="4C3893B8" w14:textId="7727C0FA" w:rsidR="00794DE5" w:rsidRPr="00420C9D" w:rsidRDefault="00794DE5" w:rsidP="0095273D">
      <w:p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lastRenderedPageBreak/>
        <w:t>32.1</w:t>
      </w:r>
      <w:r w:rsidR="004572D7" w:rsidRPr="00420C9D">
        <w:rPr>
          <w:rFonts w:ascii="Arial" w:hAnsi="Arial" w:cs="Arial"/>
          <w:sz w:val="20"/>
          <w:szCs w:val="20"/>
        </w:rPr>
        <w:t>6</w:t>
      </w:r>
      <w:r w:rsidR="00CD5D9A" w:rsidRPr="00420C9D">
        <w:rPr>
          <w:rFonts w:ascii="Arial" w:hAnsi="Arial" w:cs="Arial"/>
          <w:sz w:val="20"/>
          <w:szCs w:val="20"/>
        </w:rPr>
        <w:tab/>
      </w:r>
      <w:r w:rsidRPr="00420C9D">
        <w:rPr>
          <w:rFonts w:ascii="Arial" w:hAnsi="Arial" w:cs="Arial"/>
          <w:sz w:val="20"/>
          <w:szCs w:val="20"/>
        </w:rPr>
        <w:t>Povinnosť mať zapísaných konečných užívateľov výhod v registri partnerov verejného sektora sa vzťahuje na každého člena skupiny dodávateľov.</w:t>
      </w:r>
    </w:p>
    <w:p w14:paraId="3187DA94" w14:textId="21F42811" w:rsidR="00CD5D9A" w:rsidRPr="00420C9D" w:rsidRDefault="00794DE5" w:rsidP="0095273D">
      <w:pPr>
        <w:autoSpaceDE w:val="0"/>
        <w:autoSpaceDN w:val="0"/>
        <w:spacing w:after="0" w:line="240" w:lineRule="auto"/>
        <w:ind w:left="1134" w:hanging="567"/>
        <w:contextualSpacing/>
        <w:jc w:val="both"/>
        <w:rPr>
          <w:rFonts w:ascii="Arial" w:eastAsia="Times New Roman" w:hAnsi="Arial" w:cs="Arial"/>
          <w:color w:val="000000" w:themeColor="text1"/>
          <w:sz w:val="20"/>
          <w:szCs w:val="20"/>
        </w:rPr>
      </w:pPr>
      <w:r w:rsidRPr="00420C9D">
        <w:rPr>
          <w:rFonts w:ascii="Arial" w:hAnsi="Arial" w:cs="Arial"/>
          <w:sz w:val="20"/>
          <w:szCs w:val="20"/>
        </w:rPr>
        <w:t>32.1</w:t>
      </w:r>
      <w:r w:rsidR="004572D7" w:rsidRPr="00420C9D">
        <w:rPr>
          <w:rFonts w:ascii="Arial" w:hAnsi="Arial" w:cs="Arial"/>
          <w:sz w:val="20"/>
          <w:szCs w:val="20"/>
        </w:rPr>
        <w:t>7</w:t>
      </w:r>
      <w:r w:rsidRPr="00420C9D">
        <w:rPr>
          <w:rFonts w:ascii="Arial" w:hAnsi="Arial" w:cs="Arial"/>
          <w:sz w:val="20"/>
          <w:szCs w:val="20"/>
        </w:rPr>
        <w:t xml:space="preserve"> </w:t>
      </w:r>
      <w:r w:rsidR="00CD5D9A" w:rsidRPr="00420C9D">
        <w:rPr>
          <w:rFonts w:ascii="Arial" w:eastAsia="Times New Roman" w:hAnsi="Arial" w:cs="Arial"/>
          <w:color w:val="000000" w:themeColor="text1"/>
          <w:sz w:val="20"/>
          <w:szCs w:val="20"/>
        </w:rPr>
        <w:t xml:space="preserve">Verejný obstarávateľ si vyhradzuje právo neprijať </w:t>
      </w:r>
      <w:r w:rsidR="00CD5D9A" w:rsidRPr="00420C9D">
        <w:rPr>
          <w:rFonts w:ascii="Arial" w:eastAsia="Times New Roman" w:hAnsi="Arial" w:cs="Arial"/>
          <w:color w:val="000000" w:themeColor="text1"/>
          <w:sz w:val="20"/>
          <w:szCs w:val="20"/>
          <w:lang w:eastAsia="en-US"/>
        </w:rPr>
        <w:t xml:space="preserve">ponuky uchádzačov, ktoré budú cenovo prevyšovať predpokladanú hodnotu zákazky, t.j. ktorých najnižšia cena bude vyššia ako </w:t>
      </w:r>
      <w:r w:rsidR="00CD5D9A" w:rsidRPr="00420C9D">
        <w:rPr>
          <w:rFonts w:ascii="Arial" w:eastAsia="Times New Roman" w:hAnsi="Arial" w:cs="Arial"/>
          <w:sz w:val="20"/>
          <w:szCs w:val="20"/>
          <w:lang w:eastAsia="en-US"/>
        </w:rPr>
        <w:t xml:space="preserve">plánované finančné prostriedky verejného obstarávateľa </w:t>
      </w:r>
      <w:r w:rsidR="00CD5D9A" w:rsidRPr="00420C9D">
        <w:rPr>
          <w:rFonts w:ascii="Arial" w:eastAsia="Times New Roman" w:hAnsi="Arial" w:cs="Arial"/>
          <w:color w:val="000000" w:themeColor="text1"/>
          <w:sz w:val="20"/>
          <w:szCs w:val="20"/>
          <w:lang w:eastAsia="en-US"/>
        </w:rPr>
        <w:t>na predmet zákazky</w:t>
      </w:r>
      <w:r w:rsidR="00CD5D9A" w:rsidRPr="00420C9D">
        <w:rPr>
          <w:rFonts w:ascii="Arial" w:eastAsia="Times New Roman" w:hAnsi="Arial" w:cs="Arial"/>
          <w:color w:val="000000" w:themeColor="text1"/>
          <w:sz w:val="20"/>
          <w:szCs w:val="20"/>
        </w:rPr>
        <w:t>.</w:t>
      </w:r>
    </w:p>
    <w:p w14:paraId="43D92659" w14:textId="77777777" w:rsidR="00F20923" w:rsidRPr="00420C9D" w:rsidRDefault="00F20923" w:rsidP="0095273D">
      <w:pPr>
        <w:pStyle w:val="Zkladntext"/>
        <w:tabs>
          <w:tab w:val="num" w:pos="720"/>
        </w:tabs>
        <w:spacing w:after="0" w:line="240" w:lineRule="auto"/>
        <w:contextualSpacing/>
        <w:rPr>
          <w:rFonts w:ascii="Arial" w:hAnsi="Arial" w:cs="Arial"/>
          <w:b w:val="0"/>
          <w:bCs w:val="0"/>
          <w:sz w:val="20"/>
          <w:szCs w:val="20"/>
        </w:rPr>
      </w:pPr>
    </w:p>
    <w:p w14:paraId="7CA10237"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VIII.</w:t>
      </w:r>
    </w:p>
    <w:p w14:paraId="47DEE8AC" w14:textId="77777777" w:rsidR="00794DE5" w:rsidRPr="00420C9D" w:rsidRDefault="00794DE5" w:rsidP="0095273D">
      <w:pPr>
        <w:spacing w:after="0" w:line="240" w:lineRule="auto"/>
        <w:contextualSpacing/>
        <w:jc w:val="center"/>
        <w:rPr>
          <w:rFonts w:ascii="Arial" w:hAnsi="Arial" w:cs="Arial"/>
          <w:b/>
          <w:sz w:val="20"/>
          <w:szCs w:val="20"/>
        </w:rPr>
      </w:pPr>
      <w:r w:rsidRPr="00420C9D">
        <w:rPr>
          <w:rFonts w:ascii="Arial" w:hAnsi="Arial" w:cs="Arial"/>
          <w:b/>
          <w:sz w:val="20"/>
          <w:szCs w:val="20"/>
        </w:rPr>
        <w:t>Záverečné ustanovenia</w:t>
      </w:r>
    </w:p>
    <w:p w14:paraId="4D90EF84" w14:textId="77777777" w:rsidR="00CD5D9A" w:rsidRPr="00420C9D" w:rsidRDefault="00CD5D9A" w:rsidP="0095273D">
      <w:pPr>
        <w:spacing w:after="0" w:line="240" w:lineRule="auto"/>
        <w:contextualSpacing/>
        <w:jc w:val="center"/>
        <w:rPr>
          <w:rFonts w:ascii="Arial" w:hAnsi="Arial" w:cs="Arial"/>
          <w:b/>
          <w:sz w:val="20"/>
          <w:szCs w:val="20"/>
        </w:rPr>
      </w:pPr>
    </w:p>
    <w:p w14:paraId="4C417D69" w14:textId="77777777" w:rsidR="00794DE5" w:rsidRPr="00420C9D" w:rsidRDefault="00794DE5" w:rsidP="0095273D">
      <w:pPr>
        <w:spacing w:after="0" w:line="240" w:lineRule="auto"/>
        <w:ind w:left="567" w:hanging="567"/>
        <w:contextualSpacing/>
        <w:jc w:val="both"/>
        <w:rPr>
          <w:rFonts w:ascii="Arial" w:hAnsi="Arial" w:cs="Arial"/>
          <w:b/>
          <w:bCs/>
          <w:smallCaps/>
          <w:sz w:val="20"/>
          <w:szCs w:val="20"/>
        </w:rPr>
      </w:pPr>
      <w:r w:rsidRPr="00420C9D">
        <w:rPr>
          <w:rFonts w:ascii="Arial" w:hAnsi="Arial" w:cs="Arial"/>
          <w:b/>
          <w:bCs/>
          <w:smallCaps/>
          <w:sz w:val="20"/>
          <w:szCs w:val="20"/>
        </w:rPr>
        <w:t>33.</w:t>
      </w:r>
      <w:r w:rsidRPr="00420C9D">
        <w:rPr>
          <w:rFonts w:ascii="Arial" w:hAnsi="Arial" w:cs="Arial"/>
          <w:b/>
          <w:bCs/>
          <w:smallCaps/>
          <w:sz w:val="20"/>
          <w:szCs w:val="20"/>
        </w:rPr>
        <w:tab/>
      </w:r>
      <w:r w:rsidRPr="00420C9D">
        <w:rPr>
          <w:rFonts w:ascii="Arial" w:hAnsi="Arial" w:cs="Arial"/>
          <w:b/>
          <w:bCs/>
          <w:sz w:val="20"/>
          <w:szCs w:val="20"/>
        </w:rPr>
        <w:t xml:space="preserve">Zrušenie </w:t>
      </w:r>
      <w:r w:rsidR="00CD5D9A" w:rsidRPr="00420C9D">
        <w:rPr>
          <w:rFonts w:ascii="Arial" w:hAnsi="Arial" w:cs="Arial"/>
          <w:b/>
          <w:bCs/>
          <w:sz w:val="20"/>
          <w:szCs w:val="20"/>
        </w:rPr>
        <w:t>verejného obstarávania</w:t>
      </w:r>
    </w:p>
    <w:p w14:paraId="0774F28D" w14:textId="77777777" w:rsidR="00794DE5" w:rsidRPr="00420C9D" w:rsidRDefault="00794DE5" w:rsidP="005E46B5">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420C9D">
        <w:rPr>
          <w:rFonts w:ascii="Arial" w:hAnsi="Arial" w:cs="Arial"/>
          <w:sz w:val="20"/>
          <w:szCs w:val="20"/>
        </w:rPr>
        <w:t>Verejný obstarávateľ zruší verejné obstarávanie alebo jeho časť, ak:</w:t>
      </w:r>
    </w:p>
    <w:p w14:paraId="2C89B0B0"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jeden uchádzač alebo záujemca nesplnil podmienky účasti vo verejnom obstarávaní a uchádzač alebo záujemca neuplatnil námietky v lehote podľa zákona,</w:t>
      </w:r>
    </w:p>
    <w:p w14:paraId="394C22E2" w14:textId="7777777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nedostal ani jednu ponuku,</w:t>
      </w:r>
    </w:p>
    <w:p w14:paraId="38E314DD" w14:textId="77777777" w:rsidR="00794DE5" w:rsidRPr="00420C9D" w:rsidRDefault="00794DE5" w:rsidP="005E46B5">
      <w:pPr>
        <w:numPr>
          <w:ilvl w:val="0"/>
          <w:numId w:val="28"/>
        </w:numPr>
        <w:spacing w:after="0" w:line="240" w:lineRule="auto"/>
        <w:ind w:left="1418" w:hanging="284"/>
        <w:contextualSpacing/>
        <w:jc w:val="both"/>
        <w:rPr>
          <w:rFonts w:ascii="Arial" w:hAnsi="Arial" w:cs="Arial"/>
          <w:sz w:val="20"/>
          <w:szCs w:val="20"/>
        </w:rPr>
      </w:pPr>
      <w:r w:rsidRPr="00420C9D">
        <w:rPr>
          <w:rFonts w:ascii="Arial" w:hAnsi="Arial" w:cs="Arial"/>
          <w:sz w:val="20"/>
          <w:szCs w:val="20"/>
        </w:rPr>
        <w:t>ani jedna z predložených ponúk nezodpovedá požiadavkám určeným podľa § 42 zákona a uchádzač nepodal námietky v lehote podľa zákona,</w:t>
      </w:r>
    </w:p>
    <w:p w14:paraId="7AA4372D" w14:textId="5775A647" w:rsidR="00794DE5" w:rsidRPr="00420C9D" w:rsidRDefault="00794DE5" w:rsidP="005E46B5">
      <w:pPr>
        <w:numPr>
          <w:ilvl w:val="0"/>
          <w:numId w:val="28"/>
        </w:numPr>
        <w:spacing w:after="0" w:line="240" w:lineRule="auto"/>
        <w:ind w:left="851" w:firstLine="283"/>
        <w:contextualSpacing/>
        <w:jc w:val="both"/>
        <w:rPr>
          <w:rFonts w:ascii="Arial" w:hAnsi="Arial" w:cs="Arial"/>
          <w:sz w:val="20"/>
          <w:szCs w:val="20"/>
        </w:rPr>
      </w:pPr>
      <w:r w:rsidRPr="00420C9D">
        <w:rPr>
          <w:rFonts w:ascii="Arial" w:hAnsi="Arial" w:cs="Arial"/>
          <w:sz w:val="20"/>
          <w:szCs w:val="20"/>
        </w:rPr>
        <w:t xml:space="preserve">jeho zrušenie nariadil </w:t>
      </w:r>
      <w:r w:rsidR="009744BB">
        <w:rPr>
          <w:rFonts w:ascii="Arial" w:hAnsi="Arial" w:cs="Arial"/>
          <w:sz w:val="20"/>
          <w:szCs w:val="20"/>
        </w:rPr>
        <w:t>Ú</w:t>
      </w:r>
      <w:r w:rsidRPr="00420C9D">
        <w:rPr>
          <w:rFonts w:ascii="Arial" w:hAnsi="Arial" w:cs="Arial"/>
          <w:sz w:val="20"/>
          <w:szCs w:val="20"/>
        </w:rPr>
        <w:t>rad.</w:t>
      </w:r>
    </w:p>
    <w:p w14:paraId="2584B609" w14:textId="77777777" w:rsid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w:t>
      </w:r>
      <w:r w:rsidRPr="0036231D">
        <w:rPr>
          <w:rFonts w:ascii="Arial" w:hAnsi="Arial" w:cs="Arial"/>
          <w:sz w:val="20"/>
          <w:szCs w:val="20"/>
        </w:rPr>
        <w:lastRenderedPageBreak/>
        <w:t xml:space="preserve">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 </w:t>
      </w:r>
    </w:p>
    <w:p w14:paraId="6EE41536" w14:textId="10CBA125" w:rsidR="00794DE5" w:rsidRPr="0036231D" w:rsidRDefault="00794DE5" w:rsidP="008F7178">
      <w:pPr>
        <w:pStyle w:val="Odsekzoznamu"/>
        <w:numPr>
          <w:ilvl w:val="1"/>
          <w:numId w:val="29"/>
        </w:numPr>
        <w:autoSpaceDE w:val="0"/>
        <w:autoSpaceDN w:val="0"/>
        <w:spacing w:after="0" w:line="240" w:lineRule="auto"/>
        <w:ind w:left="1134" w:hanging="567"/>
        <w:jc w:val="both"/>
        <w:rPr>
          <w:rFonts w:ascii="Arial" w:hAnsi="Arial" w:cs="Arial"/>
          <w:sz w:val="20"/>
          <w:szCs w:val="20"/>
        </w:rPr>
      </w:pPr>
      <w:r w:rsidRPr="0036231D">
        <w:rPr>
          <w:rFonts w:ascii="Arial" w:hAnsi="Arial" w:cs="Arial"/>
          <w:sz w:val="20"/>
          <w:szCs w:val="20"/>
        </w:rPr>
        <w:t>Verejný obstarávateľ je povinný bezodkladne upovedomiť všetkých uchádzačov alebo záujemcov o</w:t>
      </w:r>
      <w:r w:rsidR="00CD5D9A" w:rsidRPr="0036231D">
        <w:rPr>
          <w:rFonts w:ascii="Arial" w:hAnsi="Arial" w:cs="Arial"/>
          <w:sz w:val="20"/>
          <w:szCs w:val="20"/>
        </w:rPr>
        <w:t> </w:t>
      </w:r>
      <w:r w:rsidRPr="0036231D">
        <w:rPr>
          <w:rFonts w:ascii="Arial" w:hAnsi="Arial" w:cs="Arial"/>
          <w:sz w:val="20"/>
          <w:szCs w:val="20"/>
        </w:rPr>
        <w:t>zrušení</w:t>
      </w:r>
      <w:r w:rsidR="00CD5D9A" w:rsidRPr="0036231D">
        <w:rPr>
          <w:rFonts w:ascii="Arial" w:hAnsi="Arial" w:cs="Arial"/>
          <w:sz w:val="20"/>
          <w:szCs w:val="20"/>
        </w:rPr>
        <w:t xml:space="preserve"> verejného obstarávania zákazky </w:t>
      </w:r>
      <w:r w:rsidRPr="0036231D">
        <w:rPr>
          <w:rFonts w:ascii="Arial" w:hAnsi="Arial" w:cs="Arial"/>
          <w:sz w:val="20"/>
          <w:szCs w:val="20"/>
        </w:rPr>
        <w:t>alebo jeho časti s uvedením dôvodu a</w:t>
      </w:r>
      <w:r w:rsidR="007D3ACE" w:rsidRPr="0036231D">
        <w:rPr>
          <w:rFonts w:ascii="Arial" w:hAnsi="Arial" w:cs="Arial"/>
          <w:sz w:val="20"/>
          <w:szCs w:val="20"/>
        </w:rPr>
        <w:t> </w:t>
      </w:r>
      <w:r w:rsidRPr="0036231D">
        <w:rPr>
          <w:rFonts w:ascii="Arial" w:hAnsi="Arial" w:cs="Arial"/>
          <w:sz w:val="20"/>
          <w:szCs w:val="20"/>
        </w:rPr>
        <w:t>oznám</w:t>
      </w:r>
      <w:r w:rsidR="007D3ACE" w:rsidRPr="0036231D">
        <w:rPr>
          <w:rFonts w:ascii="Arial" w:hAnsi="Arial" w:cs="Arial"/>
          <w:sz w:val="20"/>
          <w:szCs w:val="20"/>
        </w:rPr>
        <w:t xml:space="preserve">iť </w:t>
      </w:r>
      <w:r w:rsidRPr="0036231D">
        <w:rPr>
          <w:rFonts w:ascii="Arial" w:hAnsi="Arial" w:cs="Arial"/>
          <w:sz w:val="20"/>
          <w:szCs w:val="20"/>
        </w:rPr>
        <w:t>postup, ktorý použije pri zadávaní zákazky na pôvodný predmet zákazky.</w:t>
      </w:r>
    </w:p>
    <w:p w14:paraId="3F0EBAD8" w14:textId="77777777" w:rsidR="00A21CE8" w:rsidRPr="00420C9D" w:rsidRDefault="00794DE5" w:rsidP="005E46B5">
      <w:pPr>
        <w:numPr>
          <w:ilvl w:val="1"/>
          <w:numId w:val="29"/>
        </w:numPr>
        <w:autoSpaceDE w:val="0"/>
        <w:autoSpaceDN w:val="0"/>
        <w:spacing w:after="0" w:line="240" w:lineRule="auto"/>
        <w:ind w:left="1134" w:hanging="567"/>
        <w:contextualSpacing/>
        <w:jc w:val="both"/>
        <w:rPr>
          <w:rFonts w:ascii="Arial" w:hAnsi="Arial" w:cs="Arial"/>
          <w:sz w:val="20"/>
          <w:szCs w:val="20"/>
        </w:rPr>
      </w:pPr>
      <w:r w:rsidRPr="00420C9D">
        <w:rPr>
          <w:rFonts w:ascii="Arial" w:hAnsi="Arial" w:cs="Arial"/>
          <w:sz w:val="20"/>
          <w:szCs w:val="20"/>
        </w:rPr>
        <w:t>Verejný obstarávateľ v oznámení o výsledku verejného obstarávania uvedie, či zadávanie zákazky bude predmetom opätovného uverejnenia.</w:t>
      </w:r>
    </w:p>
    <w:p w14:paraId="3322BE9F" w14:textId="58928E80" w:rsidR="00A21CE8" w:rsidRDefault="00A21CE8" w:rsidP="0095273D">
      <w:pPr>
        <w:pStyle w:val="Zkladntext"/>
        <w:spacing w:after="0" w:line="240" w:lineRule="auto"/>
        <w:contextualSpacing/>
        <w:rPr>
          <w:rFonts w:ascii="Arial" w:hAnsi="Arial" w:cs="Arial"/>
          <w:caps/>
          <w:sz w:val="20"/>
          <w:szCs w:val="20"/>
        </w:rPr>
      </w:pPr>
    </w:p>
    <w:p w14:paraId="0971B0B4" w14:textId="5F1BAB86" w:rsidR="0036231D" w:rsidRDefault="0036231D" w:rsidP="0095273D">
      <w:pPr>
        <w:pStyle w:val="Zkladntext"/>
        <w:spacing w:after="0" w:line="240" w:lineRule="auto"/>
        <w:contextualSpacing/>
        <w:rPr>
          <w:rFonts w:ascii="Arial" w:hAnsi="Arial" w:cs="Arial"/>
          <w:caps/>
          <w:sz w:val="20"/>
          <w:szCs w:val="20"/>
        </w:rPr>
      </w:pPr>
    </w:p>
    <w:p w14:paraId="4390220D" w14:textId="0B77158E" w:rsidR="007651FA" w:rsidRDefault="007651FA" w:rsidP="0095273D">
      <w:pPr>
        <w:pStyle w:val="Zkladntext"/>
        <w:spacing w:after="0" w:line="240" w:lineRule="auto"/>
        <w:contextualSpacing/>
        <w:rPr>
          <w:rFonts w:ascii="Arial" w:hAnsi="Arial" w:cs="Arial"/>
          <w:caps/>
          <w:sz w:val="20"/>
          <w:szCs w:val="20"/>
        </w:rPr>
      </w:pPr>
    </w:p>
    <w:p w14:paraId="1329FF03" w14:textId="4D28C0F3" w:rsidR="00946FEC" w:rsidRDefault="00946FEC" w:rsidP="0095273D">
      <w:pPr>
        <w:pStyle w:val="Zkladntext"/>
        <w:spacing w:after="0" w:line="240" w:lineRule="auto"/>
        <w:contextualSpacing/>
        <w:rPr>
          <w:rFonts w:ascii="Arial" w:hAnsi="Arial" w:cs="Arial"/>
          <w:caps/>
          <w:sz w:val="20"/>
          <w:szCs w:val="20"/>
        </w:rPr>
      </w:pPr>
    </w:p>
    <w:p w14:paraId="14D85B9A" w14:textId="77777777" w:rsidR="007651FA" w:rsidRPr="005A3A45" w:rsidRDefault="007651FA" w:rsidP="007651FA">
      <w:pPr>
        <w:pStyle w:val="Zkladntext"/>
        <w:spacing w:after="0" w:line="240" w:lineRule="auto"/>
        <w:contextualSpacing/>
        <w:rPr>
          <w:rFonts w:ascii="Arial" w:hAnsi="Arial" w:cs="Arial"/>
          <w:sz w:val="24"/>
          <w:szCs w:val="24"/>
        </w:rPr>
      </w:pPr>
      <w:r w:rsidRPr="005A3A45">
        <w:rPr>
          <w:rFonts w:ascii="Arial" w:hAnsi="Arial" w:cs="Arial"/>
          <w:caps/>
          <w:sz w:val="24"/>
          <w:szCs w:val="24"/>
        </w:rPr>
        <w:t xml:space="preserve">Časť </w:t>
      </w:r>
      <w:r w:rsidRPr="005A3A45">
        <w:rPr>
          <w:rFonts w:ascii="Arial" w:hAnsi="Arial" w:cs="Arial"/>
          <w:sz w:val="24"/>
          <w:szCs w:val="24"/>
        </w:rPr>
        <w:t>A.2 KRITÉRIÁ NA VYHODNOTENIE PONÚK A PRAVIDLÁ ICH UPLATNENIA</w:t>
      </w:r>
    </w:p>
    <w:p w14:paraId="4B3EDD3D" w14:textId="77777777" w:rsidR="007651FA" w:rsidRPr="005A3A45" w:rsidRDefault="007651FA" w:rsidP="007651FA">
      <w:pPr>
        <w:tabs>
          <w:tab w:val="left" w:pos="-284"/>
          <w:tab w:val="left" w:pos="0"/>
        </w:tabs>
        <w:spacing w:after="0" w:line="240" w:lineRule="auto"/>
        <w:ind w:left="284"/>
        <w:contextualSpacing/>
        <w:rPr>
          <w:rFonts w:ascii="Arial" w:eastAsia="Times New Roman" w:hAnsi="Arial" w:cs="Arial"/>
          <w:b/>
          <w:bCs/>
          <w:sz w:val="20"/>
          <w:szCs w:val="20"/>
        </w:rPr>
      </w:pPr>
    </w:p>
    <w:p w14:paraId="5D104E29" w14:textId="7DFD1F68" w:rsidR="007651FA" w:rsidRPr="008915A8" w:rsidRDefault="007651FA" w:rsidP="007651FA">
      <w:pPr>
        <w:tabs>
          <w:tab w:val="num" w:pos="720"/>
        </w:tabs>
        <w:spacing w:after="0" w:line="240" w:lineRule="auto"/>
        <w:jc w:val="both"/>
        <w:rPr>
          <w:rFonts w:ascii="Arial" w:eastAsia="Times New Roman" w:hAnsi="Arial" w:cs="Arial"/>
          <w:b/>
          <w:sz w:val="20"/>
          <w:szCs w:val="20"/>
        </w:rPr>
      </w:pPr>
      <w:r w:rsidRPr="008915A8">
        <w:rPr>
          <w:rFonts w:ascii="Arial" w:eastAsia="Times New Roman" w:hAnsi="Arial" w:cs="Arial"/>
          <w:b/>
          <w:sz w:val="20"/>
          <w:szCs w:val="20"/>
        </w:rPr>
        <w:t xml:space="preserve">Komisia bude hodnotiť iba ponuky, ktoré splnili požiadavky verejného obstarávateľa. </w:t>
      </w:r>
    </w:p>
    <w:p w14:paraId="55935F73" w14:textId="77777777" w:rsidR="007651FA" w:rsidRPr="008915A8" w:rsidRDefault="007651FA" w:rsidP="007651FA">
      <w:pPr>
        <w:tabs>
          <w:tab w:val="num" w:pos="720"/>
        </w:tabs>
        <w:spacing w:after="0" w:line="240" w:lineRule="auto"/>
        <w:jc w:val="both"/>
        <w:rPr>
          <w:rFonts w:ascii="Arial" w:eastAsia="Times New Roman" w:hAnsi="Arial" w:cs="Arial"/>
          <w:sz w:val="20"/>
          <w:szCs w:val="20"/>
        </w:rPr>
      </w:pPr>
    </w:p>
    <w:p w14:paraId="11C18F7A"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1. </w:t>
      </w:r>
      <w:r>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Prehľad kritérií</w:t>
      </w:r>
    </w:p>
    <w:p w14:paraId="49AA06D9" w14:textId="1D6B4CB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lastRenderedPageBreak/>
        <w:tab/>
      </w:r>
      <w:r w:rsidRPr="008915A8">
        <w:rPr>
          <w:rFonts w:ascii="Arial" w:eastAsia="Arial Unicode MS" w:hAnsi="Arial" w:cs="Arial"/>
          <w:color w:val="000000"/>
          <w:sz w:val="20"/>
          <w:szCs w:val="20"/>
          <w:u w:color="000000"/>
          <w:bdr w:val="nil"/>
        </w:rPr>
        <w:t>Verejný obstarávateľ stanovil kritériá</w:t>
      </w:r>
      <w:r w:rsidRPr="00D02F5D">
        <w:rPr>
          <w:rFonts w:ascii="Arial" w:hAnsi="Arial"/>
          <w:color w:val="000000"/>
          <w:sz w:val="20"/>
          <w:u w:color="000000"/>
          <w:bdr w:val="nil"/>
        </w:rPr>
        <w:t xml:space="preserve"> na vyhodnotenie ponúk </w:t>
      </w:r>
      <w:r w:rsidRPr="008915A8">
        <w:rPr>
          <w:rFonts w:ascii="Arial" w:eastAsia="Arial Unicode MS" w:hAnsi="Arial" w:cs="Arial"/>
          <w:color w:val="000000"/>
          <w:sz w:val="20"/>
          <w:szCs w:val="20"/>
          <w:u w:color="000000"/>
          <w:bdr w:val="nil"/>
        </w:rPr>
        <w:t>s cieľom určiť ekonomicky najvýhodnejšiu ponuku</w:t>
      </w:r>
      <w:r w:rsidRPr="00D02F5D">
        <w:rPr>
          <w:rFonts w:ascii="Arial" w:hAnsi="Arial"/>
          <w:color w:val="000000"/>
          <w:sz w:val="20"/>
          <w:u w:color="000000"/>
          <w:bdr w:val="nil"/>
        </w:rPr>
        <w:t xml:space="preserve"> za predmet zákazky</w:t>
      </w:r>
      <w:r w:rsidRPr="008915A8">
        <w:rPr>
          <w:rFonts w:ascii="Arial" w:eastAsia="Arial Unicode MS" w:hAnsi="Arial" w:cs="Arial"/>
          <w:color w:val="000000"/>
          <w:sz w:val="20"/>
          <w:szCs w:val="20"/>
          <w:u w:color="000000"/>
          <w:bdr w:val="nil"/>
        </w:rPr>
        <w:t>. Verejný obstarávateľ bude vyhodnocovať ponuky na základe najlepšieho pomeru ceny a kvality.</w:t>
      </w:r>
    </w:p>
    <w:p w14:paraId="1AD59045" w14:textId="77777777" w:rsidR="007651FA" w:rsidRPr="008915A8" w:rsidRDefault="007651FA" w:rsidP="007651FA">
      <w:pPr>
        <w:pBdr>
          <w:top w:val="nil"/>
          <w:left w:val="nil"/>
          <w:bottom w:val="nil"/>
          <w:right w:val="nil"/>
          <w:between w:val="nil"/>
          <w:bar w:val="nil"/>
        </w:pBdr>
        <w:tabs>
          <w:tab w:val="left" w:pos="567"/>
          <w:tab w:val="left" w:pos="709"/>
          <w:tab w:val="left" w:pos="851"/>
          <w:tab w:val="left" w:pos="1134"/>
          <w:tab w:val="left" w:pos="1276"/>
        </w:tabs>
        <w:spacing w:after="0" w:line="240" w:lineRule="auto"/>
        <w:ind w:left="567" w:hanging="567"/>
        <w:jc w:val="both"/>
        <w:rPr>
          <w:rFonts w:ascii="Arial" w:eastAsia="Arial" w:hAnsi="Arial" w:cs="Arial"/>
          <w:color w:val="000000"/>
          <w:sz w:val="20"/>
          <w:szCs w:val="20"/>
          <w:u w:color="000000"/>
          <w:bdr w:val="nil"/>
        </w:rPr>
      </w:pPr>
    </w:p>
    <w:tbl>
      <w:tblPr>
        <w:tblStyle w:val="TableNormal11"/>
        <w:tblW w:w="8926" w:type="dxa"/>
        <w:tblInd w:w="4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33"/>
        <w:gridCol w:w="4666"/>
        <w:gridCol w:w="2127"/>
      </w:tblGrid>
      <w:tr w:rsidR="007651FA" w:rsidRPr="008915A8" w14:paraId="525264B1" w14:textId="77777777" w:rsidTr="00D02F5D">
        <w:trPr>
          <w:trHeight w:val="128"/>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E0C6DF4" w14:textId="77777777" w:rsidR="007651FA" w:rsidRPr="008915A8" w:rsidRDefault="007651FA" w:rsidP="00A400C2">
            <w:pPr>
              <w:tabs>
                <w:tab w:val="left" w:pos="567"/>
                <w:tab w:val="left" w:pos="851"/>
                <w:tab w:val="left" w:pos="1134"/>
                <w:tab w:val="left" w:pos="1276"/>
              </w:tabs>
              <w:ind w:left="284" w:hanging="284"/>
              <w:rPr>
                <w:rFonts w:ascii="Arial" w:hAnsi="Arial" w:cs="Arial"/>
                <w:color w:val="000000"/>
                <w:u w:color="000000"/>
              </w:rPr>
            </w:pPr>
            <w:r w:rsidRPr="008915A8">
              <w:rPr>
                <w:rFonts w:ascii="Arial" w:hAnsi="Arial" w:cs="Arial"/>
                <w:color w:val="000000"/>
                <w:u w:color="000000"/>
              </w:rPr>
              <w:t>Kritériá na vyhodnotenie ponúk (spolu 100 percent)</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DE2D6AD" w14:textId="77777777" w:rsidR="007651FA" w:rsidRPr="008915A8" w:rsidRDefault="007651FA" w:rsidP="00A400C2">
            <w:pPr>
              <w:tabs>
                <w:tab w:val="left" w:pos="567"/>
                <w:tab w:val="left" w:pos="851"/>
                <w:tab w:val="left" w:pos="1134"/>
                <w:tab w:val="left" w:pos="1276"/>
              </w:tabs>
              <w:ind w:left="68" w:hanging="284"/>
              <w:rPr>
                <w:rFonts w:ascii="Arial" w:hAnsi="Arial" w:cs="Arial"/>
                <w:color w:val="000000"/>
                <w:u w:color="000000"/>
              </w:rPr>
            </w:pPr>
            <w:r w:rsidRPr="008915A8">
              <w:rPr>
                <w:rFonts w:ascii="Arial" w:hAnsi="Arial" w:cs="Arial"/>
                <w:color w:val="000000"/>
                <w:u w:color="000000"/>
              </w:rPr>
              <w:t>Váha kritéria</w:t>
            </w:r>
          </w:p>
        </w:tc>
      </w:tr>
      <w:tr w:rsidR="007651FA" w:rsidRPr="008915A8" w14:paraId="68CE37D2" w14:textId="77777777" w:rsidTr="00D02F5D">
        <w:trPr>
          <w:trHeight w:val="822"/>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DEDBCD5"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K1</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64720BBF"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Navrhovaná celková cena uchádzača</w:t>
            </w:r>
            <w:r>
              <w:rPr>
                <w:rFonts w:ascii="Arial" w:hAnsi="Arial" w:cs="Arial"/>
                <w:color w:val="000000"/>
                <w:u w:color="000000"/>
              </w:rPr>
              <w:t xml:space="preserve"> vyjadrená v EUR bez DPH</w:t>
            </w: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6398C76" w14:textId="77777777" w:rsidR="007651FA" w:rsidRPr="008915A8" w:rsidRDefault="007651FA" w:rsidP="00A400C2">
            <w:pPr>
              <w:tabs>
                <w:tab w:val="left" w:pos="567"/>
                <w:tab w:val="left" w:pos="851"/>
                <w:tab w:val="left" w:pos="1134"/>
                <w:tab w:val="left" w:pos="1276"/>
              </w:tabs>
              <w:jc w:val="center"/>
              <w:rPr>
                <w:rFonts w:ascii="Arial" w:hAnsi="Arial" w:cs="Arial"/>
                <w:color w:val="000000"/>
                <w:u w:color="000000"/>
              </w:rPr>
            </w:pPr>
            <w:r w:rsidRPr="005A3A45">
              <w:rPr>
                <w:rFonts w:ascii="Arial" w:hAnsi="Arial" w:cs="Arial"/>
                <w:color w:val="000000"/>
                <w:u w:color="000000"/>
              </w:rPr>
              <w:t xml:space="preserve">90 </w:t>
            </w:r>
            <w:r w:rsidRPr="008915A8">
              <w:rPr>
                <w:rFonts w:ascii="Arial" w:hAnsi="Arial" w:cs="Arial"/>
                <w:color w:val="000000"/>
                <w:u w:color="000000"/>
              </w:rPr>
              <w:t>%</w:t>
            </w:r>
          </w:p>
        </w:tc>
      </w:tr>
      <w:tr w:rsidR="007651FA" w:rsidRPr="008915A8" w14:paraId="2A495167" w14:textId="77777777" w:rsidTr="00D02F5D">
        <w:trPr>
          <w:trHeight w:val="381"/>
        </w:trPr>
        <w:tc>
          <w:tcPr>
            <w:tcW w:w="213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A4072E4"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Pr>
                <w:rFonts w:ascii="Arial" w:hAnsi="Arial" w:cs="Arial"/>
                <w:color w:val="000000"/>
                <w:u w:color="000000"/>
              </w:rPr>
              <w:t xml:space="preserve">Kritérium </w:t>
            </w:r>
            <w:r w:rsidRPr="008915A8">
              <w:rPr>
                <w:rFonts w:ascii="Arial" w:hAnsi="Arial" w:cs="Arial"/>
                <w:color w:val="000000"/>
                <w:u w:color="000000"/>
              </w:rPr>
              <w:t>K2</w:t>
            </w:r>
          </w:p>
        </w:tc>
        <w:tc>
          <w:tcPr>
            <w:tcW w:w="466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5847B7B"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p>
          <w:p w14:paraId="6681F1AD" w14:textId="77777777" w:rsidR="007651FA" w:rsidRDefault="007651FA" w:rsidP="00A400C2">
            <w:pPr>
              <w:tabs>
                <w:tab w:val="left" w:pos="567"/>
                <w:tab w:val="left" w:pos="851"/>
                <w:tab w:val="left" w:pos="1134"/>
                <w:tab w:val="left" w:pos="1276"/>
              </w:tabs>
              <w:ind w:left="284" w:hanging="284"/>
              <w:jc w:val="center"/>
              <w:rPr>
                <w:rFonts w:ascii="Arial" w:hAnsi="Arial" w:cs="Arial"/>
                <w:color w:val="000000"/>
                <w:u w:color="000000"/>
              </w:rPr>
            </w:pPr>
            <w:r w:rsidRPr="008915A8">
              <w:rPr>
                <w:rFonts w:ascii="Arial" w:hAnsi="Arial" w:cs="Arial"/>
                <w:color w:val="000000"/>
                <w:u w:color="000000"/>
              </w:rPr>
              <w:t>Predĺžená záručná doba a záručný servis</w:t>
            </w:r>
          </w:p>
          <w:p w14:paraId="22216B71"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strike/>
                <w:color w:val="000000"/>
                <w:u w:color="000000"/>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7238F9C" w14:textId="77777777" w:rsidR="007651FA" w:rsidRPr="008915A8" w:rsidRDefault="007651FA" w:rsidP="00A400C2">
            <w:pPr>
              <w:tabs>
                <w:tab w:val="left" w:pos="567"/>
                <w:tab w:val="left" w:pos="851"/>
                <w:tab w:val="left" w:pos="1134"/>
                <w:tab w:val="left" w:pos="1276"/>
              </w:tabs>
              <w:ind w:left="284" w:hanging="284"/>
              <w:jc w:val="center"/>
              <w:rPr>
                <w:rFonts w:ascii="Arial" w:hAnsi="Arial" w:cs="Arial"/>
                <w:color w:val="FF0000"/>
                <w:u w:color="000000"/>
              </w:rPr>
            </w:pPr>
            <w:r w:rsidRPr="005A3A45">
              <w:rPr>
                <w:rFonts w:ascii="Arial" w:hAnsi="Arial" w:cs="Arial"/>
                <w:u w:color="000000"/>
              </w:rPr>
              <w:t xml:space="preserve">10 </w:t>
            </w:r>
            <w:r w:rsidRPr="008915A8">
              <w:rPr>
                <w:rFonts w:ascii="Arial" w:hAnsi="Arial" w:cs="Arial"/>
                <w:u w:color="000000"/>
              </w:rPr>
              <w:t>%</w:t>
            </w:r>
          </w:p>
        </w:tc>
      </w:tr>
    </w:tbl>
    <w:p w14:paraId="59C4AE77" w14:textId="77777777" w:rsidR="007651FA" w:rsidRPr="005A3A45" w:rsidRDefault="007651FA" w:rsidP="007651FA">
      <w:pPr>
        <w:pStyle w:val="Zarkazkladnhotextu"/>
        <w:tabs>
          <w:tab w:val="left" w:pos="0"/>
        </w:tabs>
        <w:spacing w:after="0" w:line="240" w:lineRule="auto"/>
        <w:contextualSpacing/>
        <w:rPr>
          <w:rFonts w:ascii="Arial" w:hAnsi="Arial" w:cs="Arial"/>
          <w:sz w:val="20"/>
          <w:szCs w:val="20"/>
        </w:rPr>
      </w:pPr>
    </w:p>
    <w:p w14:paraId="6965E119" w14:textId="103E73E8" w:rsidR="007651FA" w:rsidRPr="00D02F5D" w:rsidRDefault="007651FA" w:rsidP="00D02F5D">
      <w:pPr>
        <w:pBdr>
          <w:top w:val="nil"/>
          <w:left w:val="nil"/>
          <w:bottom w:val="nil"/>
          <w:right w:val="nil"/>
          <w:between w:val="nil"/>
          <w:bar w:val="nil"/>
        </w:pBdr>
        <w:tabs>
          <w:tab w:val="left" w:pos="284"/>
        </w:tabs>
        <w:spacing w:after="0" w:line="240" w:lineRule="auto"/>
        <w:ind w:left="284" w:hanging="284"/>
        <w:jc w:val="both"/>
        <w:rPr>
          <w:rFonts w:ascii="Arial" w:hAnsi="Arial"/>
          <w:b/>
          <w:color w:val="000000"/>
          <w:sz w:val="20"/>
          <w:bdr w:val="nil"/>
        </w:rPr>
      </w:pPr>
      <w:r w:rsidRPr="000752F3">
        <w:rPr>
          <w:rFonts w:ascii="Arial" w:eastAsia="Arial Unicode MS" w:hAnsi="Arial" w:cs="Arial"/>
          <w:b/>
          <w:bCs/>
          <w:color w:val="000000"/>
          <w:sz w:val="20"/>
          <w:szCs w:val="20"/>
          <w:bdr w:val="nil"/>
        </w:rPr>
        <w:t>2</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w:t>
      </w:r>
      <w:r w:rsidRPr="000752F3">
        <w:rPr>
          <w:rFonts w:ascii="Arial" w:eastAsia="Arial Unicode MS" w:hAnsi="Arial" w:cs="Arial"/>
          <w:b/>
          <w:bCs/>
          <w:color w:val="000000"/>
          <w:sz w:val="20"/>
          <w:szCs w:val="20"/>
          <w:bdr w:val="nil"/>
        </w:rPr>
        <w:t>1</w:t>
      </w:r>
      <w:r w:rsidRPr="008915A8">
        <w:rPr>
          <w:rFonts w:ascii="Arial" w:eastAsia="Arial Unicode MS" w:hAnsi="Arial" w:cs="Arial"/>
          <w:b/>
          <w:bCs/>
          <w:color w:val="000000"/>
          <w:sz w:val="20"/>
          <w:szCs w:val="20"/>
          <w:bdr w:val="nil"/>
        </w:rPr>
        <w:t xml:space="preserve"> </w:t>
      </w:r>
      <w:r w:rsidRPr="000752F3">
        <w:rPr>
          <w:rFonts w:ascii="Arial" w:eastAsia="Arial Unicode MS" w:hAnsi="Arial" w:cs="Arial"/>
          <w:b/>
          <w:bCs/>
          <w:color w:val="000000"/>
          <w:sz w:val="20"/>
          <w:szCs w:val="20"/>
          <w:bdr w:val="nil"/>
        </w:rPr>
        <w:t>–</w:t>
      </w:r>
      <w:r w:rsidRPr="008915A8">
        <w:rPr>
          <w:rFonts w:ascii="Arial" w:eastAsia="Arial Unicode MS" w:hAnsi="Arial" w:cs="Arial"/>
          <w:b/>
          <w:color w:val="000000"/>
          <w:sz w:val="20"/>
          <w:szCs w:val="20"/>
          <w:bdr w:val="nil"/>
        </w:rPr>
        <w:t xml:space="preserve"> </w:t>
      </w:r>
      <w:r w:rsidRPr="000752F3">
        <w:rPr>
          <w:rFonts w:ascii="Arial" w:eastAsia="Arial Unicode MS" w:hAnsi="Arial" w:cs="Arial"/>
          <w:b/>
          <w:bCs/>
          <w:color w:val="000000"/>
          <w:sz w:val="20"/>
          <w:szCs w:val="20"/>
          <w:bdr w:val="nil"/>
        </w:rPr>
        <w:t>Navrhovaná celková cena uchádzača vyjadrená</w:t>
      </w:r>
      <w:r w:rsidRPr="00D02F5D">
        <w:rPr>
          <w:rFonts w:ascii="Arial" w:hAnsi="Arial"/>
          <w:b/>
          <w:color w:val="000000"/>
          <w:sz w:val="20"/>
          <w:bdr w:val="nil"/>
        </w:rPr>
        <w:t xml:space="preserve"> v </w:t>
      </w:r>
      <w:r w:rsidRPr="000752F3">
        <w:rPr>
          <w:rFonts w:ascii="Arial" w:eastAsia="Arial Unicode MS" w:hAnsi="Arial" w:cs="Arial"/>
          <w:b/>
          <w:bCs/>
          <w:color w:val="000000"/>
          <w:sz w:val="20"/>
          <w:szCs w:val="20"/>
          <w:bdr w:val="nil"/>
        </w:rPr>
        <w:t>EUR bez DPH:</w:t>
      </w:r>
    </w:p>
    <w:p w14:paraId="1FF8FE90" w14:textId="75C3FD33"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0752F3">
        <w:rPr>
          <w:rFonts w:ascii="Arial" w:eastAsia="Arial Unicode MS" w:hAnsi="Arial" w:cs="Arial"/>
          <w:color w:val="000000"/>
          <w:sz w:val="20"/>
          <w:szCs w:val="20"/>
          <w:u w:color="000000"/>
          <w:bdr w:val="nil"/>
        </w:rPr>
        <w:t>2</w:t>
      </w:r>
      <w:r w:rsidRPr="008915A8">
        <w:rPr>
          <w:rFonts w:ascii="Arial" w:eastAsia="Arial Unicode MS" w:hAnsi="Arial" w:cs="Arial"/>
          <w:color w:val="000000"/>
          <w:sz w:val="20"/>
          <w:szCs w:val="20"/>
          <w:u w:color="000000"/>
          <w:bdr w:val="nil"/>
        </w:rPr>
        <w:t xml:space="preserve">.1 </w:t>
      </w:r>
      <w:r w:rsidRPr="008915A8">
        <w:rPr>
          <w:rFonts w:ascii="Arial" w:eastAsia="Arial Unicode MS" w:hAnsi="Arial" w:cs="Arial"/>
          <w:color w:val="000000"/>
          <w:sz w:val="20"/>
          <w:szCs w:val="20"/>
          <w:u w:color="000000"/>
          <w:bdr w:val="nil"/>
        </w:rPr>
        <w:tab/>
        <w:t>Špecifikácia Kritéria K</w:t>
      </w:r>
      <w:r w:rsidRPr="000752F3">
        <w:rPr>
          <w:rFonts w:ascii="Arial" w:eastAsia="Arial Unicode MS" w:hAnsi="Arial" w:cs="Arial"/>
          <w:color w:val="000000"/>
          <w:sz w:val="20"/>
          <w:szCs w:val="20"/>
          <w:u w:color="000000"/>
          <w:bdr w:val="nil"/>
        </w:rPr>
        <w:t>1</w:t>
      </w:r>
      <w:r>
        <w:rPr>
          <w:rFonts w:ascii="Arial" w:eastAsia="Arial Unicode MS" w:hAnsi="Arial" w:cs="Arial"/>
          <w:color w:val="000000"/>
          <w:sz w:val="20"/>
          <w:szCs w:val="20"/>
          <w:u w:color="000000"/>
          <w:bdr w:val="nil"/>
        </w:rPr>
        <w:t>:</w:t>
      </w:r>
    </w:p>
    <w:p w14:paraId="2E4A8CBE" w14:textId="7AD575AD"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ab/>
      </w:r>
      <w:r w:rsidRPr="005A3A45">
        <w:rPr>
          <w:rFonts w:ascii="Arial" w:eastAsia="Arial" w:hAnsi="Arial" w:cs="Arial"/>
          <w:sz w:val="20"/>
          <w:szCs w:val="20"/>
        </w:rPr>
        <w:t>V tomto kritériu sa bude hodnotiť celková cena</w:t>
      </w:r>
      <w:r w:rsidRPr="005A3A45">
        <w:rPr>
          <w:rFonts w:ascii="Arial" w:eastAsia="Arial" w:hAnsi="Arial" w:cs="Arial"/>
          <w:b/>
          <w:sz w:val="20"/>
          <w:szCs w:val="20"/>
        </w:rPr>
        <w:t xml:space="preserve"> </w:t>
      </w:r>
      <w:r w:rsidRPr="005A3A45">
        <w:rPr>
          <w:rFonts w:ascii="Arial" w:eastAsia="Arial" w:hAnsi="Arial" w:cs="Arial"/>
          <w:sz w:val="20"/>
          <w:szCs w:val="20"/>
        </w:rPr>
        <w:t xml:space="preserve">za realizáciu predmetu zákazky vyjadrená v eurách bez DPH, zaokrúhlená na dve desatinné miesta, vypočítaná a vyjadrená podľa Časti 1 Zväzok 4 </w:t>
      </w:r>
      <w:r w:rsidR="00296EB7">
        <w:rPr>
          <w:rFonts w:ascii="Arial" w:eastAsia="Arial" w:hAnsi="Arial" w:cs="Arial"/>
          <w:sz w:val="20"/>
          <w:szCs w:val="20"/>
        </w:rPr>
        <w:t>týchto SP</w:t>
      </w:r>
      <w:r w:rsidRPr="005A3A45">
        <w:rPr>
          <w:rFonts w:ascii="Arial" w:eastAsia="Arial" w:hAnsi="Arial" w:cs="Arial"/>
          <w:sz w:val="20"/>
          <w:szCs w:val="20"/>
        </w:rPr>
        <w:t>.</w:t>
      </w:r>
    </w:p>
    <w:p w14:paraId="7D0611DD" w14:textId="77777777" w:rsidR="007651FA"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r>
        <w:rPr>
          <w:rFonts w:ascii="Arial" w:eastAsia="Arial" w:hAnsi="Arial" w:cs="Arial"/>
          <w:sz w:val="20"/>
          <w:szCs w:val="20"/>
        </w:rPr>
        <w:t>2.2</w:t>
      </w:r>
      <w:r>
        <w:rPr>
          <w:rFonts w:ascii="Arial" w:eastAsia="Arial" w:hAnsi="Arial" w:cs="Arial"/>
          <w:sz w:val="20"/>
          <w:szCs w:val="20"/>
        </w:rPr>
        <w:tab/>
      </w:r>
      <w:r w:rsidRPr="005A3A45">
        <w:rPr>
          <w:rFonts w:ascii="Arial" w:eastAsia="Arial" w:hAnsi="Arial" w:cs="Arial"/>
          <w:sz w:val="20"/>
          <w:szCs w:val="20"/>
        </w:rPr>
        <w:t>Maximálny počet bodov (</w:t>
      </w:r>
      <w:r>
        <w:rPr>
          <w:rFonts w:ascii="Arial" w:eastAsia="Arial" w:hAnsi="Arial" w:cs="Arial"/>
          <w:sz w:val="20"/>
          <w:szCs w:val="20"/>
        </w:rPr>
        <w:t>90</w:t>
      </w:r>
      <w:r w:rsidRPr="005A3A45">
        <w:rPr>
          <w:rFonts w:ascii="Arial" w:eastAsia="Arial" w:hAnsi="Arial" w:cs="Arial"/>
          <w:sz w:val="20"/>
          <w:szCs w:val="20"/>
        </w:rPr>
        <w:t>) dostane ponuka uchádzača s najnižšou cenou na realizáciu predmetu zákazky v EUR bez DPH. Bodové hodnotenie pre každú ďalšiu navrhovanú cenu sa vypočíta ako podiel najnižšej ceny za realizáciu predmetu zákazky v EUR bez DPH a ceny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6CE83801" w14:textId="3B89FC4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lastRenderedPageBreak/>
        <w:t>Navrhovanú celkovú cenu v EUR bez DPH</w:t>
      </w:r>
      <w:r w:rsidRPr="008915A8">
        <w:rPr>
          <w:rFonts w:ascii="Arial" w:eastAsia="Arial Unicode MS" w:hAnsi="Arial" w:cs="Arial"/>
          <w:color w:val="000000"/>
          <w:sz w:val="20"/>
          <w:szCs w:val="20"/>
          <w:u w:color="000000"/>
          <w:bdr w:val="nil"/>
        </w:rPr>
        <w:t xml:space="preserve">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w:t>
      </w:r>
      <w:r>
        <w:rPr>
          <w:rFonts w:ascii="Arial" w:eastAsia="Arial Unicode MS" w:hAnsi="Arial" w:cs="Arial"/>
          <w:b/>
          <w:color w:val="000000"/>
          <w:sz w:val="20"/>
          <w:szCs w:val="20"/>
          <w:u w:color="000000"/>
          <w:bdr w:val="nil"/>
        </w:rPr>
        <w:t>1</w:t>
      </w:r>
      <w:r w:rsidRPr="008915A8">
        <w:rPr>
          <w:rFonts w:ascii="Arial" w:eastAsia="Arial Unicode MS" w:hAnsi="Arial" w:cs="Arial"/>
          <w:b/>
          <w:color w:val="000000"/>
          <w:sz w:val="20"/>
          <w:szCs w:val="20"/>
          <w:u w:color="000000"/>
          <w:bdr w:val="nil"/>
        </w:rPr>
        <w:t>“</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w:t>
      </w:r>
      <w:r>
        <w:rPr>
          <w:rFonts w:ascii="Arial" w:eastAsia="Arial Unicode MS" w:hAnsi="Arial" w:cs="Arial"/>
          <w:b/>
          <w:color w:val="000000"/>
          <w:sz w:val="20"/>
          <w:szCs w:val="20"/>
          <w:u w:color="000000"/>
          <w:bdr w:val="nil"/>
        </w:rPr>
        <w:t>1</w:t>
      </w:r>
      <w:r w:rsidRPr="008915A8">
        <w:rPr>
          <w:rFonts w:ascii="Arial" w:eastAsia="Arial Unicode MS" w:hAnsi="Arial" w:cs="Arial"/>
          <w:color w:val="000000"/>
          <w:sz w:val="20"/>
          <w:szCs w:val="20"/>
          <w:u w:color="000000"/>
          <w:bdr w:val="nil"/>
        </w:rPr>
        <w:t xml:space="preserve"> týchto SP.</w:t>
      </w:r>
    </w:p>
    <w:p w14:paraId="23B96DC9" w14:textId="77777777" w:rsidR="007651FA" w:rsidRPr="005A3A45" w:rsidRDefault="007651FA" w:rsidP="007651FA">
      <w:pPr>
        <w:tabs>
          <w:tab w:val="left" w:pos="567"/>
          <w:tab w:val="left" w:pos="851"/>
          <w:tab w:val="left" w:pos="1134"/>
          <w:tab w:val="left" w:pos="1276"/>
        </w:tabs>
        <w:spacing w:after="0" w:line="240" w:lineRule="auto"/>
        <w:ind w:left="567" w:hanging="567"/>
        <w:jc w:val="both"/>
        <w:rPr>
          <w:rFonts w:ascii="Arial" w:eastAsia="Arial" w:hAnsi="Arial" w:cs="Arial"/>
          <w:sz w:val="20"/>
          <w:szCs w:val="20"/>
        </w:rPr>
      </w:pPr>
    </w:p>
    <w:p w14:paraId="1BB56F6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1</m:t>
          </m:r>
          <m:r>
            <m:rPr>
              <m:sty m:val="b"/>
            </m:rPr>
            <w:rPr>
              <w:rFonts w:ascii="Cambria Math" w:eastAsia="Arial Unicode MS" w:hAnsi="Cambria Math" w:cs="Arial"/>
              <w:color w:val="000000"/>
              <w:sz w:val="20"/>
              <w:szCs w:val="20"/>
              <w:highlight w:val="lightGray"/>
              <w:u w:color="000000"/>
              <w:bdr w:val="nil"/>
            </w:rPr>
            <m:t xml:space="preserve">=V1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Min1</m:t>
              </m:r>
            </m:num>
            <m:den>
              <m:r>
                <m:rPr>
                  <m:sty m:val="bi"/>
                </m:rPr>
                <w:rPr>
                  <w:rFonts w:ascii="Cambria Math" w:eastAsia="Arial Unicode MS" w:hAnsi="Cambria Math" w:cs="Arial"/>
                  <w:color w:val="000000"/>
                  <w:sz w:val="20"/>
                  <w:szCs w:val="20"/>
                  <w:highlight w:val="lightGray"/>
                  <w:u w:color="000000"/>
                  <w:bdr w:val="nil"/>
                </w:rPr>
                <m:t>K</m:t>
              </m:r>
              <m:r>
                <m:rPr>
                  <m:sty m:val="bi"/>
                </m:rPr>
                <w:rPr>
                  <w:rFonts w:ascii="Cambria Math" w:eastAsia="Arial Unicode MS" w:hAnsi="Cambria Math" w:cs="Arial"/>
                  <w:color w:val="000000"/>
                  <w:sz w:val="20"/>
                  <w:szCs w:val="20"/>
                  <w:highlight w:val="lightGray"/>
                  <w:u w:color="000000"/>
                  <w:bdr w:val="nil"/>
                </w:rPr>
                <m:t>1</m:t>
              </m:r>
            </m:den>
          </m:f>
        </m:oMath>
      </m:oMathPara>
    </w:p>
    <w:p w14:paraId="1A7F3216" w14:textId="77777777" w:rsidR="007651FA" w:rsidRDefault="007651FA" w:rsidP="007651FA">
      <w:pPr>
        <w:tabs>
          <w:tab w:val="left" w:pos="567"/>
          <w:tab w:val="left" w:pos="851"/>
          <w:tab w:val="left" w:pos="1134"/>
          <w:tab w:val="left" w:pos="1276"/>
        </w:tabs>
        <w:spacing w:after="0" w:line="240" w:lineRule="auto"/>
        <w:ind w:left="567"/>
        <w:jc w:val="both"/>
        <w:rPr>
          <w:rFonts w:ascii="Arial" w:eastAsia="Arial" w:hAnsi="Arial" w:cs="Arial"/>
          <w:sz w:val="20"/>
          <w:szCs w:val="20"/>
        </w:rPr>
      </w:pPr>
    </w:p>
    <w:p w14:paraId="1CB138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55E0D7A0"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w:t>
      </w:r>
      <w:r>
        <w:rPr>
          <w:rFonts w:ascii="Arial" w:eastAsia="Arial Unicode MS" w:hAnsi="Arial" w:cs="Arial"/>
          <w:color w:val="000000"/>
          <w:sz w:val="20"/>
          <w:szCs w:val="20"/>
          <w:u w:color="000000"/>
          <w:bdr w:val="nil"/>
        </w:rPr>
        <w:t>1</w:t>
      </w:r>
    </w:p>
    <w:p w14:paraId="2DBCE992"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Váha Kritéria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90</w:t>
      </w:r>
    </w:p>
    <w:p w14:paraId="435954B7"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Min</w:t>
      </w:r>
      <w:r>
        <w:rPr>
          <w:rFonts w:ascii="Arial" w:eastAsia="Arial" w:hAnsi="Arial" w:cs="Arial"/>
          <w:color w:val="000000"/>
          <w:sz w:val="20"/>
          <w:szCs w:val="20"/>
          <w:u w:color="000000"/>
          <w:bdr w:val="nil"/>
        </w:rPr>
        <w:t>1</w:t>
      </w:r>
      <w:r w:rsidRPr="008915A8">
        <w:rPr>
          <w:rFonts w:ascii="Arial" w:eastAsia="Arial" w:hAnsi="Arial" w:cs="Arial"/>
          <w:color w:val="000000"/>
          <w:sz w:val="20"/>
          <w:szCs w:val="20"/>
          <w:u w:color="000000"/>
          <w:bdr w:val="nil"/>
        </w:rPr>
        <w:t xml:space="preserve">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r>
      <w:r w:rsidRPr="00480922">
        <w:rPr>
          <w:rFonts w:ascii="Arial" w:eastAsia="Arial" w:hAnsi="Arial" w:cs="Arial"/>
          <w:color w:val="000000"/>
          <w:sz w:val="20"/>
          <w:szCs w:val="20"/>
          <w:u w:color="000000"/>
          <w:bdr w:val="nil"/>
        </w:rPr>
        <w:t>Najnižšia cena za realizáciu predmetu zákazky v EUR bez DPH</w:t>
      </w:r>
    </w:p>
    <w:p w14:paraId="5513BFAE" w14:textId="77777777" w:rsidR="007651FA" w:rsidRPr="00480922"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w:t>
      </w:r>
      <w:r>
        <w:rPr>
          <w:rFonts w:ascii="Arial" w:eastAsia="Arial Unicode MS" w:hAnsi="Arial" w:cs="Arial"/>
          <w:color w:val="000000"/>
          <w:sz w:val="20"/>
          <w:szCs w:val="20"/>
          <w:u w:color="000000"/>
          <w:bdr w:val="nil"/>
        </w:rPr>
        <w:t xml:space="preserve">1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Návrh uchádzača na Kritérium K</w:t>
      </w:r>
      <w:r>
        <w:rPr>
          <w:rFonts w:ascii="Arial" w:eastAsia="Arial Unicode MS" w:hAnsi="Arial" w:cs="Arial"/>
          <w:color w:val="000000"/>
          <w:sz w:val="20"/>
          <w:szCs w:val="20"/>
          <w:u w:color="000000"/>
          <w:bdr w:val="nil"/>
        </w:rPr>
        <w:t>1</w:t>
      </w:r>
      <w:r w:rsidRPr="008915A8">
        <w:rPr>
          <w:rFonts w:ascii="Arial" w:eastAsia="Arial Unicode MS" w:hAnsi="Arial" w:cs="Arial"/>
          <w:color w:val="000000"/>
          <w:sz w:val="20"/>
          <w:szCs w:val="20"/>
          <w:u w:color="000000"/>
          <w:bdr w:val="nil"/>
        </w:rPr>
        <w:t xml:space="preserve"> = </w:t>
      </w:r>
      <w:r>
        <w:rPr>
          <w:rFonts w:ascii="Arial" w:eastAsia="Arial Unicode MS" w:hAnsi="Arial" w:cs="Arial"/>
          <w:color w:val="000000"/>
          <w:sz w:val="20"/>
          <w:szCs w:val="20"/>
          <w:u w:color="000000"/>
          <w:bdr w:val="nil"/>
        </w:rPr>
        <w:t>suma</w:t>
      </w:r>
      <w:r w:rsidRPr="008915A8">
        <w:rPr>
          <w:rFonts w:ascii="Arial" w:eastAsia="Arial Unicode MS" w:hAnsi="Arial" w:cs="Arial"/>
          <w:color w:val="000000"/>
          <w:sz w:val="20"/>
          <w:szCs w:val="20"/>
          <w:u w:color="000000"/>
          <w:bdr w:val="nil"/>
        </w:rPr>
        <w:t xml:space="preserve"> uveden</w:t>
      </w:r>
      <w:r>
        <w:rPr>
          <w:rFonts w:ascii="Arial" w:eastAsia="Arial Unicode MS" w:hAnsi="Arial" w:cs="Arial"/>
          <w:color w:val="000000"/>
          <w:sz w:val="20"/>
          <w:szCs w:val="20"/>
          <w:u w:color="000000"/>
          <w:bdr w:val="nil"/>
        </w:rPr>
        <w:t>á</w:t>
      </w:r>
      <w:r w:rsidRPr="008915A8">
        <w:rPr>
          <w:rFonts w:ascii="Arial" w:eastAsia="Arial Unicode MS" w:hAnsi="Arial" w:cs="Arial"/>
          <w:color w:val="000000"/>
          <w:sz w:val="20"/>
          <w:szCs w:val="20"/>
          <w:u w:color="000000"/>
          <w:bdr w:val="nil"/>
        </w:rPr>
        <w:t xml:space="preserve"> v Návrhu na plnenie kritérií –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Kritérium K</w:t>
      </w:r>
      <w:r>
        <w:rPr>
          <w:rFonts w:ascii="Arial" w:eastAsia="Arial Unicode MS" w:hAnsi="Arial" w:cs="Arial"/>
          <w:color w:val="000000"/>
          <w:sz w:val="20"/>
          <w:szCs w:val="20"/>
          <w:u w:color="000000"/>
          <w:bdr w:val="nil"/>
        </w:rPr>
        <w:t>1</w:t>
      </w:r>
      <w:r w:rsidRPr="00480922">
        <w:rPr>
          <w:rFonts w:ascii="Arial" w:eastAsia="Arial" w:hAnsi="Arial" w:cs="Arial"/>
          <w:sz w:val="20"/>
          <w:szCs w:val="20"/>
        </w:rPr>
        <w:t xml:space="preserve"> </w:t>
      </w:r>
      <w:r>
        <w:rPr>
          <w:rFonts w:ascii="Arial" w:eastAsia="Arial" w:hAnsi="Arial" w:cs="Arial"/>
          <w:sz w:val="20"/>
          <w:szCs w:val="20"/>
        </w:rPr>
        <w:t>(</w:t>
      </w:r>
      <w:r w:rsidRPr="00480922">
        <w:rPr>
          <w:rFonts w:ascii="Arial" w:eastAsia="Arial Unicode MS" w:hAnsi="Arial" w:cs="Arial"/>
          <w:color w:val="000000"/>
          <w:sz w:val="20"/>
          <w:szCs w:val="20"/>
          <w:u w:color="000000"/>
          <w:bdr w:val="nil"/>
        </w:rPr>
        <w:t>Hodnotená cena za realizáciu predmetu zákazky v EUR bez DPH</w:t>
      </w:r>
      <w:r>
        <w:rPr>
          <w:rFonts w:ascii="Arial" w:eastAsia="Arial Unicode MS" w:hAnsi="Arial" w:cs="Arial"/>
          <w:color w:val="000000"/>
          <w:sz w:val="20"/>
          <w:szCs w:val="20"/>
          <w:u w:color="000000"/>
          <w:bdr w:val="nil"/>
        </w:rPr>
        <w:t>)</w:t>
      </w:r>
    </w:p>
    <w:p w14:paraId="71AD4FD3"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20DC34C9"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AE1C27C" w14:textId="77777777" w:rsidR="007651FA" w:rsidRPr="008915A8" w:rsidRDefault="007651FA" w:rsidP="007651FA">
      <w:pPr>
        <w:pBdr>
          <w:top w:val="nil"/>
          <w:left w:val="nil"/>
          <w:bottom w:val="nil"/>
          <w:right w:val="nil"/>
          <w:between w:val="nil"/>
          <w:bar w:val="nil"/>
        </w:pBdr>
        <w:tabs>
          <w:tab w:val="left" w:pos="284"/>
        </w:tabs>
        <w:spacing w:after="0" w:line="240" w:lineRule="auto"/>
        <w:ind w:left="284" w:hanging="284"/>
        <w:jc w:val="both"/>
        <w:rPr>
          <w:rFonts w:ascii="Arial" w:eastAsia="Arial" w:hAnsi="Arial" w:cs="Arial"/>
          <w:b/>
          <w:bCs/>
          <w:color w:val="000000"/>
          <w:sz w:val="20"/>
          <w:szCs w:val="20"/>
          <w:bdr w:val="nil"/>
        </w:rPr>
      </w:pPr>
      <w:r w:rsidRPr="008915A8">
        <w:rPr>
          <w:rFonts w:ascii="Arial" w:eastAsia="Arial Unicode MS" w:hAnsi="Arial" w:cs="Arial"/>
          <w:b/>
          <w:bCs/>
          <w:color w:val="000000"/>
          <w:sz w:val="20"/>
          <w:szCs w:val="20"/>
          <w:bdr w:val="nil"/>
        </w:rPr>
        <w:t xml:space="preserve">3. </w:t>
      </w:r>
      <w:r w:rsidRPr="008915A8">
        <w:rPr>
          <w:rFonts w:ascii="Arial" w:eastAsia="Arial Unicode MS" w:hAnsi="Arial" w:cs="Arial"/>
          <w:b/>
          <w:bCs/>
          <w:color w:val="000000"/>
          <w:sz w:val="20"/>
          <w:szCs w:val="20"/>
          <w:bdr w:val="nil"/>
        </w:rPr>
        <w:tab/>
      </w:r>
      <w:r>
        <w:rPr>
          <w:rFonts w:ascii="Arial" w:eastAsia="Arial Unicode MS" w:hAnsi="Arial" w:cs="Arial"/>
          <w:b/>
          <w:bCs/>
          <w:color w:val="000000"/>
          <w:sz w:val="20"/>
          <w:szCs w:val="20"/>
          <w:bdr w:val="nil"/>
        </w:rPr>
        <w:tab/>
      </w:r>
      <w:r w:rsidRPr="008915A8">
        <w:rPr>
          <w:rFonts w:ascii="Arial" w:eastAsia="Arial Unicode MS" w:hAnsi="Arial" w:cs="Arial"/>
          <w:b/>
          <w:bCs/>
          <w:color w:val="000000"/>
          <w:sz w:val="20"/>
          <w:szCs w:val="20"/>
          <w:bdr w:val="nil"/>
        </w:rPr>
        <w:t>Kritérium K2 -</w:t>
      </w:r>
      <w:r w:rsidRPr="008915A8">
        <w:rPr>
          <w:rFonts w:ascii="Arial" w:eastAsia="Arial Unicode MS" w:hAnsi="Arial" w:cs="Arial"/>
          <w:color w:val="000000"/>
          <w:sz w:val="20"/>
          <w:szCs w:val="20"/>
          <w:bdr w:val="nil"/>
        </w:rPr>
        <w:t xml:space="preserve"> </w:t>
      </w:r>
      <w:r w:rsidRPr="008915A8">
        <w:rPr>
          <w:rFonts w:ascii="Arial" w:eastAsia="Arial Unicode MS" w:hAnsi="Arial" w:cs="Arial"/>
          <w:b/>
          <w:bCs/>
          <w:color w:val="000000"/>
          <w:sz w:val="20"/>
          <w:szCs w:val="20"/>
          <w:bdr w:val="nil"/>
        </w:rPr>
        <w:t>Predĺžená záručná doba a záručný servis</w:t>
      </w:r>
      <w:r w:rsidRPr="008915A8">
        <w:rPr>
          <w:rFonts w:ascii="Arial" w:eastAsia="Arial Unicode MS" w:hAnsi="Arial" w:cs="Arial"/>
          <w:b/>
          <w:bCs/>
          <w:color w:val="000000"/>
          <w:sz w:val="20"/>
          <w:szCs w:val="20"/>
          <w:bdr w:val="nil"/>
        </w:rPr>
        <w:tab/>
      </w:r>
    </w:p>
    <w:p w14:paraId="01EEE31F" w14:textId="77777777" w:rsidR="007651FA" w:rsidRPr="008915A8" w:rsidRDefault="007651FA" w:rsidP="007651FA">
      <w:pPr>
        <w:pBdr>
          <w:top w:val="nil"/>
          <w:left w:val="nil"/>
          <w:bottom w:val="nil"/>
          <w:right w:val="nil"/>
          <w:between w:val="nil"/>
          <w:bar w:val="nil"/>
        </w:pBdr>
        <w:tabs>
          <w:tab w:val="left" w:pos="567"/>
        </w:tabs>
        <w:spacing w:after="0" w:line="240" w:lineRule="auto"/>
        <w:ind w:left="567" w:hanging="567"/>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3.1 </w:t>
      </w:r>
      <w:r w:rsidRPr="008915A8">
        <w:rPr>
          <w:rFonts w:ascii="Arial" w:eastAsia="Arial Unicode MS" w:hAnsi="Arial" w:cs="Arial"/>
          <w:color w:val="000000"/>
          <w:sz w:val="20"/>
          <w:szCs w:val="20"/>
          <w:u w:color="000000"/>
          <w:bdr w:val="nil"/>
        </w:rPr>
        <w:tab/>
        <w:t>Špecifikácia Kritéria K2</w:t>
      </w:r>
      <w:r>
        <w:rPr>
          <w:rFonts w:ascii="Arial" w:eastAsia="Arial Unicode MS" w:hAnsi="Arial" w:cs="Arial"/>
          <w:color w:val="000000"/>
          <w:sz w:val="20"/>
          <w:szCs w:val="20"/>
          <w:u w:color="000000"/>
          <w:bdr w:val="nil"/>
        </w:rPr>
        <w:t>:</w:t>
      </w:r>
    </w:p>
    <w:p w14:paraId="448BC81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Základná záručná doba a záručný servis je 60 mesiacov po ukončení diela.</w:t>
      </w:r>
    </w:p>
    <w:p w14:paraId="4188248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u w:color="000000"/>
          <w:bdr w:val="nil"/>
        </w:rPr>
        <w:t xml:space="preserve">Uchádzač má možnosť v rámci Kritéria K2 </w:t>
      </w:r>
      <w:r w:rsidRPr="008915A8">
        <w:rPr>
          <w:rFonts w:ascii="Arial" w:eastAsia="Arial Unicode MS" w:hAnsi="Arial" w:cs="Arial"/>
          <w:color w:val="000000"/>
          <w:sz w:val="20"/>
          <w:szCs w:val="20"/>
          <w:bdr w:val="nil"/>
        </w:rPr>
        <w:t>ponúknuť predĺženú záručnú dobu vrátane záručného servisu.</w:t>
      </w:r>
    </w:p>
    <w:p w14:paraId="1EEE176D" w14:textId="1D9BEDE2"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Uchádzač si v rámci Kritéria K2 zvolí jednu z možností, t. j. počet mesiacov záručnej doby a záručného servisu, a to buď 60, 66, 72, 78, 84, 90 alebo 96 mesiacov</w:t>
      </w:r>
      <w:r w:rsidR="00A245CD">
        <w:rPr>
          <w:rFonts w:ascii="Arial" w:eastAsia="Arial Unicode MS" w:hAnsi="Arial" w:cs="Arial"/>
          <w:color w:val="000000"/>
          <w:sz w:val="20"/>
          <w:szCs w:val="20"/>
          <w:bdr w:val="nil"/>
        </w:rPr>
        <w:t>.</w:t>
      </w:r>
    </w:p>
    <w:p w14:paraId="2F0575E8"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lastRenderedPageBreak/>
        <w:t>Uchádzač si je vedomý, že poskytnutá Predĺžená záručná doba a záručný servis je plnohodnotná záruka vrátane plnohodnotného záručného servisu na všetky ním realizované technologické zariadenia.</w:t>
      </w:r>
    </w:p>
    <w:p w14:paraId="7F891FCB" w14:textId="379F362F"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567"/>
        <w:jc w:val="both"/>
        <w:rPr>
          <w:rFonts w:ascii="Arial" w:eastAsia="Arial Unicode MS" w:hAnsi="Arial" w:cs="Arial"/>
          <w:color w:val="000000"/>
          <w:sz w:val="20"/>
          <w:szCs w:val="20"/>
          <w:u w:color="000000"/>
          <w:bdr w:val="nil"/>
        </w:rPr>
      </w:pPr>
      <w:bookmarkStart w:id="41" w:name="_Hlk173759561"/>
      <w:r w:rsidRPr="008915A8">
        <w:rPr>
          <w:rFonts w:ascii="Arial" w:eastAsia="Arial Unicode MS" w:hAnsi="Arial" w:cs="Arial"/>
          <w:color w:val="000000"/>
          <w:sz w:val="20"/>
          <w:szCs w:val="20"/>
          <w:u w:color="000000"/>
          <w:bdr w:val="nil"/>
        </w:rPr>
        <w:t xml:space="preserve">Predĺženú záručnú dobu vrátane záručného servisu uchádzač uvedie do priloženého formulára </w:t>
      </w:r>
      <w:r w:rsidRPr="008915A8">
        <w:rPr>
          <w:rFonts w:ascii="Arial" w:eastAsia="Arial Unicode MS" w:hAnsi="Arial" w:cs="Arial"/>
          <w:b/>
          <w:color w:val="000000"/>
          <w:sz w:val="20"/>
          <w:szCs w:val="20"/>
          <w:u w:color="000000"/>
          <w:bdr w:val="nil"/>
        </w:rPr>
        <w:t>„Návrh na plnenie kritéri</w:t>
      </w:r>
      <w:r w:rsidR="00296EB7">
        <w:rPr>
          <w:rFonts w:ascii="Arial" w:eastAsia="Arial Unicode MS" w:hAnsi="Arial" w:cs="Arial"/>
          <w:b/>
          <w:color w:val="000000"/>
          <w:sz w:val="20"/>
          <w:szCs w:val="20"/>
          <w:u w:color="000000"/>
          <w:bdr w:val="nil"/>
        </w:rPr>
        <w:t xml:space="preserve">a </w:t>
      </w:r>
      <w:r w:rsidRPr="008915A8">
        <w:rPr>
          <w:rFonts w:ascii="Arial" w:eastAsia="Arial Unicode MS" w:hAnsi="Arial" w:cs="Arial"/>
          <w:b/>
          <w:color w:val="000000"/>
          <w:sz w:val="20"/>
          <w:szCs w:val="20"/>
          <w:u w:color="000000"/>
          <w:bdr w:val="nil"/>
        </w:rPr>
        <w:t>K2“</w:t>
      </w:r>
      <w:r w:rsidRPr="008915A8">
        <w:rPr>
          <w:rFonts w:ascii="Arial" w:eastAsia="Arial Unicode MS" w:hAnsi="Arial" w:cs="Arial"/>
          <w:color w:val="000000"/>
          <w:sz w:val="20"/>
          <w:szCs w:val="20"/>
          <w:u w:color="000000"/>
          <w:bdr w:val="nil"/>
        </w:rPr>
        <w:t xml:space="preserve">, ktorý tvorí </w:t>
      </w:r>
      <w:r w:rsidRPr="008915A8">
        <w:rPr>
          <w:rFonts w:ascii="Arial" w:eastAsia="Arial Unicode MS" w:hAnsi="Arial" w:cs="Arial"/>
          <w:b/>
          <w:color w:val="000000"/>
          <w:sz w:val="20"/>
          <w:szCs w:val="20"/>
          <w:u w:color="000000"/>
          <w:bdr w:val="nil"/>
        </w:rPr>
        <w:t>Prílohu A</w:t>
      </w:r>
      <w:r w:rsidR="000E797D">
        <w:rPr>
          <w:rFonts w:ascii="Arial" w:eastAsia="Arial Unicode MS" w:hAnsi="Arial" w:cs="Arial"/>
          <w:b/>
          <w:color w:val="000000"/>
          <w:sz w:val="20"/>
          <w:szCs w:val="20"/>
          <w:u w:color="000000"/>
          <w:bdr w:val="nil"/>
        </w:rPr>
        <w:t>.</w:t>
      </w:r>
      <w:r w:rsidRPr="005A3A45">
        <w:rPr>
          <w:rFonts w:ascii="Arial" w:eastAsia="Arial Unicode MS" w:hAnsi="Arial" w:cs="Arial"/>
          <w:b/>
          <w:color w:val="000000"/>
          <w:sz w:val="20"/>
          <w:szCs w:val="20"/>
          <w:u w:color="000000"/>
          <w:bdr w:val="nil"/>
        </w:rPr>
        <w:t>3</w:t>
      </w:r>
      <w:r w:rsidRPr="008915A8">
        <w:rPr>
          <w:rFonts w:ascii="Arial" w:eastAsia="Arial Unicode MS" w:hAnsi="Arial" w:cs="Arial"/>
          <w:b/>
          <w:color w:val="000000"/>
          <w:sz w:val="20"/>
          <w:szCs w:val="20"/>
          <w:u w:color="000000"/>
          <w:bdr w:val="nil"/>
        </w:rPr>
        <w:t>.2</w:t>
      </w:r>
      <w:r w:rsidRPr="008915A8">
        <w:rPr>
          <w:rFonts w:ascii="Arial" w:eastAsia="Arial Unicode MS" w:hAnsi="Arial" w:cs="Arial"/>
          <w:color w:val="000000"/>
          <w:sz w:val="20"/>
          <w:szCs w:val="20"/>
          <w:u w:color="000000"/>
          <w:bdr w:val="nil"/>
        </w:rPr>
        <w:t xml:space="preserve"> týchto SP.</w:t>
      </w:r>
    </w:p>
    <w:bookmarkEnd w:id="41"/>
    <w:p w14:paraId="4A9598C5"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 xml:space="preserve">3.2 </w:t>
      </w:r>
      <w:r w:rsidRPr="008915A8">
        <w:rPr>
          <w:rFonts w:ascii="Arial" w:eastAsia="Arial Unicode MS" w:hAnsi="Arial" w:cs="Arial"/>
          <w:color w:val="000000"/>
          <w:sz w:val="20"/>
          <w:szCs w:val="20"/>
          <w:u w:color="000000"/>
          <w:bdr w:val="nil"/>
        </w:rPr>
        <w:tab/>
        <w:t>Spôsob hodnotenia Kritéria K2</w:t>
      </w:r>
    </w:p>
    <w:p w14:paraId="6812984D" w14:textId="77777777"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Komisia bude prideľovať body jednotlivým návrhom na Kritérium K2 podľa nasledovného vzorca: </w:t>
      </w:r>
    </w:p>
    <w:p w14:paraId="2C69C0E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701A2C37"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709"/>
        <w:jc w:val="both"/>
        <w:rPr>
          <w:rFonts w:ascii="Arial" w:eastAsia="Arial" w:hAnsi="Arial" w:cs="Arial"/>
          <w:b/>
          <w:bCs/>
          <w:color w:val="000000"/>
          <w:sz w:val="20"/>
          <w:szCs w:val="20"/>
          <w:u w:color="000000"/>
          <w:bdr w:val="nil"/>
        </w:rPr>
      </w:pPr>
      <w:bookmarkStart w:id="42" w:name="_Hlk173759124"/>
      <m:oMathPara>
        <m:oMathParaPr>
          <m:jc m:val="left"/>
        </m:oMathParaPr>
        <m:oMath>
          <m:r>
            <m:rPr>
              <m:sty m:val="b"/>
            </m:rPr>
            <w:rPr>
              <w:rFonts w:ascii="Cambria Math" w:eastAsia="Arial Unicode MS" w:hAnsi="Cambria Math" w:cs="Arial"/>
              <w:color w:val="000000"/>
              <w:sz w:val="20"/>
              <w:szCs w:val="20"/>
              <w:highlight w:val="lightGray"/>
              <w:u w:color="000000"/>
              <w:bdr w:val="nil"/>
            </w:rPr>
            <m:t>B</m:t>
          </m:r>
          <m:r>
            <m:rPr>
              <m:sty m:val="bi"/>
            </m:rPr>
            <w:rPr>
              <w:rFonts w:ascii="Cambria Math" w:eastAsia="Arial Unicode MS" w:hAnsi="Cambria Math" w:cs="Arial"/>
              <w:color w:val="000000"/>
              <w:sz w:val="20"/>
              <w:szCs w:val="20"/>
              <w:highlight w:val="lightGray"/>
              <w:u w:color="000000"/>
              <w:bdr w:val="nil"/>
            </w:rPr>
            <m:t>2</m:t>
          </m:r>
          <m:r>
            <m:rPr>
              <m:sty m:val="b"/>
            </m:rPr>
            <w:rPr>
              <w:rFonts w:ascii="Cambria Math" w:eastAsia="Arial Unicode MS" w:hAnsi="Cambria Math" w:cs="Arial"/>
              <w:color w:val="000000"/>
              <w:sz w:val="20"/>
              <w:szCs w:val="20"/>
              <w:highlight w:val="lightGray"/>
              <w:u w:color="000000"/>
              <w:bdr w:val="nil"/>
            </w:rPr>
            <m:t xml:space="preserve">=V2 x </m:t>
          </m:r>
          <m:f>
            <m:fPr>
              <m:ctrlPr>
                <w:rPr>
                  <w:rFonts w:ascii="Cambria Math" w:eastAsia="Arial Unicode MS" w:hAnsi="Cambria Math" w:cs="Arial"/>
                  <w:b/>
                  <w:color w:val="000000"/>
                  <w:sz w:val="20"/>
                  <w:szCs w:val="20"/>
                  <w:highlight w:val="lightGray"/>
                  <w:u w:color="000000"/>
                  <w:bdr w:val="nil"/>
                </w:rPr>
              </m:ctrlPr>
            </m:fPr>
            <m:num>
              <m:r>
                <m:rPr>
                  <m:sty m:val="b"/>
                </m:rPr>
                <w:rPr>
                  <w:rFonts w:ascii="Cambria Math" w:eastAsia="Arial Unicode MS" w:hAnsi="Cambria Math" w:cs="Arial"/>
                  <w:color w:val="000000"/>
                  <w:sz w:val="20"/>
                  <w:szCs w:val="20"/>
                  <w:highlight w:val="lightGray"/>
                  <w:u w:color="000000"/>
                  <w:bdr w:val="nil"/>
                </w:rPr>
                <m:t>K2-min2</m:t>
              </m:r>
            </m:num>
            <m:den>
              <m:r>
                <m:rPr>
                  <m:sty m:val="b"/>
                </m:rPr>
                <w:rPr>
                  <w:rFonts w:ascii="Cambria Math" w:eastAsia="Arial Unicode MS" w:hAnsi="Cambria Math" w:cs="Arial"/>
                  <w:color w:val="000000"/>
                  <w:sz w:val="20"/>
                  <w:szCs w:val="20"/>
                  <w:highlight w:val="lightGray"/>
                  <w:u w:color="000000"/>
                  <w:bdr w:val="nil"/>
                </w:rPr>
                <m:t>max2-min2</m:t>
              </m:r>
            </m:den>
          </m:f>
        </m:oMath>
      </m:oMathPara>
    </w:p>
    <w:bookmarkEnd w:id="42"/>
    <w:p w14:paraId="371F3311" w14:textId="0201B260"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624B3FE" w14:textId="77777777" w:rsidR="00A245CD" w:rsidRDefault="00A245CD"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Unicode MS" w:hAnsi="Arial" w:cs="Arial"/>
          <w:color w:val="000000"/>
          <w:sz w:val="20"/>
          <w:szCs w:val="20"/>
          <w:u w:color="000000"/>
          <w:bdr w:val="nil"/>
        </w:rPr>
      </w:pPr>
    </w:p>
    <w:p w14:paraId="133DA32B"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pričom:</w:t>
      </w:r>
    </w:p>
    <w:p w14:paraId="3EA95341" w14:textId="77777777" w:rsidR="007651FA" w:rsidRPr="008915A8" w:rsidRDefault="007651FA" w:rsidP="007651FA">
      <w:pPr>
        <w:pBdr>
          <w:top w:val="nil"/>
          <w:left w:val="nil"/>
          <w:bottom w:val="nil"/>
          <w:right w:val="nil"/>
          <w:between w:val="nil"/>
          <w:bar w:val="nil"/>
        </w:pBdr>
        <w:tabs>
          <w:tab w:val="left" w:pos="567"/>
          <w:tab w:val="left" w:pos="1134"/>
          <w:tab w:val="left" w:pos="1418"/>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B2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Počet bodov za predložený návrh uchádzača na Kritérium K2</w:t>
      </w:r>
    </w:p>
    <w:p w14:paraId="00EBCC05"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Unicode MS"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V2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Váha Kritéria K2 = </w:t>
      </w:r>
      <w:r>
        <w:rPr>
          <w:rFonts w:ascii="Arial" w:eastAsia="Arial Unicode MS" w:hAnsi="Arial" w:cs="Arial"/>
          <w:color w:val="000000"/>
          <w:sz w:val="20"/>
          <w:szCs w:val="20"/>
          <w:u w:color="000000"/>
          <w:bdr w:val="nil"/>
        </w:rPr>
        <w:t>10</w:t>
      </w:r>
    </w:p>
    <w:p w14:paraId="70FE8267" w14:textId="77777777" w:rsidR="007651FA" w:rsidRPr="008915A8"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r>
        <w:rPr>
          <w:rFonts w:ascii="Arial" w:eastAsia="Arial Unicode MS" w:hAnsi="Arial" w:cs="Arial"/>
          <w:color w:val="000000"/>
          <w:sz w:val="20"/>
          <w:szCs w:val="20"/>
          <w:u w:color="000000"/>
          <w:bdr w:val="nil"/>
        </w:rPr>
        <w:t xml:space="preserve"> </w:t>
      </w:r>
      <w:r>
        <w:rPr>
          <w:rFonts w:ascii="Arial" w:eastAsia="Arial Unicode MS" w:hAnsi="Arial" w:cs="Arial"/>
          <w:color w:val="000000"/>
          <w:sz w:val="20"/>
          <w:szCs w:val="20"/>
          <w:u w:color="000000"/>
          <w:bdr w:val="nil"/>
        </w:rPr>
        <w:tab/>
        <w:t xml:space="preserve">- </w:t>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 xml:space="preserve">Návrh uchádzača na Kritérium K2 = číslo uvedené v Návrhu na plnenie kritérií – Kritérium </w:t>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Pr>
          <w:rFonts w:ascii="Arial" w:eastAsia="Arial Unicode MS" w:hAnsi="Arial" w:cs="Arial"/>
          <w:color w:val="000000"/>
          <w:sz w:val="20"/>
          <w:szCs w:val="20"/>
          <w:u w:color="000000"/>
          <w:bdr w:val="nil"/>
        </w:rPr>
        <w:tab/>
      </w:r>
      <w:r w:rsidRPr="008915A8">
        <w:rPr>
          <w:rFonts w:ascii="Arial" w:eastAsia="Arial Unicode MS" w:hAnsi="Arial" w:cs="Arial"/>
          <w:color w:val="000000"/>
          <w:sz w:val="20"/>
          <w:szCs w:val="20"/>
          <w:u w:color="000000"/>
          <w:bdr w:val="nil"/>
        </w:rPr>
        <w:t>K2</w:t>
      </w:r>
    </w:p>
    <w:p w14:paraId="6EDD9829" w14:textId="77777777" w:rsidR="007651FA" w:rsidRDefault="007651FA" w:rsidP="007651FA">
      <w:pPr>
        <w:pBdr>
          <w:top w:val="nil"/>
          <w:left w:val="nil"/>
          <w:bottom w:val="nil"/>
          <w:right w:val="nil"/>
          <w:between w:val="nil"/>
          <w:bar w:val="nil"/>
        </w:pBdr>
        <w:tabs>
          <w:tab w:val="left" w:pos="567"/>
          <w:tab w:val="left" w:pos="1134"/>
        </w:tabs>
        <w:spacing w:after="0" w:line="240" w:lineRule="auto"/>
        <w:ind w:left="567" w:hanging="567"/>
        <w:jc w:val="both"/>
        <w:rPr>
          <w:rFonts w:ascii="Arial" w:eastAsia="Arial" w:hAnsi="Arial" w:cs="Arial"/>
          <w:color w:val="000000"/>
          <w:sz w:val="20"/>
          <w:szCs w:val="20"/>
          <w:u w:color="000000"/>
          <w:bdr w:val="nil"/>
        </w:rPr>
      </w:pP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Min2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Minimálna hodnota, ktorá je pevne stanovená na úrovni 60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4623541B" w14:textId="77777777" w:rsidR="007651FA" w:rsidRPr="008915A8" w:rsidRDefault="007651FA" w:rsidP="007651FA">
      <w:pPr>
        <w:pBdr>
          <w:top w:val="nil"/>
          <w:left w:val="nil"/>
          <w:bottom w:val="nil"/>
          <w:right w:val="nil"/>
          <w:between w:val="nil"/>
          <w:bar w:val="nil"/>
        </w:pBdr>
        <w:tabs>
          <w:tab w:val="left" w:pos="1134"/>
        </w:tabs>
        <w:spacing w:after="0" w:line="240" w:lineRule="auto"/>
        <w:ind w:left="1418" w:hanging="851"/>
        <w:jc w:val="both"/>
        <w:rPr>
          <w:rFonts w:ascii="Arial" w:eastAsia="Arial" w:hAnsi="Arial" w:cs="Arial"/>
          <w:color w:val="000000"/>
          <w:sz w:val="20"/>
          <w:szCs w:val="20"/>
          <w:u w:color="000000"/>
          <w:bdr w:val="nil"/>
        </w:rPr>
      </w:pPr>
      <w:r w:rsidRPr="008915A8">
        <w:rPr>
          <w:rFonts w:ascii="Arial" w:eastAsia="Arial" w:hAnsi="Arial" w:cs="Arial"/>
          <w:color w:val="000000"/>
          <w:sz w:val="20"/>
          <w:szCs w:val="20"/>
          <w:u w:color="000000"/>
          <w:bdr w:val="nil"/>
        </w:rPr>
        <w:t xml:space="preserve">Max2 </w:t>
      </w:r>
      <w:r w:rsidRPr="008915A8">
        <w:rPr>
          <w:rFonts w:ascii="Arial" w:eastAsia="Arial" w:hAnsi="Arial" w:cs="Arial"/>
          <w:color w:val="000000"/>
          <w:sz w:val="20"/>
          <w:szCs w:val="20"/>
          <w:u w:color="000000"/>
          <w:bdr w:val="nil"/>
        </w:rPr>
        <w:tab/>
        <w:t>-</w:t>
      </w:r>
      <w:r w:rsidRPr="008915A8">
        <w:rPr>
          <w:rFonts w:ascii="Arial" w:eastAsia="Arial" w:hAnsi="Arial" w:cs="Arial"/>
          <w:color w:val="000000"/>
          <w:sz w:val="20"/>
          <w:szCs w:val="20"/>
          <w:u w:color="000000"/>
          <w:bdr w:val="nil"/>
        </w:rPr>
        <w:tab/>
        <w:t xml:space="preserve">Maximálna hodnota, ktorá je pevne stanovená na úrovni 96 mesiacov, a to reflektujúc </w:t>
      </w:r>
      <w:r>
        <w:rPr>
          <w:rFonts w:ascii="Arial" w:eastAsia="Arial" w:hAnsi="Arial" w:cs="Arial"/>
          <w:color w:val="000000"/>
          <w:sz w:val="20"/>
          <w:szCs w:val="20"/>
          <w:u w:color="000000"/>
          <w:bdr w:val="nil"/>
        </w:rPr>
        <w:tab/>
      </w:r>
      <w:r>
        <w:rPr>
          <w:rFonts w:ascii="Arial" w:eastAsia="Arial" w:hAnsi="Arial" w:cs="Arial"/>
          <w:color w:val="000000"/>
          <w:sz w:val="20"/>
          <w:szCs w:val="20"/>
          <w:u w:color="000000"/>
          <w:bdr w:val="nil"/>
        </w:rPr>
        <w:tab/>
      </w:r>
      <w:r w:rsidRPr="008915A8">
        <w:rPr>
          <w:rFonts w:ascii="Arial" w:eastAsia="Arial" w:hAnsi="Arial" w:cs="Arial"/>
          <w:color w:val="000000"/>
          <w:sz w:val="20"/>
          <w:szCs w:val="20"/>
          <w:u w:color="000000"/>
          <w:bdr w:val="nil"/>
        </w:rPr>
        <w:t xml:space="preserve">kvalifikovaný odhad verejného obstarávateľa </w:t>
      </w:r>
    </w:p>
    <w:p w14:paraId="545E6959" w14:textId="77777777" w:rsidR="007651FA" w:rsidRPr="008915A8" w:rsidRDefault="007651FA" w:rsidP="007651FA">
      <w:pPr>
        <w:pBdr>
          <w:top w:val="nil"/>
          <w:left w:val="nil"/>
          <w:bottom w:val="nil"/>
          <w:right w:val="nil"/>
          <w:between w:val="nil"/>
          <w:bar w:val="nil"/>
        </w:pBdr>
        <w:tabs>
          <w:tab w:val="left" w:pos="851"/>
          <w:tab w:val="left" w:pos="1276"/>
        </w:tabs>
        <w:spacing w:after="0" w:line="240" w:lineRule="auto"/>
        <w:ind w:left="1418" w:hanging="851"/>
        <w:rPr>
          <w:rFonts w:ascii="Arial" w:eastAsia="Arial Unicode MS" w:hAnsi="Arial" w:cs="Arial"/>
          <w:color w:val="000000"/>
          <w:sz w:val="20"/>
          <w:szCs w:val="20"/>
          <w:u w:color="000000"/>
          <w:bdr w:val="nil"/>
        </w:rPr>
      </w:pPr>
      <w:r w:rsidRPr="008915A8">
        <w:rPr>
          <w:rFonts w:ascii="Arial" w:eastAsia="Arial Unicode MS" w:hAnsi="Arial" w:cs="Arial"/>
          <w:color w:val="000000"/>
          <w:sz w:val="20"/>
          <w:szCs w:val="20"/>
          <w:u w:color="000000"/>
          <w:bdr w:val="nil"/>
        </w:rPr>
        <w:t>Výsledný počet bodov sa zaokrúhli na 2 desatinné miesta.</w:t>
      </w:r>
    </w:p>
    <w:p w14:paraId="44FC577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B566A6"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hanging="284"/>
        <w:jc w:val="both"/>
        <w:rPr>
          <w:rFonts w:ascii="Arial" w:eastAsia="Arial" w:hAnsi="Arial" w:cs="Arial"/>
          <w:b/>
          <w:bCs/>
          <w:color w:val="000000"/>
          <w:sz w:val="20"/>
          <w:szCs w:val="20"/>
          <w:bdr w:val="nil"/>
        </w:rPr>
      </w:pPr>
      <w:r w:rsidRPr="005A3A45">
        <w:rPr>
          <w:rFonts w:ascii="Arial" w:eastAsia="Arial Unicode MS" w:hAnsi="Arial" w:cs="Arial"/>
          <w:b/>
          <w:bCs/>
          <w:color w:val="000000"/>
          <w:sz w:val="20"/>
          <w:szCs w:val="20"/>
          <w:u w:color="000000"/>
          <w:bdr w:val="nil"/>
        </w:rPr>
        <w:t>4</w:t>
      </w:r>
      <w:r w:rsidRPr="008915A8">
        <w:rPr>
          <w:rFonts w:ascii="Arial" w:eastAsia="Arial Unicode MS" w:hAnsi="Arial" w:cs="Arial"/>
          <w:b/>
          <w:bCs/>
          <w:color w:val="000000"/>
          <w:sz w:val="20"/>
          <w:szCs w:val="20"/>
          <w:bdr w:val="nil"/>
        </w:rPr>
        <w:t xml:space="preserve">. </w:t>
      </w:r>
      <w:r w:rsidRPr="008915A8">
        <w:rPr>
          <w:rFonts w:ascii="Arial" w:eastAsia="Arial Unicode MS" w:hAnsi="Arial" w:cs="Arial"/>
          <w:b/>
          <w:bCs/>
          <w:color w:val="000000"/>
          <w:sz w:val="20"/>
          <w:szCs w:val="20"/>
          <w:bdr w:val="nil"/>
        </w:rPr>
        <w:tab/>
        <w:t>Celkový počet bodov uchádzača</w:t>
      </w:r>
    </w:p>
    <w:p w14:paraId="0D2FBB09" w14:textId="71EE8A7A"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color w:val="000000"/>
          <w:sz w:val="20"/>
          <w:szCs w:val="20"/>
          <w:bdr w:val="nil"/>
        </w:rPr>
      </w:pPr>
      <w:r w:rsidRPr="008915A8">
        <w:rPr>
          <w:rFonts w:ascii="Arial" w:eastAsia="Arial Unicode MS" w:hAnsi="Arial" w:cs="Arial"/>
          <w:color w:val="000000"/>
          <w:sz w:val="20"/>
          <w:szCs w:val="20"/>
          <w:bdr w:val="nil"/>
        </w:rPr>
        <w:t>Celkový počet bodov sa určí podľa vzorca:</w:t>
      </w:r>
    </w:p>
    <w:p w14:paraId="67436F9E"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p>
    <w:p w14:paraId="7B26FBBE" w14:textId="211DDFA2" w:rsidR="007651FA"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Unicode MS" w:hAnsi="Arial" w:cs="Arial"/>
          <w:b/>
          <w:bCs/>
          <w:color w:val="000000"/>
          <w:sz w:val="20"/>
          <w:szCs w:val="20"/>
          <w:bdr w:val="nil"/>
        </w:rPr>
      </w:pPr>
      <w:r w:rsidRPr="008915A8">
        <w:rPr>
          <w:rFonts w:ascii="Arial" w:eastAsia="Arial Unicode MS" w:hAnsi="Arial" w:cs="Arial"/>
          <w:b/>
          <w:bCs/>
          <w:color w:val="000000"/>
          <w:sz w:val="20"/>
          <w:szCs w:val="20"/>
          <w:highlight w:val="lightGray"/>
          <w:bdr w:val="nil"/>
        </w:rPr>
        <w:t xml:space="preserve">B = B1+ B2 </w:t>
      </w:r>
      <w:r w:rsidRPr="008915A8">
        <w:rPr>
          <w:rFonts w:ascii="Arial" w:eastAsia="Arial Unicode MS" w:hAnsi="Arial" w:cs="Arial"/>
          <w:b/>
          <w:bCs/>
          <w:color w:val="000000"/>
          <w:sz w:val="20"/>
          <w:szCs w:val="20"/>
          <w:bdr w:val="nil"/>
        </w:rPr>
        <w:t xml:space="preserve"> </w:t>
      </w:r>
    </w:p>
    <w:p w14:paraId="12191E86" w14:textId="77777777" w:rsidR="000E797D" w:rsidRPr="008915A8" w:rsidRDefault="000E797D"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b/>
          <w:bCs/>
          <w:color w:val="000000"/>
          <w:sz w:val="20"/>
          <w:szCs w:val="20"/>
          <w:bdr w:val="nil"/>
        </w:rPr>
      </w:pPr>
    </w:p>
    <w:p w14:paraId="2194A010" w14:textId="77777777" w:rsidR="007651FA" w:rsidRPr="008915A8" w:rsidRDefault="007651FA" w:rsidP="007651FA">
      <w:pPr>
        <w:pBdr>
          <w:top w:val="nil"/>
          <w:left w:val="nil"/>
          <w:bottom w:val="nil"/>
          <w:right w:val="nil"/>
          <w:between w:val="nil"/>
          <w:bar w:val="nil"/>
        </w:pBdr>
        <w:tabs>
          <w:tab w:val="left" w:pos="567"/>
          <w:tab w:val="left" w:pos="851"/>
          <w:tab w:val="left" w:pos="1134"/>
          <w:tab w:val="left" w:pos="1276"/>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pričom:</w:t>
      </w:r>
    </w:p>
    <w:p w14:paraId="5DCD38FD"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     - </w:t>
      </w:r>
      <w:r w:rsidRPr="008915A8">
        <w:rPr>
          <w:rFonts w:ascii="Arial" w:eastAsia="Arial Unicode MS" w:hAnsi="Arial" w:cs="Arial"/>
          <w:color w:val="000000"/>
          <w:sz w:val="20"/>
          <w:szCs w:val="20"/>
          <w:bdr w:val="nil"/>
        </w:rPr>
        <w:tab/>
        <w:t>Celkový počet bodov uchádzača</w:t>
      </w:r>
    </w:p>
    <w:p w14:paraId="25101E13" w14:textId="77777777" w:rsidR="007651FA" w:rsidRPr="008915A8" w:rsidRDefault="007651FA" w:rsidP="007651FA">
      <w:pPr>
        <w:pBdr>
          <w:top w:val="nil"/>
          <w:left w:val="nil"/>
          <w:bottom w:val="nil"/>
          <w:right w:val="nil"/>
          <w:between w:val="nil"/>
          <w:bar w:val="nil"/>
        </w:pBdr>
        <w:tabs>
          <w:tab w:val="left" w:pos="709"/>
        </w:tabs>
        <w:spacing w:after="0" w:line="240" w:lineRule="auto"/>
        <w:ind w:left="284"/>
        <w:jc w:val="both"/>
        <w:rPr>
          <w:rFonts w:ascii="Arial" w:eastAsia="Arial" w:hAnsi="Arial" w:cs="Arial"/>
          <w:color w:val="000000"/>
          <w:sz w:val="20"/>
          <w:szCs w:val="20"/>
          <w:bdr w:val="nil"/>
        </w:rPr>
      </w:pPr>
      <w:r w:rsidRPr="008915A8">
        <w:rPr>
          <w:rFonts w:ascii="Arial" w:eastAsia="Arial Unicode MS" w:hAnsi="Arial" w:cs="Arial"/>
          <w:color w:val="000000"/>
          <w:sz w:val="20"/>
          <w:szCs w:val="20"/>
          <w:bdr w:val="nil"/>
        </w:rPr>
        <w:t xml:space="preserve">B1   - </w:t>
      </w:r>
      <w:r w:rsidRPr="008915A8">
        <w:rPr>
          <w:rFonts w:ascii="Arial" w:eastAsia="Arial Unicode MS" w:hAnsi="Arial" w:cs="Arial"/>
          <w:color w:val="000000"/>
          <w:sz w:val="20"/>
          <w:szCs w:val="20"/>
          <w:bdr w:val="nil"/>
        </w:rPr>
        <w:tab/>
        <w:t xml:space="preserve">Počet bodov za predložený návrh uchádzača na Kritérium K1 </w:t>
      </w:r>
      <w:r w:rsidRPr="003C0430">
        <w:rPr>
          <w:rFonts w:ascii="Arial" w:eastAsia="Arial Unicode MS" w:hAnsi="Arial" w:cs="Arial"/>
          <w:color w:val="000000"/>
          <w:sz w:val="20"/>
          <w:szCs w:val="20"/>
          <w:bdr w:val="nil"/>
        </w:rPr>
        <w:t xml:space="preserve">Navrhovaná celková cena </w:t>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Pr>
          <w:rFonts w:ascii="Arial" w:eastAsia="Arial Unicode MS" w:hAnsi="Arial" w:cs="Arial"/>
          <w:color w:val="000000"/>
          <w:sz w:val="20"/>
          <w:szCs w:val="20"/>
          <w:bdr w:val="nil"/>
        </w:rPr>
        <w:tab/>
      </w:r>
      <w:r w:rsidRPr="003C0430">
        <w:rPr>
          <w:rFonts w:ascii="Arial" w:eastAsia="Arial Unicode MS" w:hAnsi="Arial" w:cs="Arial"/>
          <w:color w:val="000000"/>
          <w:sz w:val="20"/>
          <w:szCs w:val="20"/>
          <w:bdr w:val="nil"/>
        </w:rPr>
        <w:t>uchádzača vyjadrená v EUR bez DPH</w:t>
      </w:r>
      <w:r>
        <w:rPr>
          <w:rFonts w:ascii="Arial" w:eastAsia="Arial Unicode MS" w:hAnsi="Arial" w:cs="Arial"/>
          <w:color w:val="000000"/>
          <w:sz w:val="20"/>
          <w:szCs w:val="20"/>
          <w:bdr w:val="nil"/>
        </w:rPr>
        <w:t>.</w:t>
      </w:r>
    </w:p>
    <w:p w14:paraId="765E8269" w14:textId="77777777" w:rsidR="007651FA" w:rsidRPr="008915A8" w:rsidRDefault="007651FA" w:rsidP="00D02F5D">
      <w:pPr>
        <w:pBdr>
          <w:top w:val="nil"/>
          <w:left w:val="nil"/>
          <w:bottom w:val="nil"/>
          <w:right w:val="nil"/>
          <w:between w:val="nil"/>
          <w:bar w:val="nil"/>
        </w:pBdr>
        <w:tabs>
          <w:tab w:val="left" w:pos="709"/>
        </w:tabs>
        <w:spacing w:after="0" w:line="240" w:lineRule="auto"/>
        <w:ind w:left="851" w:hanging="567"/>
        <w:jc w:val="both"/>
        <w:rPr>
          <w:rFonts w:ascii="Arial" w:eastAsia="Arial Unicode MS" w:hAnsi="Arial" w:cs="Arial"/>
          <w:sz w:val="20"/>
          <w:szCs w:val="20"/>
          <w:bdr w:val="nil"/>
        </w:rPr>
      </w:pPr>
      <w:r w:rsidRPr="008915A8">
        <w:rPr>
          <w:rFonts w:ascii="Arial" w:eastAsia="Arial Unicode MS" w:hAnsi="Arial" w:cs="Arial"/>
          <w:sz w:val="20"/>
          <w:szCs w:val="20"/>
          <w:bdr w:val="nil"/>
        </w:rPr>
        <w:t xml:space="preserve">B2   - </w:t>
      </w:r>
      <w:r w:rsidRPr="008915A8">
        <w:rPr>
          <w:rFonts w:ascii="Arial" w:eastAsia="Arial Unicode MS" w:hAnsi="Arial" w:cs="Arial"/>
          <w:sz w:val="20"/>
          <w:szCs w:val="20"/>
          <w:bdr w:val="nil"/>
        </w:rPr>
        <w:tab/>
        <w:t>Počet bodov za predložený návrh uchádzača na Kritérium K2 Predĺžená záručná doba a záručný servis</w:t>
      </w:r>
    </w:p>
    <w:p w14:paraId="22BDE93D" w14:textId="77777777" w:rsidR="007651FA" w:rsidRPr="008915A8" w:rsidRDefault="007651FA" w:rsidP="007651FA">
      <w:pPr>
        <w:pBdr>
          <w:top w:val="nil"/>
          <w:left w:val="nil"/>
          <w:bottom w:val="nil"/>
          <w:right w:val="nil"/>
          <w:between w:val="nil"/>
          <w:bar w:val="nil"/>
        </w:pBdr>
        <w:tabs>
          <w:tab w:val="left" w:pos="709"/>
        </w:tabs>
        <w:spacing w:after="0" w:line="240" w:lineRule="auto"/>
        <w:ind w:left="709" w:hanging="709"/>
        <w:jc w:val="both"/>
        <w:rPr>
          <w:rFonts w:ascii="Arial" w:eastAsia="Arial Unicode MS" w:hAnsi="Arial" w:cs="Arial"/>
          <w:sz w:val="20"/>
          <w:szCs w:val="20"/>
          <w:bdr w:val="nil"/>
        </w:rPr>
      </w:pPr>
    </w:p>
    <w:p w14:paraId="6AA97CA2" w14:textId="77777777" w:rsidR="007651FA" w:rsidRPr="00D02F5D" w:rsidRDefault="007651FA" w:rsidP="00D02F5D">
      <w:pPr>
        <w:pBdr>
          <w:top w:val="nil"/>
          <w:left w:val="nil"/>
          <w:bottom w:val="nil"/>
          <w:right w:val="nil"/>
          <w:between w:val="nil"/>
          <w:bar w:val="nil"/>
        </w:pBdr>
        <w:tabs>
          <w:tab w:val="left" w:pos="567"/>
          <w:tab w:val="left" w:pos="851"/>
          <w:tab w:val="left" w:pos="1134"/>
          <w:tab w:val="left" w:pos="1276"/>
        </w:tabs>
        <w:spacing w:after="0" w:line="240" w:lineRule="auto"/>
        <w:jc w:val="both"/>
        <w:rPr>
          <w:rFonts w:ascii="Arial" w:hAnsi="Arial"/>
          <w:b/>
          <w:color w:val="000000"/>
          <w:sz w:val="20"/>
          <w:bdr w:val="nil"/>
        </w:rPr>
      </w:pPr>
      <w:r w:rsidRPr="00480922">
        <w:rPr>
          <w:rFonts w:ascii="Arial" w:eastAsia="Arial Unicode MS" w:hAnsi="Arial" w:cs="Arial"/>
          <w:b/>
          <w:bCs/>
          <w:color w:val="000000"/>
          <w:sz w:val="20"/>
          <w:szCs w:val="20"/>
          <w:bdr w:val="nil"/>
        </w:rPr>
        <w:t>5</w:t>
      </w:r>
      <w:r w:rsidRPr="008915A8">
        <w:rPr>
          <w:rFonts w:ascii="Arial" w:eastAsia="Arial Unicode MS" w:hAnsi="Arial" w:cs="Arial"/>
          <w:b/>
          <w:bCs/>
          <w:color w:val="000000"/>
          <w:sz w:val="20"/>
          <w:szCs w:val="20"/>
          <w:bdr w:val="nil"/>
        </w:rPr>
        <w:t xml:space="preserve">. Celkové </w:t>
      </w:r>
      <w:r w:rsidRPr="00D02F5D">
        <w:rPr>
          <w:rFonts w:ascii="Arial" w:hAnsi="Arial"/>
          <w:b/>
          <w:color w:val="000000"/>
          <w:sz w:val="20"/>
          <w:bdr w:val="nil"/>
        </w:rPr>
        <w:t xml:space="preserve">vyhodnotenie ponúk </w:t>
      </w:r>
      <w:r w:rsidRPr="008915A8">
        <w:rPr>
          <w:rFonts w:ascii="Arial" w:eastAsia="Arial Unicode MS" w:hAnsi="Arial" w:cs="Arial"/>
          <w:b/>
          <w:bCs/>
          <w:color w:val="000000"/>
          <w:sz w:val="20"/>
          <w:szCs w:val="20"/>
          <w:bdr w:val="nil"/>
        </w:rPr>
        <w:t>podľa kritérií</w:t>
      </w:r>
    </w:p>
    <w:p w14:paraId="7151A716" w14:textId="68B4B7E5" w:rsidR="007651FA" w:rsidRPr="008915A8" w:rsidRDefault="007651FA" w:rsidP="007651FA">
      <w:pPr>
        <w:pBdr>
          <w:top w:val="nil"/>
          <w:left w:val="nil"/>
          <w:bottom w:val="nil"/>
          <w:right w:val="nil"/>
          <w:between w:val="nil"/>
          <w:bar w:val="nil"/>
        </w:pBdr>
        <w:spacing w:after="0" w:line="240" w:lineRule="auto"/>
        <w:ind w:left="284"/>
        <w:jc w:val="both"/>
        <w:rPr>
          <w:rFonts w:ascii="Arial" w:eastAsia="Arial" w:hAnsi="Arial" w:cs="Arial"/>
          <w:color w:val="000000"/>
          <w:sz w:val="20"/>
          <w:szCs w:val="20"/>
          <w:u w:color="000000"/>
          <w:bdr w:val="nil"/>
        </w:rPr>
      </w:pPr>
      <w:r w:rsidRPr="008915A8">
        <w:rPr>
          <w:rFonts w:ascii="Arial" w:eastAsia="Arial Unicode MS" w:hAnsi="Arial" w:cs="Arial"/>
          <w:color w:val="000000"/>
          <w:sz w:val="20"/>
          <w:szCs w:val="20"/>
          <w:bdr w:val="nil"/>
        </w:rPr>
        <w:t>Úspešným uchádzačom sa stane ten uchádzač, ktorý v súčte získa najvyšší celkový počet bodov, pričom maximálny možný počet takto získaných bodov je 100, ak za všetky kritériá získa maximálny počet bodov.</w:t>
      </w:r>
      <w:r w:rsidR="00296EB7">
        <w:rPr>
          <w:rFonts w:ascii="Arial" w:eastAsia="Arial Unicode MS" w:hAnsi="Arial" w:cs="Arial"/>
          <w:color w:val="000000"/>
          <w:sz w:val="20"/>
          <w:szCs w:val="20"/>
          <w:bdr w:val="nil"/>
        </w:rPr>
        <w:t xml:space="preserve"> </w:t>
      </w:r>
      <w:r w:rsidRPr="008915A8">
        <w:rPr>
          <w:rFonts w:ascii="Arial" w:eastAsia="Times New Roman" w:hAnsi="Arial" w:cs="Arial"/>
          <w:color w:val="000000"/>
          <w:sz w:val="20"/>
          <w:szCs w:val="20"/>
          <w:u w:color="000000"/>
          <w:bdr w:val="nil"/>
        </w:rPr>
        <w:t>V prípade rovnosti dvoch alebo viacerých ponúk, úspešná bude tá ponuka, ktorá získala viac bodov za Kritérium K</w:t>
      </w:r>
      <w:r w:rsidRPr="005A3A45">
        <w:rPr>
          <w:rFonts w:ascii="Arial" w:eastAsia="Times New Roman" w:hAnsi="Arial" w:cs="Arial"/>
          <w:color w:val="000000"/>
          <w:sz w:val="20"/>
          <w:szCs w:val="20"/>
          <w:u w:color="000000"/>
          <w:bdr w:val="nil"/>
        </w:rPr>
        <w:t>1</w:t>
      </w:r>
      <w:r>
        <w:rPr>
          <w:rFonts w:ascii="Arial" w:eastAsia="Times New Roman" w:hAnsi="Arial" w:cs="Arial"/>
          <w:color w:val="000000"/>
          <w:sz w:val="20"/>
          <w:szCs w:val="20"/>
          <w:u w:color="000000"/>
          <w:bdr w:val="nil"/>
        </w:rPr>
        <w:t xml:space="preserve"> </w:t>
      </w:r>
      <w:r w:rsidRPr="003C0430">
        <w:rPr>
          <w:rFonts w:ascii="Arial" w:eastAsia="Times New Roman" w:hAnsi="Arial" w:cs="Arial"/>
          <w:color w:val="000000"/>
          <w:sz w:val="20"/>
          <w:szCs w:val="20"/>
          <w:u w:color="000000"/>
          <w:bdr w:val="nil"/>
        </w:rPr>
        <w:t>Navrhovaná celková cena uchádzača vyjadrená v EUR bez DPH</w:t>
      </w:r>
      <w:r w:rsidR="000E797D">
        <w:rPr>
          <w:rFonts w:ascii="Arial" w:eastAsia="Times New Roman" w:hAnsi="Arial" w:cs="Arial"/>
          <w:color w:val="000000"/>
          <w:sz w:val="20"/>
          <w:szCs w:val="20"/>
          <w:u w:color="000000"/>
          <w:bdr w:val="nil"/>
        </w:rPr>
        <w:t>.</w:t>
      </w:r>
    </w:p>
    <w:p w14:paraId="6483F6F8" w14:textId="77777777" w:rsidR="007651FA" w:rsidRPr="005A3A45" w:rsidRDefault="007651FA" w:rsidP="007651FA">
      <w:pPr>
        <w:spacing w:after="0" w:line="240" w:lineRule="auto"/>
        <w:ind w:left="284"/>
        <w:contextualSpacing/>
        <w:rPr>
          <w:rFonts w:ascii="Arial" w:hAnsi="Arial" w:cs="Arial"/>
          <w:sz w:val="20"/>
          <w:szCs w:val="20"/>
          <w:bdr w:val="none" w:sz="0" w:space="0" w:color="auto" w:frame="1"/>
        </w:rPr>
      </w:pPr>
    </w:p>
    <w:p w14:paraId="35A66B3A" w14:textId="77777777" w:rsidR="007651FA" w:rsidRDefault="007651FA" w:rsidP="007651FA">
      <w:pPr>
        <w:spacing w:after="0" w:line="240" w:lineRule="auto"/>
        <w:ind w:left="284"/>
        <w:contextualSpacing/>
        <w:rPr>
          <w:rFonts w:ascii="Arial" w:hAnsi="Arial" w:cs="Arial"/>
          <w:sz w:val="20"/>
          <w:szCs w:val="20"/>
          <w:bdr w:val="none" w:sz="0" w:space="0" w:color="auto" w:frame="1"/>
        </w:rPr>
      </w:pPr>
    </w:p>
    <w:p w14:paraId="4C6C4F76" w14:textId="77777777" w:rsidR="007651FA" w:rsidRDefault="007651FA" w:rsidP="007651FA">
      <w:pPr>
        <w:spacing w:after="0" w:line="240" w:lineRule="auto"/>
        <w:contextualSpacing/>
        <w:rPr>
          <w:rFonts w:ascii="Arial" w:hAnsi="Arial" w:cs="Arial"/>
          <w:sz w:val="20"/>
          <w:szCs w:val="20"/>
          <w:bdr w:val="none" w:sz="0" w:space="0" w:color="auto" w:frame="1"/>
        </w:rPr>
      </w:pPr>
    </w:p>
    <w:p w14:paraId="72312EF7" w14:textId="77777777" w:rsidR="007651FA" w:rsidRDefault="007651FA" w:rsidP="007651FA">
      <w:pPr>
        <w:spacing w:after="0" w:line="240" w:lineRule="auto"/>
        <w:contextualSpacing/>
        <w:rPr>
          <w:rFonts w:ascii="Arial" w:hAnsi="Arial" w:cs="Arial"/>
          <w:sz w:val="20"/>
          <w:szCs w:val="20"/>
          <w:bdr w:val="none" w:sz="0" w:space="0" w:color="auto" w:frame="1"/>
        </w:rPr>
      </w:pPr>
    </w:p>
    <w:p w14:paraId="56567AEA" w14:textId="3676145A" w:rsidR="007D3ACE" w:rsidRPr="00420C9D" w:rsidRDefault="007D3ACE" w:rsidP="0095273D">
      <w:pPr>
        <w:spacing w:after="0" w:line="240" w:lineRule="auto"/>
        <w:ind w:left="426" w:hanging="426"/>
        <w:contextualSpacing/>
        <w:jc w:val="both"/>
        <w:rPr>
          <w:rFonts w:ascii="Arial" w:eastAsia="Times New Roman" w:hAnsi="Arial" w:cs="Arial"/>
          <w:b/>
          <w:sz w:val="20"/>
          <w:szCs w:val="20"/>
        </w:rPr>
      </w:pPr>
    </w:p>
    <w:p w14:paraId="4EB63F2B" w14:textId="77777777" w:rsidR="00B77F8E" w:rsidRPr="00420C9D" w:rsidRDefault="00B77F8E" w:rsidP="0095273D">
      <w:pPr>
        <w:pStyle w:val="Zarkazkladnhotextu"/>
        <w:tabs>
          <w:tab w:val="left" w:pos="0"/>
        </w:tabs>
        <w:spacing w:after="0" w:line="240" w:lineRule="auto"/>
        <w:contextualSpacing/>
        <w:rPr>
          <w:rFonts w:ascii="Arial" w:hAnsi="Arial" w:cs="Arial"/>
          <w:sz w:val="20"/>
          <w:szCs w:val="20"/>
        </w:rPr>
      </w:pPr>
    </w:p>
    <w:p w14:paraId="40A23E7F" w14:textId="77777777" w:rsidR="0005696F" w:rsidRPr="00420C9D" w:rsidRDefault="0005696F" w:rsidP="0095273D">
      <w:pPr>
        <w:tabs>
          <w:tab w:val="left" w:pos="2520"/>
        </w:tabs>
        <w:spacing w:after="0" w:line="240" w:lineRule="auto"/>
        <w:contextualSpacing/>
        <w:jc w:val="center"/>
        <w:rPr>
          <w:rFonts w:ascii="Arial" w:hAnsi="Arial" w:cs="Arial"/>
          <w:b/>
          <w:bCs/>
          <w:strike/>
          <w:color w:val="FF0000"/>
          <w:sz w:val="20"/>
          <w:szCs w:val="20"/>
        </w:rPr>
      </w:pPr>
    </w:p>
    <w:p w14:paraId="2B445ADD" w14:textId="77777777" w:rsidR="00BD48A1" w:rsidRPr="00420C9D" w:rsidRDefault="00BD48A1" w:rsidP="0095273D">
      <w:pPr>
        <w:spacing w:after="0" w:line="240" w:lineRule="auto"/>
        <w:contextualSpacing/>
        <w:rPr>
          <w:rFonts w:ascii="Arial" w:hAnsi="Arial" w:cs="Arial"/>
          <w:sz w:val="20"/>
          <w:szCs w:val="20"/>
          <w:bdr w:val="none" w:sz="0" w:space="0" w:color="auto" w:frame="1"/>
        </w:rPr>
      </w:pPr>
    </w:p>
    <w:p w14:paraId="785EAA1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62B15F4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9A1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D554DF7"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C9CE69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A47950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72D541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10087D8"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C6842DB"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46D9C026"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2AAD3D8F"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531F62ED"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622FEF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379CB7B4"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2404A0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7650659"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9B15E5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47C4F65"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5FFECD33"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D1312F1"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6FCA733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44B36371" w14:textId="63E3B669" w:rsidR="00C7065A" w:rsidRDefault="00C7065A" w:rsidP="0095273D">
      <w:pPr>
        <w:spacing w:after="0" w:line="240" w:lineRule="auto"/>
        <w:contextualSpacing/>
        <w:rPr>
          <w:rFonts w:ascii="Arial" w:hAnsi="Arial" w:cs="Arial"/>
          <w:sz w:val="20"/>
          <w:szCs w:val="20"/>
          <w:bdr w:val="none" w:sz="0" w:space="0" w:color="auto" w:frame="1"/>
        </w:rPr>
      </w:pPr>
    </w:p>
    <w:p w14:paraId="31D9BD93" w14:textId="094A8BAB" w:rsidR="007651FA" w:rsidRDefault="007651FA" w:rsidP="0095273D">
      <w:pPr>
        <w:spacing w:after="0" w:line="240" w:lineRule="auto"/>
        <w:contextualSpacing/>
        <w:rPr>
          <w:rFonts w:ascii="Arial" w:hAnsi="Arial" w:cs="Arial"/>
          <w:sz w:val="20"/>
          <w:szCs w:val="20"/>
          <w:bdr w:val="none" w:sz="0" w:space="0" w:color="auto" w:frame="1"/>
        </w:rPr>
      </w:pPr>
    </w:p>
    <w:p w14:paraId="0BDCDBBE" w14:textId="14A101D7" w:rsidR="007651FA" w:rsidRDefault="007651FA" w:rsidP="0095273D">
      <w:pPr>
        <w:spacing w:after="0" w:line="240" w:lineRule="auto"/>
        <w:contextualSpacing/>
        <w:rPr>
          <w:rFonts w:ascii="Arial" w:hAnsi="Arial" w:cs="Arial"/>
          <w:sz w:val="20"/>
          <w:szCs w:val="20"/>
          <w:bdr w:val="none" w:sz="0" w:space="0" w:color="auto" w:frame="1"/>
        </w:rPr>
      </w:pPr>
    </w:p>
    <w:p w14:paraId="7FD04488" w14:textId="769A74F8" w:rsidR="00296EB7" w:rsidRDefault="00296EB7" w:rsidP="0095273D">
      <w:pPr>
        <w:spacing w:after="0" w:line="240" w:lineRule="auto"/>
        <w:contextualSpacing/>
        <w:rPr>
          <w:rFonts w:ascii="Arial" w:hAnsi="Arial" w:cs="Arial"/>
          <w:sz w:val="20"/>
          <w:szCs w:val="20"/>
          <w:bdr w:val="none" w:sz="0" w:space="0" w:color="auto" w:frame="1"/>
        </w:rPr>
      </w:pPr>
    </w:p>
    <w:p w14:paraId="1E8632CD" w14:textId="77777777" w:rsidR="00296EB7" w:rsidRDefault="00296EB7" w:rsidP="0095273D">
      <w:pPr>
        <w:spacing w:after="0" w:line="240" w:lineRule="auto"/>
        <w:contextualSpacing/>
        <w:rPr>
          <w:rFonts w:ascii="Arial" w:hAnsi="Arial" w:cs="Arial"/>
          <w:sz w:val="20"/>
          <w:szCs w:val="20"/>
          <w:bdr w:val="none" w:sz="0" w:space="0" w:color="auto" w:frame="1"/>
        </w:rPr>
      </w:pPr>
    </w:p>
    <w:p w14:paraId="586652AA" w14:textId="687E1953" w:rsidR="007651FA" w:rsidRDefault="007651FA" w:rsidP="0095273D">
      <w:pPr>
        <w:spacing w:after="0" w:line="240" w:lineRule="auto"/>
        <w:contextualSpacing/>
        <w:rPr>
          <w:rFonts w:ascii="Arial" w:hAnsi="Arial" w:cs="Arial"/>
          <w:sz w:val="20"/>
          <w:szCs w:val="20"/>
          <w:bdr w:val="none" w:sz="0" w:space="0" w:color="auto" w:frame="1"/>
        </w:rPr>
      </w:pPr>
    </w:p>
    <w:p w14:paraId="30FDE530"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74E3F20" w14:textId="3EC63F99" w:rsidR="00A76E6D" w:rsidRPr="008937DE" w:rsidRDefault="00A76E6D" w:rsidP="0095273D">
      <w:pPr>
        <w:tabs>
          <w:tab w:val="num" w:pos="720"/>
        </w:tabs>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sidR="007651FA">
        <w:rPr>
          <w:rFonts w:ascii="Arial" w:eastAsia="Times New Roman" w:hAnsi="Arial" w:cs="Arial"/>
          <w:b/>
          <w:bCs/>
          <w:caps/>
          <w:color w:val="000000"/>
          <w:sz w:val="24"/>
          <w:szCs w:val="24"/>
        </w:rPr>
        <w:t>.1</w:t>
      </w:r>
      <w:r w:rsidRPr="008937DE">
        <w:rPr>
          <w:rFonts w:ascii="Arial" w:eastAsia="Times New Roman" w:hAnsi="Arial" w:cs="Arial"/>
          <w:b/>
          <w:bCs/>
          <w:caps/>
          <w:color w:val="000000"/>
          <w:sz w:val="24"/>
          <w:szCs w:val="24"/>
        </w:rPr>
        <w:t xml:space="preserve"> Návrh na plnenie kritéria</w:t>
      </w:r>
      <w:r w:rsidR="007651FA">
        <w:rPr>
          <w:rFonts w:ascii="Arial" w:eastAsia="Times New Roman" w:hAnsi="Arial" w:cs="Arial"/>
          <w:b/>
          <w:bCs/>
          <w:caps/>
          <w:color w:val="000000"/>
          <w:sz w:val="24"/>
          <w:szCs w:val="24"/>
        </w:rPr>
        <w:t xml:space="preserve"> K1</w:t>
      </w:r>
    </w:p>
    <w:p w14:paraId="2FD87C8D" w14:textId="77777777" w:rsidR="00A76E6D" w:rsidRPr="00420C9D" w:rsidRDefault="00A76E6D" w:rsidP="0095273D">
      <w:pPr>
        <w:spacing w:after="0" w:line="240" w:lineRule="auto"/>
        <w:contextualSpacing/>
        <w:jc w:val="both"/>
        <w:rPr>
          <w:rFonts w:ascii="Arial" w:eastAsia="Times New Roman" w:hAnsi="Arial" w:cs="Arial"/>
          <w:sz w:val="20"/>
          <w:szCs w:val="20"/>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8"/>
        <w:gridCol w:w="7513"/>
      </w:tblGrid>
      <w:tr w:rsidR="00A76E6D" w:rsidRPr="00420C9D" w14:paraId="237DD52F" w14:textId="77777777" w:rsidTr="00D02F5D">
        <w:trPr>
          <w:trHeight w:val="1160"/>
        </w:trPr>
        <w:tc>
          <w:tcPr>
            <w:tcW w:w="2268" w:type="dxa"/>
            <w:vAlign w:val="center"/>
          </w:tcPr>
          <w:p w14:paraId="1F2F0378" w14:textId="77777777" w:rsidR="00C7065A" w:rsidRPr="00420C9D" w:rsidRDefault="00C7065A" w:rsidP="0095273D">
            <w:pPr>
              <w:spacing w:after="0" w:line="240" w:lineRule="auto"/>
              <w:contextualSpacing/>
              <w:jc w:val="center"/>
              <w:rPr>
                <w:rFonts w:ascii="Arial" w:eastAsia="Times New Roman" w:hAnsi="Arial" w:cs="Arial"/>
                <w:sz w:val="20"/>
                <w:szCs w:val="20"/>
              </w:rPr>
            </w:pPr>
          </w:p>
          <w:p w14:paraId="69A4C8B1" w14:textId="7AC39F3F"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Kritérium</w:t>
            </w:r>
            <w:r w:rsidR="00296EB7">
              <w:rPr>
                <w:rFonts w:ascii="Arial" w:eastAsia="Times New Roman" w:hAnsi="Arial" w:cs="Arial"/>
                <w:sz w:val="20"/>
                <w:szCs w:val="20"/>
              </w:rPr>
              <w:t xml:space="preserve"> K1</w:t>
            </w:r>
          </w:p>
        </w:tc>
        <w:tc>
          <w:tcPr>
            <w:tcW w:w="7513" w:type="dxa"/>
            <w:vAlign w:val="center"/>
          </w:tcPr>
          <w:p w14:paraId="71B40DAF" w14:textId="56B6E90A"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Návrh na plnenie kritéria</w:t>
            </w:r>
            <w:r w:rsidR="00296EB7">
              <w:rPr>
                <w:rFonts w:ascii="Arial" w:eastAsia="Times New Roman" w:hAnsi="Arial" w:cs="Arial"/>
                <w:sz w:val="20"/>
                <w:szCs w:val="20"/>
              </w:rPr>
              <w:t xml:space="preserve"> K1</w:t>
            </w:r>
          </w:p>
        </w:tc>
      </w:tr>
      <w:tr w:rsidR="00A76E6D" w:rsidRPr="00420C9D" w14:paraId="44BFF0BE" w14:textId="77777777" w:rsidTr="00D02F5D">
        <w:trPr>
          <w:trHeight w:val="708"/>
        </w:trPr>
        <w:tc>
          <w:tcPr>
            <w:tcW w:w="2268" w:type="dxa"/>
          </w:tcPr>
          <w:p w14:paraId="2D68210D" w14:textId="341A7F30"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Navrhovaná </w:t>
            </w:r>
            <w:r w:rsidR="007651FA">
              <w:rPr>
                <w:rFonts w:ascii="Arial" w:eastAsia="Times New Roman" w:hAnsi="Arial" w:cs="Arial"/>
                <w:sz w:val="20"/>
                <w:szCs w:val="20"/>
              </w:rPr>
              <w:t xml:space="preserve">celková </w:t>
            </w:r>
            <w:r w:rsidRPr="00420C9D">
              <w:rPr>
                <w:rFonts w:ascii="Arial" w:eastAsia="Times New Roman" w:hAnsi="Arial" w:cs="Arial"/>
                <w:sz w:val="20"/>
                <w:szCs w:val="20"/>
              </w:rPr>
              <w:t xml:space="preserve">cena </w:t>
            </w:r>
            <w:r w:rsidR="007651FA">
              <w:rPr>
                <w:rFonts w:ascii="Arial" w:eastAsia="Times New Roman" w:hAnsi="Arial" w:cs="Arial"/>
                <w:sz w:val="20"/>
                <w:szCs w:val="20"/>
              </w:rPr>
              <w:t>uchádzača</w:t>
            </w:r>
            <w:r w:rsidRPr="00420C9D">
              <w:rPr>
                <w:rFonts w:ascii="Arial" w:eastAsia="Times New Roman" w:hAnsi="Arial" w:cs="Arial"/>
                <w:sz w:val="20"/>
                <w:szCs w:val="20"/>
              </w:rPr>
              <w:t xml:space="preserve"> </w:t>
            </w:r>
            <w:r w:rsidR="00DD6553" w:rsidRPr="00420C9D">
              <w:rPr>
                <w:rFonts w:ascii="Arial" w:eastAsia="Times New Roman" w:hAnsi="Arial" w:cs="Arial"/>
                <w:sz w:val="20"/>
                <w:szCs w:val="20"/>
              </w:rPr>
              <w:t>vyjadrená</w:t>
            </w:r>
          </w:p>
          <w:p w14:paraId="0EC8B350" w14:textId="77777777" w:rsidR="00A76E6D" w:rsidRPr="00420C9D" w:rsidRDefault="00A76E6D"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v EUR bez DPH</w:t>
            </w:r>
          </w:p>
        </w:tc>
        <w:tc>
          <w:tcPr>
            <w:tcW w:w="7513" w:type="dxa"/>
          </w:tcPr>
          <w:p w14:paraId="4493B165" w14:textId="778E2821" w:rsidR="00A76E6D" w:rsidRPr="00420C9D" w:rsidRDefault="00A76E6D" w:rsidP="0095273D">
            <w:pPr>
              <w:spacing w:after="0" w:line="240" w:lineRule="auto"/>
              <w:contextualSpacing/>
              <w:rPr>
                <w:rFonts w:ascii="Arial" w:eastAsia="Times New Roman" w:hAnsi="Arial" w:cs="Arial"/>
                <w:b/>
                <w:sz w:val="20"/>
                <w:szCs w:val="20"/>
              </w:rPr>
            </w:pPr>
            <w:r w:rsidRPr="00420C9D">
              <w:rPr>
                <w:rFonts w:ascii="Arial" w:eastAsia="Times New Roman" w:hAnsi="Arial" w:cs="Arial"/>
                <w:b/>
                <w:sz w:val="20"/>
                <w:szCs w:val="20"/>
              </w:rPr>
              <w:t xml:space="preserve">Navrhovaná </w:t>
            </w:r>
            <w:r w:rsidR="007651FA">
              <w:rPr>
                <w:rFonts w:ascii="Arial" w:eastAsia="Times New Roman" w:hAnsi="Arial" w:cs="Arial"/>
                <w:b/>
                <w:sz w:val="20"/>
                <w:szCs w:val="20"/>
              </w:rPr>
              <w:t xml:space="preserve">celková </w:t>
            </w:r>
            <w:r w:rsidRPr="00420C9D">
              <w:rPr>
                <w:rFonts w:ascii="Arial" w:eastAsia="Times New Roman" w:hAnsi="Arial" w:cs="Arial"/>
                <w:b/>
                <w:sz w:val="20"/>
                <w:szCs w:val="20"/>
              </w:rPr>
              <w:t xml:space="preserve">cena </w:t>
            </w:r>
            <w:r w:rsidR="007651FA">
              <w:rPr>
                <w:rFonts w:ascii="Arial" w:eastAsia="Times New Roman" w:hAnsi="Arial" w:cs="Arial"/>
                <w:b/>
                <w:sz w:val="20"/>
                <w:szCs w:val="20"/>
              </w:rPr>
              <w:t>uchádzača vyjadrená</w:t>
            </w:r>
            <w:r w:rsidRPr="00420C9D">
              <w:rPr>
                <w:rFonts w:ascii="Arial" w:eastAsia="Times New Roman" w:hAnsi="Arial" w:cs="Arial"/>
                <w:b/>
                <w:sz w:val="20"/>
                <w:szCs w:val="20"/>
              </w:rPr>
              <w:t xml:space="preserve"> v EUR bez DPH:    ............,- €                                </w:t>
            </w:r>
          </w:p>
          <w:p w14:paraId="71094568" w14:textId="5AAE158A"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DPH 20%: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w:t>
            </w:r>
          </w:p>
          <w:p w14:paraId="0BB89F32" w14:textId="016B03B4" w:rsidR="00A76E6D" w:rsidRPr="00420C9D" w:rsidRDefault="00A76E6D" w:rsidP="0095273D">
            <w:pPr>
              <w:spacing w:after="0" w:line="240" w:lineRule="auto"/>
              <w:contextualSpacing/>
              <w:rPr>
                <w:rFonts w:ascii="Arial" w:eastAsia="Times New Roman" w:hAnsi="Arial" w:cs="Arial"/>
                <w:sz w:val="20"/>
                <w:szCs w:val="20"/>
              </w:rPr>
            </w:pPr>
            <w:r w:rsidRPr="00420C9D">
              <w:rPr>
                <w:rFonts w:ascii="Arial" w:eastAsia="Times New Roman" w:hAnsi="Arial" w:cs="Arial"/>
                <w:sz w:val="20"/>
                <w:szCs w:val="20"/>
              </w:rPr>
              <w:t xml:space="preserve">Navrhovaná cena za celý predmet zákazky v EUR vrátane DPH: </w:t>
            </w:r>
            <w:r w:rsidR="007651FA">
              <w:rPr>
                <w:rFonts w:ascii="Arial" w:eastAsia="Times New Roman" w:hAnsi="Arial" w:cs="Arial"/>
                <w:sz w:val="20"/>
                <w:szCs w:val="20"/>
              </w:rPr>
              <w:t xml:space="preserve">         </w:t>
            </w:r>
            <w:r w:rsidRPr="00420C9D">
              <w:rPr>
                <w:rFonts w:ascii="Arial" w:eastAsia="Times New Roman" w:hAnsi="Arial" w:cs="Arial"/>
                <w:sz w:val="20"/>
                <w:szCs w:val="20"/>
              </w:rPr>
              <w:t xml:space="preserve"> ............,- €                        </w:t>
            </w:r>
          </w:p>
        </w:tc>
      </w:tr>
    </w:tbl>
    <w:p w14:paraId="12838FFA" w14:textId="77777777" w:rsidR="00A76E6D" w:rsidRPr="00420C9D" w:rsidRDefault="00A76E6D" w:rsidP="0095273D">
      <w:pPr>
        <w:spacing w:after="0" w:line="240" w:lineRule="auto"/>
        <w:contextualSpacing/>
        <w:jc w:val="both"/>
        <w:rPr>
          <w:rFonts w:ascii="Arial" w:eastAsia="Times New Roman" w:hAnsi="Arial" w:cs="Arial"/>
          <w:sz w:val="20"/>
          <w:szCs w:val="20"/>
        </w:rPr>
      </w:pPr>
    </w:p>
    <w:p w14:paraId="5C373353"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Poznámka:</w:t>
      </w:r>
    </w:p>
    <w:p w14:paraId="4CB8D842" w14:textId="77777777" w:rsidR="00A76E6D" w:rsidRPr="00420C9D" w:rsidRDefault="00A76E6D"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Uchádzač uvedie skutočnosť, či je / nie je platiteľom DPH: </w:t>
      </w:r>
      <w:r w:rsidRPr="00420C9D">
        <w:rPr>
          <w:rFonts w:ascii="Arial" w:eastAsia="Times New Roman" w:hAnsi="Arial" w:cs="Arial"/>
          <w:b/>
          <w:sz w:val="20"/>
          <w:szCs w:val="20"/>
        </w:rPr>
        <w:t>Som / Nie</w:t>
      </w:r>
      <w:r w:rsidRPr="00420C9D">
        <w:rPr>
          <w:rFonts w:ascii="Arial" w:eastAsia="Times New Roman" w:hAnsi="Arial" w:cs="Arial"/>
          <w:b/>
          <w:bCs/>
          <w:sz w:val="20"/>
          <w:szCs w:val="20"/>
        </w:rPr>
        <w:t>*</w:t>
      </w:r>
      <w:r w:rsidRPr="00420C9D">
        <w:rPr>
          <w:rFonts w:ascii="Arial" w:eastAsia="Times New Roman" w:hAnsi="Arial" w:cs="Arial"/>
          <w:b/>
          <w:sz w:val="20"/>
          <w:szCs w:val="20"/>
        </w:rPr>
        <w:t xml:space="preserve"> som platiteľom DPH</w:t>
      </w:r>
      <w:r w:rsidRPr="00420C9D">
        <w:rPr>
          <w:rFonts w:ascii="Arial" w:eastAsia="Times New Roman" w:hAnsi="Arial" w:cs="Arial"/>
          <w:sz w:val="20"/>
          <w:szCs w:val="20"/>
        </w:rPr>
        <w:t>.</w:t>
      </w:r>
    </w:p>
    <w:p w14:paraId="6A4D4566" w14:textId="77777777" w:rsidR="00A76E6D" w:rsidRPr="00420C9D" w:rsidRDefault="00A76E6D" w:rsidP="0095273D">
      <w:pPr>
        <w:spacing w:after="0" w:line="240" w:lineRule="auto"/>
        <w:contextualSpacing/>
        <w:outlineLvl w:val="0"/>
        <w:rPr>
          <w:rFonts w:ascii="Arial" w:eastAsia="Times New Roman" w:hAnsi="Arial" w:cs="Arial"/>
          <w:bCs/>
          <w:sz w:val="20"/>
          <w:szCs w:val="20"/>
        </w:rPr>
      </w:pPr>
    </w:p>
    <w:p w14:paraId="316C49B3" w14:textId="77777777" w:rsidR="00A76E6D" w:rsidRPr="00420C9D" w:rsidRDefault="00A76E6D" w:rsidP="0095273D">
      <w:pPr>
        <w:spacing w:after="0" w:line="240" w:lineRule="auto"/>
        <w:contextualSpacing/>
        <w:outlineLvl w:val="0"/>
        <w:rPr>
          <w:rFonts w:ascii="Arial" w:eastAsia="Times New Roman" w:hAnsi="Arial" w:cs="Arial"/>
          <w:b/>
          <w:bCs/>
          <w:sz w:val="20"/>
          <w:szCs w:val="20"/>
        </w:rPr>
      </w:pPr>
    </w:p>
    <w:p w14:paraId="2254243B"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0FEBAD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V ......................................... dňa ........................</w:t>
      </w:r>
    </w:p>
    <w:p w14:paraId="17535215"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280A00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B8839C8"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41D96A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E288AAF"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345D4081"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8806209"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703DF6EA"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143674C2"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0829F2C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C54380D"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w:t>
      </w:r>
    </w:p>
    <w:p w14:paraId="55F7308D" w14:textId="77777777" w:rsidR="00A76E6D" w:rsidRPr="00420C9D" w:rsidRDefault="00A76E6D"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070E654C" w14:textId="77777777" w:rsidR="00A76E6D" w:rsidRPr="00420C9D" w:rsidRDefault="00A76E6D" w:rsidP="0095273D">
      <w:pPr>
        <w:tabs>
          <w:tab w:val="num" w:pos="720"/>
        </w:tabs>
        <w:spacing w:after="0" w:line="240" w:lineRule="auto"/>
        <w:contextualSpacing/>
        <w:jc w:val="both"/>
        <w:rPr>
          <w:rFonts w:ascii="Arial" w:eastAsia="Times New Roman" w:hAnsi="Arial" w:cs="Arial"/>
          <w:sz w:val="20"/>
          <w:szCs w:val="20"/>
        </w:rPr>
      </w:pPr>
    </w:p>
    <w:p w14:paraId="4E50C071" w14:textId="77777777" w:rsidR="00A76E6D" w:rsidRPr="00420C9D" w:rsidRDefault="00A76E6D"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0AF392DC"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3D55B34D"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1BCC5F5A" w14:textId="77777777" w:rsidR="00BD48A1" w:rsidRPr="00420C9D" w:rsidRDefault="00BD48A1" w:rsidP="0095273D">
      <w:pPr>
        <w:spacing w:after="0" w:line="240" w:lineRule="auto"/>
        <w:contextualSpacing/>
        <w:rPr>
          <w:rFonts w:ascii="Arial" w:eastAsiaTheme="minorHAnsi" w:hAnsi="Arial" w:cs="Arial"/>
          <w:b/>
          <w:bCs/>
          <w:sz w:val="20"/>
          <w:szCs w:val="20"/>
          <w:lang w:eastAsia="en-US"/>
        </w:rPr>
      </w:pPr>
    </w:p>
    <w:p w14:paraId="0A72B306"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D4AB0EA"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6571E2A3"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D107B21"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5C507AC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68208D2"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15991770"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2D24F18A" w14:textId="77777777" w:rsidR="00A76E6D" w:rsidRPr="00420C9D" w:rsidRDefault="00A76E6D" w:rsidP="0095273D">
      <w:pPr>
        <w:spacing w:after="0" w:line="240" w:lineRule="auto"/>
        <w:contextualSpacing/>
        <w:rPr>
          <w:rFonts w:ascii="Arial" w:hAnsi="Arial" w:cs="Arial"/>
          <w:sz w:val="20"/>
          <w:szCs w:val="20"/>
          <w:bdr w:val="none" w:sz="0" w:space="0" w:color="auto" w:frame="1"/>
        </w:rPr>
      </w:pPr>
    </w:p>
    <w:p w14:paraId="7D530A67" w14:textId="77777777" w:rsidR="006F00DD" w:rsidRPr="00420C9D" w:rsidRDefault="006F00DD" w:rsidP="0095273D">
      <w:pPr>
        <w:spacing w:after="0" w:line="240" w:lineRule="auto"/>
        <w:contextualSpacing/>
        <w:rPr>
          <w:rFonts w:ascii="Arial" w:hAnsi="Arial" w:cs="Arial"/>
          <w:sz w:val="20"/>
          <w:szCs w:val="20"/>
          <w:bdr w:val="none" w:sz="0" w:space="0" w:color="auto" w:frame="1"/>
        </w:rPr>
      </w:pPr>
    </w:p>
    <w:p w14:paraId="7AD6B65A" w14:textId="2A03A207" w:rsidR="00C7065A" w:rsidRPr="00420C9D" w:rsidRDefault="00C7065A" w:rsidP="0095273D">
      <w:pPr>
        <w:spacing w:after="0" w:line="240" w:lineRule="auto"/>
        <w:contextualSpacing/>
        <w:rPr>
          <w:rFonts w:ascii="Arial" w:hAnsi="Arial" w:cs="Arial"/>
          <w:sz w:val="20"/>
          <w:szCs w:val="20"/>
          <w:bdr w:val="none" w:sz="0" w:space="0" w:color="auto" w:frame="1"/>
        </w:rPr>
      </w:pPr>
    </w:p>
    <w:p w14:paraId="1A1E991A"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2E43E68"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293AEBF5" w14:textId="054252B5" w:rsidR="00C7065A" w:rsidRDefault="00C7065A" w:rsidP="0095273D">
      <w:pPr>
        <w:spacing w:after="0" w:line="240" w:lineRule="auto"/>
        <w:contextualSpacing/>
        <w:rPr>
          <w:rFonts w:ascii="Arial" w:hAnsi="Arial" w:cs="Arial"/>
          <w:sz w:val="20"/>
          <w:szCs w:val="20"/>
          <w:bdr w:val="none" w:sz="0" w:space="0" w:color="auto" w:frame="1"/>
        </w:rPr>
      </w:pPr>
    </w:p>
    <w:p w14:paraId="5A1DFEC6" w14:textId="4BC3CB52" w:rsidR="007651FA" w:rsidRDefault="007651FA" w:rsidP="0095273D">
      <w:pPr>
        <w:spacing w:after="0" w:line="240" w:lineRule="auto"/>
        <w:contextualSpacing/>
        <w:rPr>
          <w:rFonts w:ascii="Arial" w:hAnsi="Arial" w:cs="Arial"/>
          <w:sz w:val="20"/>
          <w:szCs w:val="20"/>
          <w:bdr w:val="none" w:sz="0" w:space="0" w:color="auto" w:frame="1"/>
        </w:rPr>
      </w:pPr>
    </w:p>
    <w:p w14:paraId="315BD704" w14:textId="77777777" w:rsidR="007651FA" w:rsidRPr="00420C9D" w:rsidRDefault="007651FA" w:rsidP="0095273D">
      <w:pPr>
        <w:spacing w:after="0" w:line="240" w:lineRule="auto"/>
        <w:contextualSpacing/>
        <w:rPr>
          <w:rFonts w:ascii="Arial" w:hAnsi="Arial" w:cs="Arial"/>
          <w:sz w:val="20"/>
          <w:szCs w:val="20"/>
          <w:bdr w:val="none" w:sz="0" w:space="0" w:color="auto" w:frame="1"/>
        </w:rPr>
      </w:pPr>
    </w:p>
    <w:p w14:paraId="547AD71E"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079B6DD2"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70D0D58C" w14:textId="77777777" w:rsidR="00C7065A" w:rsidRPr="00420C9D" w:rsidRDefault="00C7065A" w:rsidP="0095273D">
      <w:pPr>
        <w:spacing w:after="0" w:line="240" w:lineRule="auto"/>
        <w:contextualSpacing/>
        <w:rPr>
          <w:rFonts w:ascii="Arial" w:hAnsi="Arial" w:cs="Arial"/>
          <w:sz w:val="20"/>
          <w:szCs w:val="20"/>
          <w:bdr w:val="none" w:sz="0" w:space="0" w:color="auto" w:frame="1"/>
        </w:rPr>
      </w:pPr>
    </w:p>
    <w:p w14:paraId="169D47E9" w14:textId="686BC088" w:rsidR="002673F9" w:rsidRDefault="002673F9" w:rsidP="0095273D">
      <w:pPr>
        <w:tabs>
          <w:tab w:val="left" w:pos="0"/>
        </w:tabs>
        <w:spacing w:after="0" w:line="240" w:lineRule="auto"/>
        <w:contextualSpacing/>
        <w:rPr>
          <w:rFonts w:ascii="Arial" w:hAnsi="Arial" w:cs="Arial"/>
          <w:bCs/>
          <w:color w:val="404040" w:themeColor="text1" w:themeTint="BF"/>
          <w:sz w:val="20"/>
          <w:szCs w:val="20"/>
        </w:rPr>
      </w:pPr>
      <w:r w:rsidRPr="00420C9D">
        <w:rPr>
          <w:rFonts w:ascii="Arial" w:hAnsi="Arial" w:cs="Arial"/>
          <w:bCs/>
          <w:color w:val="404040" w:themeColor="text1" w:themeTint="BF"/>
          <w:sz w:val="20"/>
          <w:szCs w:val="20"/>
        </w:rPr>
        <w:t>*nehodiace sa prečiarknuť</w:t>
      </w:r>
    </w:p>
    <w:p w14:paraId="08C60105" w14:textId="2F21C79A"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3DF32DEC" w14:textId="35357B72"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5FCD8D8B" w14:textId="77FFB563"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27DE9811" w14:textId="217C9CD1"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4498D332" w14:textId="35EAF3C4"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11966E70" w14:textId="77777777" w:rsidR="000E797D" w:rsidRDefault="000E797D" w:rsidP="0095273D">
      <w:pPr>
        <w:tabs>
          <w:tab w:val="left" w:pos="0"/>
        </w:tabs>
        <w:spacing w:after="0" w:line="240" w:lineRule="auto"/>
        <w:contextualSpacing/>
        <w:rPr>
          <w:rFonts w:ascii="Arial" w:hAnsi="Arial" w:cs="Arial"/>
          <w:bCs/>
          <w:color w:val="404040" w:themeColor="text1" w:themeTint="BF"/>
          <w:sz w:val="20"/>
          <w:szCs w:val="20"/>
        </w:rPr>
      </w:pPr>
    </w:p>
    <w:p w14:paraId="24448D4B" w14:textId="74ED3DCD" w:rsidR="007651FA"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49D55FB2" w14:textId="3EDDFB02" w:rsidR="007651FA" w:rsidRPr="008937DE" w:rsidRDefault="007651FA" w:rsidP="007651FA">
      <w:pPr>
        <w:spacing w:after="0" w:line="240" w:lineRule="auto"/>
        <w:contextualSpacing/>
        <w:jc w:val="center"/>
        <w:rPr>
          <w:rFonts w:ascii="Arial" w:eastAsia="Times New Roman" w:hAnsi="Arial" w:cs="Arial"/>
          <w:b/>
          <w:bCs/>
          <w:caps/>
          <w:color w:val="000000"/>
          <w:sz w:val="24"/>
          <w:szCs w:val="24"/>
        </w:rPr>
      </w:pPr>
      <w:r w:rsidRPr="008937DE">
        <w:rPr>
          <w:rFonts w:ascii="Arial" w:eastAsia="Times New Roman" w:hAnsi="Arial" w:cs="Arial"/>
          <w:b/>
          <w:bCs/>
          <w:caps/>
          <w:color w:val="000000"/>
          <w:sz w:val="24"/>
          <w:szCs w:val="24"/>
        </w:rPr>
        <w:t>Časť</w:t>
      </w:r>
      <w:r w:rsidRPr="008937DE">
        <w:rPr>
          <w:rFonts w:ascii="Arial" w:eastAsia="Times New Roman" w:hAnsi="Arial" w:cs="Arial"/>
          <w:bCs/>
          <w:caps/>
          <w:color w:val="000000"/>
          <w:sz w:val="24"/>
          <w:szCs w:val="24"/>
        </w:rPr>
        <w:t xml:space="preserve"> </w:t>
      </w:r>
      <w:r w:rsidRPr="008937DE">
        <w:rPr>
          <w:rFonts w:ascii="Arial" w:eastAsia="Times New Roman" w:hAnsi="Arial" w:cs="Arial"/>
          <w:b/>
          <w:bCs/>
          <w:caps/>
          <w:color w:val="000000"/>
          <w:sz w:val="24"/>
          <w:szCs w:val="24"/>
        </w:rPr>
        <w:t>A.3</w:t>
      </w:r>
      <w:r>
        <w:rPr>
          <w:rFonts w:ascii="Arial" w:eastAsia="Times New Roman" w:hAnsi="Arial" w:cs="Arial"/>
          <w:b/>
          <w:bCs/>
          <w:caps/>
          <w:color w:val="000000"/>
          <w:sz w:val="24"/>
          <w:szCs w:val="24"/>
        </w:rPr>
        <w:t>.2</w:t>
      </w:r>
      <w:r w:rsidRPr="008937DE">
        <w:rPr>
          <w:rFonts w:ascii="Arial" w:eastAsia="Times New Roman" w:hAnsi="Arial" w:cs="Arial"/>
          <w:b/>
          <w:bCs/>
          <w:caps/>
          <w:color w:val="000000"/>
          <w:sz w:val="24"/>
          <w:szCs w:val="24"/>
        </w:rPr>
        <w:t xml:space="preserve"> Návrh na plnenie kritéria</w:t>
      </w:r>
      <w:r>
        <w:rPr>
          <w:rFonts w:ascii="Arial" w:eastAsia="Times New Roman" w:hAnsi="Arial" w:cs="Arial"/>
          <w:b/>
          <w:bCs/>
          <w:caps/>
          <w:color w:val="000000"/>
          <w:sz w:val="24"/>
          <w:szCs w:val="24"/>
        </w:rPr>
        <w:t xml:space="preserve"> K2</w:t>
      </w:r>
    </w:p>
    <w:p w14:paraId="19C50ED3" w14:textId="77777777" w:rsidR="007651FA" w:rsidRPr="005A3A45" w:rsidRDefault="007651FA" w:rsidP="007651FA">
      <w:pPr>
        <w:spacing w:after="0" w:line="240" w:lineRule="auto"/>
        <w:contextualSpacing/>
        <w:rPr>
          <w:rFonts w:ascii="Arial" w:hAnsi="Arial" w:cs="Arial"/>
          <w:b/>
          <w:bCs/>
          <w:iCs/>
          <w:sz w:val="24"/>
          <w:szCs w:val="24"/>
          <w:bdr w:val="none" w:sz="0" w:space="0" w:color="auto" w:frame="1"/>
        </w:rPr>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4"/>
        <w:gridCol w:w="6520"/>
      </w:tblGrid>
      <w:tr w:rsidR="007651FA" w:rsidRPr="005A3A45" w14:paraId="11F07185" w14:textId="77777777" w:rsidTr="00471AA3">
        <w:trPr>
          <w:trHeight w:val="1160"/>
        </w:trPr>
        <w:tc>
          <w:tcPr>
            <w:tcW w:w="3044" w:type="dxa"/>
            <w:vAlign w:val="center"/>
          </w:tcPr>
          <w:p w14:paraId="37D6825B" w14:textId="678F8C7D"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Kritérium</w:t>
            </w:r>
            <w:r w:rsidR="00296EB7">
              <w:rPr>
                <w:rFonts w:ascii="Arial" w:hAnsi="Arial" w:cs="Arial"/>
                <w:sz w:val="20"/>
                <w:szCs w:val="20"/>
                <w:bdr w:val="none" w:sz="0" w:space="0" w:color="auto" w:frame="1"/>
              </w:rPr>
              <w:t xml:space="preserve"> K2</w:t>
            </w:r>
          </w:p>
        </w:tc>
        <w:tc>
          <w:tcPr>
            <w:tcW w:w="6520" w:type="dxa"/>
            <w:vAlign w:val="center"/>
          </w:tcPr>
          <w:p w14:paraId="3B539E66" w14:textId="4817F0B4" w:rsidR="007651FA" w:rsidRPr="005A3A45" w:rsidRDefault="007651FA" w:rsidP="000E797D">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Návrh na plnenie kritéria</w:t>
            </w:r>
            <w:r w:rsidR="00296EB7">
              <w:rPr>
                <w:rFonts w:ascii="Arial" w:hAnsi="Arial" w:cs="Arial"/>
                <w:sz w:val="20"/>
                <w:szCs w:val="20"/>
                <w:bdr w:val="none" w:sz="0" w:space="0" w:color="auto" w:frame="1"/>
              </w:rPr>
              <w:t xml:space="preserve"> K2</w:t>
            </w:r>
          </w:p>
        </w:tc>
      </w:tr>
      <w:tr w:rsidR="007651FA" w:rsidRPr="005A3A45" w14:paraId="315512ED" w14:textId="77777777" w:rsidTr="00471AA3">
        <w:trPr>
          <w:trHeight w:val="1160"/>
        </w:trPr>
        <w:tc>
          <w:tcPr>
            <w:tcW w:w="3044" w:type="dxa"/>
          </w:tcPr>
          <w:p w14:paraId="503FB33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36CB0BCA" w14:textId="6470665C"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Predĺžená záručná doba</w:t>
            </w:r>
          </w:p>
          <w:p w14:paraId="269010D0" w14:textId="4713B3E2" w:rsidR="007651FA" w:rsidRPr="005A3A45" w:rsidRDefault="007651FA" w:rsidP="00471AA3">
            <w:pPr>
              <w:spacing w:after="0" w:line="240" w:lineRule="auto"/>
              <w:contextualSpacing/>
              <w:jc w:val="center"/>
              <w:rPr>
                <w:rFonts w:ascii="Arial" w:hAnsi="Arial" w:cs="Arial"/>
                <w:sz w:val="20"/>
                <w:szCs w:val="20"/>
                <w:bdr w:val="none" w:sz="0" w:space="0" w:color="auto" w:frame="1"/>
              </w:rPr>
            </w:pPr>
            <w:r w:rsidRPr="005A3A45">
              <w:rPr>
                <w:rFonts w:ascii="Arial" w:hAnsi="Arial" w:cs="Arial"/>
                <w:sz w:val="20"/>
                <w:szCs w:val="20"/>
                <w:bdr w:val="none" w:sz="0" w:space="0" w:color="auto" w:frame="1"/>
              </w:rPr>
              <w:t>a záručný servis</w:t>
            </w:r>
          </w:p>
        </w:tc>
        <w:tc>
          <w:tcPr>
            <w:tcW w:w="6520" w:type="dxa"/>
          </w:tcPr>
          <w:p w14:paraId="7FE1B986"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p w14:paraId="11975234" w14:textId="1F673E13" w:rsidR="007651FA" w:rsidRPr="000E797D" w:rsidRDefault="007651FA" w:rsidP="00A400C2">
            <w:pPr>
              <w:spacing w:after="0" w:line="240" w:lineRule="auto"/>
              <w:contextualSpacing/>
              <w:rPr>
                <w:rFonts w:ascii="Arial" w:hAnsi="Arial" w:cs="Arial"/>
                <w:b/>
                <w:sz w:val="20"/>
                <w:szCs w:val="20"/>
                <w:bdr w:val="none" w:sz="0" w:space="0" w:color="auto" w:frame="1"/>
              </w:rPr>
            </w:pPr>
            <w:r w:rsidRPr="000E797D">
              <w:rPr>
                <w:rFonts w:ascii="Arial" w:hAnsi="Arial" w:cs="Arial"/>
                <w:b/>
                <w:sz w:val="20"/>
                <w:szCs w:val="20"/>
                <w:bdr w:val="none" w:sz="0" w:space="0" w:color="auto" w:frame="1"/>
              </w:rPr>
              <w:t>Predĺžená záručná doba a záručný servis:  .................. mesiacov</w:t>
            </w:r>
          </w:p>
          <w:p w14:paraId="75394691" w14:textId="77777777" w:rsidR="007651FA" w:rsidRPr="005A3A45" w:rsidRDefault="007651FA" w:rsidP="00A400C2">
            <w:pPr>
              <w:spacing w:after="0" w:line="240" w:lineRule="auto"/>
              <w:contextualSpacing/>
              <w:rPr>
                <w:rFonts w:ascii="Arial" w:hAnsi="Arial" w:cs="Arial"/>
                <w:sz w:val="20"/>
                <w:szCs w:val="20"/>
                <w:bdr w:val="none" w:sz="0" w:space="0" w:color="auto" w:frame="1"/>
              </w:rPr>
            </w:pPr>
          </w:p>
        </w:tc>
      </w:tr>
    </w:tbl>
    <w:p w14:paraId="27C3D774"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F2D5050" w14:textId="77777777" w:rsidR="007651FA" w:rsidRPr="005A3A45" w:rsidRDefault="007651FA" w:rsidP="007651FA">
      <w:pPr>
        <w:spacing w:after="0" w:line="240" w:lineRule="auto"/>
        <w:contextualSpacing/>
        <w:rPr>
          <w:rFonts w:ascii="Arial" w:hAnsi="Arial" w:cs="Arial"/>
          <w:sz w:val="20"/>
          <w:szCs w:val="20"/>
          <w:u w:val="single"/>
          <w:bdr w:val="none" w:sz="0" w:space="0" w:color="auto" w:frame="1"/>
        </w:rPr>
      </w:pPr>
      <w:r w:rsidRPr="00D02F5D">
        <w:rPr>
          <w:rFonts w:ascii="Arial" w:hAnsi="Arial"/>
          <w:sz w:val="20"/>
          <w:u w:val="single"/>
          <w:bdr w:val="none" w:sz="0" w:space="0" w:color="auto" w:frame="1"/>
        </w:rPr>
        <w:t>Poznámka:</w:t>
      </w:r>
    </w:p>
    <w:p w14:paraId="286ED85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3F6F56A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 xml:space="preserve">Uchádzač vyberie len jednu z možností: </w:t>
      </w:r>
    </w:p>
    <w:p w14:paraId="2D5D247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94C6EC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60 mesiacov</w:t>
      </w:r>
    </w:p>
    <w:p w14:paraId="34428CB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66 mesiacov</w:t>
      </w:r>
    </w:p>
    <w:p w14:paraId="781CA902"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72 mesiacov</w:t>
      </w:r>
    </w:p>
    <w:p w14:paraId="7E8CA6D6"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78 mesiacov</w:t>
      </w:r>
    </w:p>
    <w:p w14:paraId="74E95C58"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84 mesiacov</w:t>
      </w:r>
    </w:p>
    <w:p w14:paraId="37889EDF"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90 mesiacov</w:t>
      </w:r>
    </w:p>
    <w:p w14:paraId="0F439114" w14:textId="77777777" w:rsidR="007651FA" w:rsidRPr="005A3A45" w:rsidRDefault="007651FA" w:rsidP="007651FA">
      <w:pPr>
        <w:numPr>
          <w:ilvl w:val="0"/>
          <w:numId w:val="54"/>
        </w:num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96 mesiacov</w:t>
      </w:r>
    </w:p>
    <w:p w14:paraId="2E216B5B"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532059A6"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B1C1C1C"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06F19BE"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613B5102" w14:textId="77777777" w:rsidR="007651FA" w:rsidRPr="005A3A45" w:rsidRDefault="007651FA" w:rsidP="007651FA">
      <w:pPr>
        <w:spacing w:after="0" w:line="240" w:lineRule="auto"/>
        <w:contextualSpacing/>
        <w:rPr>
          <w:rFonts w:ascii="Arial" w:hAnsi="Arial" w:cs="Arial"/>
          <w:sz w:val="20"/>
          <w:szCs w:val="20"/>
          <w:bdr w:val="none" w:sz="0" w:space="0" w:color="auto" w:frame="1"/>
        </w:rPr>
      </w:pPr>
      <w:r w:rsidRPr="005A3A45">
        <w:rPr>
          <w:rFonts w:ascii="Arial" w:hAnsi="Arial" w:cs="Arial"/>
          <w:sz w:val="20"/>
          <w:szCs w:val="20"/>
          <w:bdr w:val="none" w:sz="0" w:space="0" w:color="auto" w:frame="1"/>
        </w:rPr>
        <w:t>V ......................................... dňa ........................</w:t>
      </w:r>
    </w:p>
    <w:p w14:paraId="3B9FA267"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62619BD"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2EB65D13" w14:textId="6D823570" w:rsidR="007651FA" w:rsidRDefault="007651FA" w:rsidP="007651FA">
      <w:pPr>
        <w:spacing w:after="0" w:line="240" w:lineRule="auto"/>
        <w:contextualSpacing/>
        <w:rPr>
          <w:rFonts w:ascii="Arial" w:hAnsi="Arial" w:cs="Arial"/>
          <w:sz w:val="20"/>
          <w:szCs w:val="20"/>
          <w:bdr w:val="none" w:sz="0" w:space="0" w:color="auto" w:frame="1"/>
        </w:rPr>
      </w:pPr>
    </w:p>
    <w:p w14:paraId="3748ECBE" w14:textId="2086F6F8" w:rsidR="00296EB7" w:rsidRDefault="00296EB7" w:rsidP="007651FA">
      <w:pPr>
        <w:spacing w:after="0" w:line="240" w:lineRule="auto"/>
        <w:contextualSpacing/>
        <w:rPr>
          <w:rFonts w:ascii="Arial" w:hAnsi="Arial" w:cs="Arial"/>
          <w:sz w:val="20"/>
          <w:szCs w:val="20"/>
          <w:bdr w:val="none" w:sz="0" w:space="0" w:color="auto" w:frame="1"/>
        </w:rPr>
      </w:pPr>
    </w:p>
    <w:p w14:paraId="74BD5352" w14:textId="601FF7AF" w:rsidR="00296EB7" w:rsidRDefault="00296EB7" w:rsidP="007651FA">
      <w:pPr>
        <w:spacing w:after="0" w:line="240" w:lineRule="auto"/>
        <w:contextualSpacing/>
        <w:rPr>
          <w:rFonts w:ascii="Arial" w:hAnsi="Arial" w:cs="Arial"/>
          <w:sz w:val="20"/>
          <w:szCs w:val="20"/>
          <w:bdr w:val="none" w:sz="0" w:space="0" w:color="auto" w:frame="1"/>
        </w:rPr>
      </w:pPr>
    </w:p>
    <w:p w14:paraId="456DCDBD" w14:textId="207AAB59" w:rsidR="00296EB7" w:rsidRDefault="00296EB7" w:rsidP="007651FA">
      <w:pPr>
        <w:spacing w:after="0" w:line="240" w:lineRule="auto"/>
        <w:contextualSpacing/>
        <w:rPr>
          <w:rFonts w:ascii="Arial" w:hAnsi="Arial" w:cs="Arial"/>
          <w:sz w:val="20"/>
          <w:szCs w:val="20"/>
          <w:bdr w:val="none" w:sz="0" w:space="0" w:color="auto" w:frame="1"/>
        </w:rPr>
      </w:pPr>
    </w:p>
    <w:p w14:paraId="1D0C2716" w14:textId="764441D8" w:rsidR="00296EB7" w:rsidRDefault="00296EB7" w:rsidP="007651FA">
      <w:pPr>
        <w:spacing w:after="0" w:line="240" w:lineRule="auto"/>
        <w:contextualSpacing/>
        <w:rPr>
          <w:rFonts w:ascii="Arial" w:hAnsi="Arial" w:cs="Arial"/>
          <w:sz w:val="20"/>
          <w:szCs w:val="20"/>
          <w:bdr w:val="none" w:sz="0" w:space="0" w:color="auto" w:frame="1"/>
        </w:rPr>
      </w:pPr>
    </w:p>
    <w:p w14:paraId="339EE6EB" w14:textId="720D8B20" w:rsidR="00296EB7" w:rsidRDefault="00296EB7" w:rsidP="007651FA">
      <w:pPr>
        <w:spacing w:after="0" w:line="240" w:lineRule="auto"/>
        <w:contextualSpacing/>
        <w:rPr>
          <w:rFonts w:ascii="Arial" w:hAnsi="Arial" w:cs="Arial"/>
          <w:sz w:val="20"/>
          <w:szCs w:val="20"/>
          <w:bdr w:val="none" w:sz="0" w:space="0" w:color="auto" w:frame="1"/>
        </w:rPr>
      </w:pPr>
    </w:p>
    <w:p w14:paraId="0C9F4EF4" w14:textId="56A491B9" w:rsidR="00296EB7" w:rsidRDefault="00296EB7" w:rsidP="007651FA">
      <w:pPr>
        <w:spacing w:after="0" w:line="240" w:lineRule="auto"/>
        <w:contextualSpacing/>
        <w:rPr>
          <w:rFonts w:ascii="Arial" w:hAnsi="Arial" w:cs="Arial"/>
          <w:sz w:val="20"/>
          <w:szCs w:val="20"/>
          <w:bdr w:val="none" w:sz="0" w:space="0" w:color="auto" w:frame="1"/>
        </w:rPr>
      </w:pPr>
    </w:p>
    <w:p w14:paraId="3E422C5B" w14:textId="0BAC79E0" w:rsidR="00296EB7" w:rsidRDefault="00296EB7" w:rsidP="007651FA">
      <w:pPr>
        <w:spacing w:after="0" w:line="240" w:lineRule="auto"/>
        <w:contextualSpacing/>
        <w:rPr>
          <w:rFonts w:ascii="Arial" w:hAnsi="Arial" w:cs="Arial"/>
          <w:sz w:val="20"/>
          <w:szCs w:val="20"/>
          <w:bdr w:val="none" w:sz="0" w:space="0" w:color="auto" w:frame="1"/>
        </w:rPr>
      </w:pPr>
    </w:p>
    <w:p w14:paraId="72CC3F8B" w14:textId="77777777" w:rsidR="00296EB7" w:rsidRPr="005A3A45" w:rsidRDefault="00296EB7" w:rsidP="007651FA">
      <w:pPr>
        <w:spacing w:after="0" w:line="240" w:lineRule="auto"/>
        <w:contextualSpacing/>
        <w:rPr>
          <w:rFonts w:ascii="Arial" w:hAnsi="Arial" w:cs="Arial"/>
          <w:sz w:val="20"/>
          <w:szCs w:val="20"/>
          <w:bdr w:val="none" w:sz="0" w:space="0" w:color="auto" w:frame="1"/>
        </w:rPr>
      </w:pPr>
    </w:p>
    <w:p w14:paraId="251D6DA8"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75049201"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4B62379C" w14:textId="77777777" w:rsidR="007651FA" w:rsidRDefault="007651FA" w:rsidP="007651FA">
      <w:pPr>
        <w:spacing w:after="0" w:line="240" w:lineRule="auto"/>
        <w:contextualSpacing/>
        <w:rPr>
          <w:rFonts w:ascii="Arial" w:hAnsi="Arial" w:cs="Arial"/>
          <w:sz w:val="20"/>
          <w:szCs w:val="20"/>
          <w:bdr w:val="none" w:sz="0" w:space="0" w:color="auto" w:frame="1"/>
        </w:rPr>
      </w:pPr>
    </w:p>
    <w:p w14:paraId="11FC3045" w14:textId="77777777" w:rsidR="007651FA" w:rsidRPr="005A3A45" w:rsidRDefault="007651FA" w:rsidP="007651FA">
      <w:pPr>
        <w:spacing w:after="0" w:line="240" w:lineRule="auto"/>
        <w:contextualSpacing/>
        <w:rPr>
          <w:rFonts w:ascii="Arial" w:hAnsi="Arial" w:cs="Arial"/>
          <w:sz w:val="20"/>
          <w:szCs w:val="20"/>
          <w:bdr w:val="none" w:sz="0" w:space="0" w:color="auto" w:frame="1"/>
        </w:rPr>
      </w:pPr>
    </w:p>
    <w:p w14:paraId="12D47D51" w14:textId="77777777" w:rsidR="007651FA" w:rsidRPr="00420C9D" w:rsidRDefault="007651FA" w:rsidP="007651FA">
      <w:pPr>
        <w:tabs>
          <w:tab w:val="num" w:pos="720"/>
        </w:tabs>
        <w:spacing w:after="0" w:line="240" w:lineRule="auto"/>
        <w:contextualSpacing/>
        <w:jc w:val="both"/>
        <w:rPr>
          <w:rFonts w:ascii="Arial" w:eastAsia="Times New Roman" w:hAnsi="Arial" w:cs="Arial"/>
          <w:sz w:val="20"/>
          <w:szCs w:val="20"/>
        </w:rPr>
      </w:pP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w:t>
      </w:r>
      <w:r w:rsidRPr="00420C9D">
        <w:rPr>
          <w:rFonts w:ascii="Arial" w:eastAsia="Times New Roman" w:hAnsi="Arial" w:cs="Arial"/>
          <w:sz w:val="20"/>
          <w:szCs w:val="20"/>
        </w:rPr>
        <w:t>................................................</w:t>
      </w:r>
    </w:p>
    <w:p w14:paraId="7CD85361" w14:textId="77777777" w:rsidR="007651FA" w:rsidRPr="00420C9D" w:rsidRDefault="007651FA" w:rsidP="007651FA">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1203B0F8" w14:textId="501A7E72" w:rsidR="007651FA" w:rsidRDefault="007651FA" w:rsidP="007651FA">
      <w:pPr>
        <w:tabs>
          <w:tab w:val="num" w:pos="720"/>
        </w:tabs>
        <w:spacing w:after="0" w:line="240" w:lineRule="auto"/>
        <w:contextualSpacing/>
        <w:jc w:val="both"/>
        <w:rPr>
          <w:rFonts w:ascii="Arial" w:eastAsia="Times New Roman" w:hAnsi="Arial" w:cs="Arial"/>
          <w:sz w:val="20"/>
          <w:szCs w:val="20"/>
        </w:rPr>
      </w:pPr>
    </w:p>
    <w:p w14:paraId="2371AB97" w14:textId="11FDB30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C8F4D8" w14:textId="5465E73F"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65417D" w14:textId="1B8E3DF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AEAFEBF" w14:textId="643BC811"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477167B" w14:textId="47A6528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52B83FA9" w14:textId="016F089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1BA96CAA" w14:textId="4DBA6723"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03138398" w14:textId="1EAC202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C5A7261" w14:textId="44E2C78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4B0D9382" w14:textId="62E0B9AB"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623FADFC" w14:textId="400286B8" w:rsidR="00296EB7" w:rsidRDefault="00296EB7" w:rsidP="007651FA">
      <w:pPr>
        <w:tabs>
          <w:tab w:val="num" w:pos="720"/>
        </w:tabs>
        <w:spacing w:after="0" w:line="240" w:lineRule="auto"/>
        <w:contextualSpacing/>
        <w:jc w:val="both"/>
        <w:rPr>
          <w:rFonts w:ascii="Arial" w:eastAsia="Times New Roman" w:hAnsi="Arial" w:cs="Arial"/>
          <w:sz w:val="20"/>
          <w:szCs w:val="20"/>
        </w:rPr>
      </w:pPr>
    </w:p>
    <w:p w14:paraId="3BF72972" w14:textId="77777777" w:rsidR="00296EB7" w:rsidRPr="00420C9D" w:rsidRDefault="00296EB7" w:rsidP="007651FA">
      <w:pPr>
        <w:tabs>
          <w:tab w:val="num" w:pos="720"/>
        </w:tabs>
        <w:spacing w:after="0" w:line="240" w:lineRule="auto"/>
        <w:contextualSpacing/>
        <w:jc w:val="both"/>
        <w:rPr>
          <w:rFonts w:ascii="Arial" w:eastAsia="Times New Roman" w:hAnsi="Arial" w:cs="Arial"/>
          <w:sz w:val="20"/>
          <w:szCs w:val="20"/>
        </w:rPr>
      </w:pPr>
    </w:p>
    <w:p w14:paraId="4C68CD38" w14:textId="77777777" w:rsidR="007651FA" w:rsidRPr="00420C9D" w:rsidRDefault="007651FA" w:rsidP="0095273D">
      <w:pPr>
        <w:tabs>
          <w:tab w:val="left" w:pos="0"/>
        </w:tabs>
        <w:spacing w:after="0" w:line="240" w:lineRule="auto"/>
        <w:contextualSpacing/>
        <w:rPr>
          <w:rFonts w:ascii="Arial" w:hAnsi="Arial" w:cs="Arial"/>
          <w:bCs/>
          <w:color w:val="404040" w:themeColor="text1" w:themeTint="BF"/>
          <w:sz w:val="20"/>
          <w:szCs w:val="20"/>
        </w:rPr>
      </w:pPr>
    </w:p>
    <w:p w14:paraId="006D39E9" w14:textId="77C78C22" w:rsidR="00A76E6D" w:rsidRPr="008937DE" w:rsidRDefault="00A76E6D" w:rsidP="0095273D">
      <w:pPr>
        <w:tabs>
          <w:tab w:val="left" w:pos="1985"/>
          <w:tab w:val="left" w:pos="2880"/>
        </w:tabs>
        <w:spacing w:after="0" w:line="240" w:lineRule="auto"/>
        <w:ind w:left="2880" w:hanging="2880"/>
        <w:contextualSpacing/>
        <w:rPr>
          <w:rFonts w:ascii="Arial" w:hAnsi="Arial" w:cs="Arial"/>
          <w:b/>
          <w:bCs/>
          <w:caps/>
          <w:sz w:val="24"/>
          <w:szCs w:val="24"/>
        </w:rPr>
      </w:pPr>
      <w:r w:rsidRPr="008937DE">
        <w:rPr>
          <w:rFonts w:ascii="Arial" w:hAnsi="Arial" w:cs="Arial"/>
          <w:b/>
          <w:bCs/>
          <w:caps/>
          <w:sz w:val="24"/>
          <w:szCs w:val="24"/>
        </w:rPr>
        <w:t xml:space="preserve">časť B </w:t>
      </w:r>
      <w:r w:rsidRPr="008937DE">
        <w:rPr>
          <w:rFonts w:ascii="Arial" w:hAnsi="Arial" w:cs="Arial"/>
          <w:b/>
          <w:bCs/>
          <w:caps/>
          <w:sz w:val="24"/>
          <w:szCs w:val="24"/>
        </w:rPr>
        <w:tab/>
        <w:t xml:space="preserve">Prílohy POKYNOV PRE ZÁUJEMCOV/UCHÁDZAČOV </w:t>
      </w:r>
    </w:p>
    <w:p w14:paraId="795350B8" w14:textId="77777777" w:rsidR="00A76E6D" w:rsidRPr="00420C9D" w:rsidRDefault="00A76E6D" w:rsidP="0095273D">
      <w:pPr>
        <w:tabs>
          <w:tab w:val="left" w:pos="1985"/>
          <w:tab w:val="left" w:pos="2880"/>
        </w:tabs>
        <w:spacing w:after="0" w:line="240" w:lineRule="auto"/>
        <w:ind w:left="2880" w:hanging="2880"/>
        <w:contextualSpacing/>
        <w:rPr>
          <w:rFonts w:ascii="Arial" w:hAnsi="Arial" w:cs="Arial"/>
          <w:b/>
          <w:bCs/>
          <w:sz w:val="20"/>
          <w:szCs w:val="20"/>
        </w:rPr>
      </w:pPr>
    </w:p>
    <w:p w14:paraId="0C4CA214" w14:textId="77777777"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sz w:val="20"/>
          <w:szCs w:val="20"/>
        </w:rPr>
      </w:pPr>
      <w:r w:rsidRPr="00420C9D">
        <w:rPr>
          <w:rFonts w:ascii="Arial" w:hAnsi="Arial" w:cs="Arial"/>
          <w:b/>
          <w:bCs/>
          <w:caps/>
          <w:sz w:val="20"/>
          <w:szCs w:val="20"/>
        </w:rPr>
        <w:t>príloha</w:t>
      </w:r>
      <w:r w:rsidRPr="00420C9D">
        <w:rPr>
          <w:rFonts w:ascii="Arial" w:hAnsi="Arial" w:cs="Arial"/>
          <w:b/>
          <w:bCs/>
          <w:sz w:val="20"/>
          <w:szCs w:val="20"/>
        </w:rPr>
        <w:t xml:space="preserve"> B1</w:t>
      </w:r>
      <w:r w:rsidRPr="00420C9D">
        <w:rPr>
          <w:rFonts w:ascii="Arial" w:hAnsi="Arial" w:cs="Arial"/>
          <w:sz w:val="20"/>
          <w:szCs w:val="20"/>
        </w:rPr>
        <w:tab/>
        <w:t>Ponukový list</w:t>
      </w:r>
    </w:p>
    <w:p w14:paraId="72F28240" w14:textId="4284E54C" w:rsidR="00A76E6D" w:rsidRPr="00420C9D" w:rsidRDefault="00A76E6D" w:rsidP="0095273D">
      <w:pPr>
        <w:pStyle w:val="Hlavika"/>
        <w:tabs>
          <w:tab w:val="left" w:pos="1985"/>
          <w:tab w:val="left" w:pos="2280"/>
          <w:tab w:val="left" w:pos="2880"/>
        </w:tabs>
        <w:spacing w:after="0" w:line="240" w:lineRule="auto"/>
        <w:ind w:left="2880" w:hanging="2880"/>
        <w:contextualSpacing/>
        <w:rPr>
          <w:rFonts w:ascii="Arial" w:hAnsi="Arial" w:cs="Arial"/>
          <w:b/>
          <w:bCs/>
          <w:sz w:val="20"/>
          <w:szCs w:val="20"/>
        </w:rPr>
      </w:pPr>
      <w:r w:rsidRPr="00420C9D">
        <w:rPr>
          <w:rFonts w:ascii="Arial" w:hAnsi="Arial" w:cs="Arial"/>
          <w:b/>
          <w:bCs/>
          <w:caps/>
          <w:sz w:val="20"/>
          <w:szCs w:val="20"/>
        </w:rPr>
        <w:t>PRÍLOHA b2a</w:t>
      </w:r>
      <w:r w:rsidRPr="00420C9D">
        <w:rPr>
          <w:rFonts w:ascii="Arial" w:hAnsi="Arial" w:cs="Arial"/>
          <w:b/>
          <w:bCs/>
          <w:caps/>
          <w:sz w:val="20"/>
          <w:szCs w:val="20"/>
        </w:rPr>
        <w:tab/>
      </w:r>
      <w:r w:rsidRPr="00420C9D">
        <w:rPr>
          <w:rFonts w:ascii="Arial" w:hAnsi="Arial" w:cs="Arial"/>
          <w:bCs/>
          <w:sz w:val="20"/>
          <w:szCs w:val="20"/>
        </w:rPr>
        <w:t xml:space="preserve">Harmonogram </w:t>
      </w:r>
      <w:r w:rsidR="00B91A17" w:rsidRPr="00420C9D">
        <w:rPr>
          <w:rFonts w:ascii="Arial" w:hAnsi="Arial" w:cs="Arial"/>
          <w:bCs/>
          <w:sz w:val="20"/>
          <w:szCs w:val="20"/>
        </w:rPr>
        <w:t xml:space="preserve">služieb a </w:t>
      </w:r>
      <w:r w:rsidRPr="00420C9D">
        <w:rPr>
          <w:rFonts w:ascii="Arial" w:hAnsi="Arial" w:cs="Arial"/>
          <w:bCs/>
          <w:sz w:val="20"/>
          <w:szCs w:val="20"/>
        </w:rPr>
        <w:t>prác</w:t>
      </w:r>
    </w:p>
    <w:p w14:paraId="5C7BB8CD" w14:textId="77777777" w:rsidR="00A76E6D" w:rsidRPr="00420C9D" w:rsidRDefault="00A76E6D" w:rsidP="0095273D">
      <w:pPr>
        <w:pStyle w:val="Hlavika"/>
        <w:tabs>
          <w:tab w:val="left" w:pos="1985"/>
          <w:tab w:val="left" w:pos="2280"/>
          <w:tab w:val="left" w:pos="2880"/>
        </w:tabs>
        <w:spacing w:after="0" w:line="240" w:lineRule="auto"/>
        <w:contextualSpacing/>
        <w:rPr>
          <w:rFonts w:ascii="Arial" w:hAnsi="Arial" w:cs="Arial"/>
          <w:bCs/>
          <w:sz w:val="20"/>
          <w:szCs w:val="20"/>
        </w:rPr>
      </w:pPr>
      <w:r w:rsidRPr="00420C9D">
        <w:rPr>
          <w:rFonts w:ascii="Arial" w:hAnsi="Arial" w:cs="Arial"/>
          <w:b/>
          <w:bCs/>
          <w:sz w:val="20"/>
          <w:szCs w:val="20"/>
        </w:rPr>
        <w:t>PRÍLOHA B2B</w:t>
      </w:r>
      <w:r w:rsidRPr="00420C9D">
        <w:rPr>
          <w:rFonts w:ascii="Arial" w:hAnsi="Arial" w:cs="Arial"/>
          <w:b/>
          <w:bCs/>
          <w:sz w:val="20"/>
          <w:szCs w:val="20"/>
        </w:rPr>
        <w:tab/>
      </w:r>
      <w:r w:rsidRPr="00420C9D">
        <w:rPr>
          <w:rFonts w:ascii="Arial" w:hAnsi="Arial" w:cs="Arial"/>
          <w:bCs/>
          <w:sz w:val="20"/>
          <w:szCs w:val="20"/>
        </w:rPr>
        <w:t>Zoznam subdodávateľov a podiel subdodávok</w:t>
      </w:r>
    </w:p>
    <w:p w14:paraId="116D6B84" w14:textId="055A8F7C" w:rsidR="00A76E6D" w:rsidRPr="00420C9D" w:rsidRDefault="00A76E6D" w:rsidP="0095273D">
      <w:pPr>
        <w:tabs>
          <w:tab w:val="left" w:pos="1985"/>
          <w:tab w:val="left" w:pos="2280"/>
          <w:tab w:val="left" w:pos="2880"/>
          <w:tab w:val="center" w:pos="4536"/>
          <w:tab w:val="right" w:pos="9072"/>
        </w:tabs>
        <w:spacing w:after="0" w:line="240" w:lineRule="auto"/>
        <w:contextualSpacing/>
        <w:rPr>
          <w:rFonts w:ascii="Arial" w:eastAsia="Times New Roman" w:hAnsi="Arial" w:cs="Arial"/>
          <w:bCs/>
          <w:sz w:val="20"/>
          <w:szCs w:val="20"/>
        </w:rPr>
      </w:pPr>
      <w:r w:rsidRPr="00420C9D">
        <w:rPr>
          <w:rFonts w:ascii="Arial" w:eastAsia="Times New Roman" w:hAnsi="Arial" w:cs="Arial"/>
          <w:b/>
          <w:bCs/>
          <w:sz w:val="20"/>
          <w:szCs w:val="20"/>
        </w:rPr>
        <w:t>PRÍLOHA B2C</w:t>
      </w:r>
      <w:r w:rsidRPr="00420C9D">
        <w:rPr>
          <w:rFonts w:ascii="Arial" w:eastAsia="Times New Roman" w:hAnsi="Arial" w:cs="Arial"/>
          <w:b/>
          <w:bCs/>
          <w:sz w:val="20"/>
          <w:szCs w:val="20"/>
        </w:rPr>
        <w:tab/>
      </w:r>
      <w:r w:rsidRPr="00420C9D">
        <w:rPr>
          <w:rFonts w:ascii="Arial" w:eastAsia="Times New Roman" w:hAnsi="Arial" w:cs="Arial"/>
          <w:bCs/>
          <w:sz w:val="20"/>
          <w:szCs w:val="20"/>
        </w:rPr>
        <w:t>Predbežné technické riešenie</w:t>
      </w:r>
    </w:p>
    <w:p w14:paraId="2DC24EAB" w14:textId="492CE45A"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B3</w:t>
      </w:r>
      <w:r w:rsidRPr="00420C9D">
        <w:rPr>
          <w:rFonts w:ascii="Arial" w:hAnsi="Arial" w:cs="Arial"/>
          <w:b/>
          <w:sz w:val="20"/>
          <w:szCs w:val="20"/>
        </w:rPr>
        <w:tab/>
      </w:r>
      <w:r w:rsidRPr="00420C9D">
        <w:rPr>
          <w:rFonts w:ascii="Arial" w:hAnsi="Arial" w:cs="Arial"/>
          <w:sz w:val="20"/>
          <w:szCs w:val="20"/>
        </w:rPr>
        <w:t xml:space="preserve">Referenčný list </w:t>
      </w:r>
      <w:r w:rsidR="005D37BB" w:rsidRPr="00420C9D">
        <w:rPr>
          <w:rFonts w:ascii="Arial" w:hAnsi="Arial" w:cs="Arial"/>
          <w:sz w:val="20"/>
          <w:szCs w:val="20"/>
        </w:rPr>
        <w:t>k</w:t>
      </w:r>
      <w:r w:rsidRPr="00420C9D">
        <w:rPr>
          <w:rFonts w:ascii="Arial" w:hAnsi="Arial" w:cs="Arial"/>
          <w:sz w:val="20"/>
          <w:szCs w:val="20"/>
        </w:rPr>
        <w:t>ľúčového odborníka</w:t>
      </w:r>
    </w:p>
    <w:p w14:paraId="1250B3F1" w14:textId="1B1F4A7F"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B4</w:t>
      </w:r>
      <w:r w:rsidRPr="00420C9D">
        <w:rPr>
          <w:rFonts w:ascii="Arial" w:hAnsi="Arial" w:cs="Arial"/>
          <w:b/>
          <w:sz w:val="20"/>
          <w:szCs w:val="20"/>
        </w:rPr>
        <w:tab/>
      </w:r>
      <w:r w:rsidRPr="00420C9D">
        <w:rPr>
          <w:rFonts w:ascii="Arial" w:hAnsi="Arial" w:cs="Arial"/>
          <w:sz w:val="20"/>
          <w:szCs w:val="20"/>
        </w:rPr>
        <w:t xml:space="preserve">Životopis </w:t>
      </w:r>
      <w:r w:rsidR="005D37BB" w:rsidRPr="00420C9D">
        <w:rPr>
          <w:rFonts w:ascii="Arial" w:hAnsi="Arial" w:cs="Arial"/>
          <w:sz w:val="20"/>
          <w:szCs w:val="20"/>
        </w:rPr>
        <w:t>k</w:t>
      </w:r>
      <w:r w:rsidRPr="00420C9D">
        <w:rPr>
          <w:rFonts w:ascii="Arial" w:hAnsi="Arial" w:cs="Arial"/>
          <w:sz w:val="20"/>
          <w:szCs w:val="20"/>
        </w:rPr>
        <w:t>ľúčového odborníka</w:t>
      </w:r>
    </w:p>
    <w:p w14:paraId="3D13D268" w14:textId="6059B0C4" w:rsidR="00A76E6D" w:rsidRPr="00420C9D" w:rsidRDefault="00A76E6D" w:rsidP="0095273D">
      <w:pPr>
        <w:tabs>
          <w:tab w:val="left" w:pos="1985"/>
          <w:tab w:val="left" w:pos="2880"/>
        </w:tabs>
        <w:spacing w:after="0" w:line="240" w:lineRule="auto"/>
        <w:ind w:left="2880" w:hanging="2880"/>
        <w:contextualSpacing/>
        <w:rPr>
          <w:rFonts w:ascii="Arial" w:hAnsi="Arial" w:cs="Arial"/>
          <w:sz w:val="20"/>
          <w:szCs w:val="20"/>
        </w:rPr>
      </w:pPr>
      <w:r w:rsidRPr="00420C9D">
        <w:rPr>
          <w:rFonts w:ascii="Arial" w:hAnsi="Arial" w:cs="Arial"/>
          <w:b/>
          <w:sz w:val="20"/>
          <w:szCs w:val="20"/>
        </w:rPr>
        <w:t>PRÍLOHA B5</w:t>
      </w:r>
      <w:r w:rsidRPr="00420C9D">
        <w:rPr>
          <w:rFonts w:ascii="Arial" w:hAnsi="Arial" w:cs="Arial"/>
          <w:sz w:val="20"/>
          <w:szCs w:val="20"/>
        </w:rPr>
        <w:tab/>
        <w:t xml:space="preserve">Skúsenosti </w:t>
      </w:r>
      <w:r w:rsidR="00641F3F">
        <w:rPr>
          <w:rFonts w:ascii="Arial" w:hAnsi="Arial" w:cs="Arial"/>
          <w:sz w:val="20"/>
          <w:szCs w:val="20"/>
        </w:rPr>
        <w:t>záujemcu</w:t>
      </w:r>
    </w:p>
    <w:p w14:paraId="3C7BBFEA" w14:textId="77777777" w:rsidR="00A76E6D" w:rsidRPr="00420C9D" w:rsidRDefault="00A76E6D" w:rsidP="0095273D">
      <w:pPr>
        <w:tabs>
          <w:tab w:val="left" w:pos="1985"/>
          <w:tab w:val="left" w:pos="2880"/>
        </w:tabs>
        <w:spacing w:after="0" w:line="240" w:lineRule="auto"/>
        <w:contextualSpacing/>
        <w:rPr>
          <w:rFonts w:ascii="Arial" w:hAnsi="Arial" w:cs="Arial"/>
          <w:caps/>
          <w:sz w:val="20"/>
          <w:szCs w:val="20"/>
        </w:rPr>
      </w:pPr>
      <w:r w:rsidRPr="00420C9D">
        <w:rPr>
          <w:rFonts w:ascii="Arial" w:hAnsi="Arial" w:cs="Arial"/>
          <w:b/>
          <w:caps/>
          <w:sz w:val="20"/>
          <w:szCs w:val="20"/>
        </w:rPr>
        <w:t>PrÍloha B6</w:t>
      </w:r>
      <w:r w:rsidRPr="00420C9D">
        <w:rPr>
          <w:rFonts w:ascii="Arial" w:hAnsi="Arial" w:cs="Arial"/>
          <w:b/>
          <w:caps/>
          <w:sz w:val="20"/>
          <w:szCs w:val="20"/>
        </w:rPr>
        <w:tab/>
      </w:r>
      <w:r w:rsidRPr="00420C9D">
        <w:rPr>
          <w:rFonts w:ascii="Arial" w:hAnsi="Arial" w:cs="Arial"/>
          <w:sz w:val="20"/>
          <w:szCs w:val="20"/>
        </w:rPr>
        <w:t>Jednotný európsky dokument pre verejné obstarávanie</w:t>
      </w:r>
    </w:p>
    <w:p w14:paraId="727E4F91" w14:textId="1142D240"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B7</w:t>
      </w:r>
      <w:r w:rsidRPr="00420C9D">
        <w:rPr>
          <w:rFonts w:ascii="Arial" w:hAnsi="Arial" w:cs="Arial"/>
          <w:sz w:val="20"/>
          <w:szCs w:val="20"/>
        </w:rPr>
        <w:tab/>
        <w:t>Podmienky účasti vo verejnom obstarávaní týkajúce sa osobného postavenia, finančného a ekonomického postavenia</w:t>
      </w:r>
      <w:r w:rsidR="00B5468A">
        <w:rPr>
          <w:rFonts w:ascii="Arial" w:hAnsi="Arial" w:cs="Arial"/>
          <w:sz w:val="20"/>
          <w:szCs w:val="20"/>
        </w:rPr>
        <w:t xml:space="preserve"> a </w:t>
      </w:r>
      <w:r w:rsidRPr="00420C9D">
        <w:rPr>
          <w:rFonts w:ascii="Arial" w:hAnsi="Arial" w:cs="Arial"/>
          <w:sz w:val="20"/>
          <w:szCs w:val="20"/>
        </w:rPr>
        <w:t>technickej spôsobilosti alebo odbornej spôsobilosti</w:t>
      </w:r>
    </w:p>
    <w:p w14:paraId="72BF6C87" w14:textId="1FBA5E1D" w:rsidR="00A76E6D" w:rsidRPr="00420C9D" w:rsidRDefault="00A76E6D" w:rsidP="0095273D">
      <w:pPr>
        <w:tabs>
          <w:tab w:val="left" w:pos="1985"/>
        </w:tabs>
        <w:spacing w:after="0" w:line="240" w:lineRule="auto"/>
        <w:ind w:left="1985" w:hanging="1985"/>
        <w:contextualSpacing/>
        <w:jc w:val="both"/>
        <w:rPr>
          <w:rFonts w:ascii="Arial" w:hAnsi="Arial" w:cs="Arial"/>
          <w:sz w:val="20"/>
          <w:szCs w:val="20"/>
        </w:rPr>
      </w:pPr>
      <w:r w:rsidRPr="00420C9D">
        <w:rPr>
          <w:rFonts w:ascii="Arial" w:hAnsi="Arial" w:cs="Arial"/>
          <w:b/>
          <w:sz w:val="20"/>
          <w:szCs w:val="20"/>
        </w:rPr>
        <w:t>PRÍLOHA B8</w:t>
      </w:r>
      <w:r w:rsidRPr="00420C9D">
        <w:rPr>
          <w:rFonts w:ascii="Arial" w:hAnsi="Arial" w:cs="Arial"/>
          <w:sz w:val="20"/>
          <w:szCs w:val="20"/>
        </w:rPr>
        <w:tab/>
        <w:t xml:space="preserve">Zoznam </w:t>
      </w:r>
      <w:r w:rsidR="005D37BB" w:rsidRPr="00420C9D">
        <w:rPr>
          <w:rFonts w:ascii="Arial" w:hAnsi="Arial" w:cs="Arial"/>
          <w:sz w:val="20"/>
          <w:szCs w:val="20"/>
        </w:rPr>
        <w:t>k</w:t>
      </w:r>
      <w:r w:rsidRPr="00420C9D">
        <w:rPr>
          <w:rFonts w:ascii="Arial" w:hAnsi="Arial" w:cs="Arial"/>
          <w:sz w:val="20"/>
          <w:szCs w:val="20"/>
        </w:rPr>
        <w:t>ľúčových odborníkov</w:t>
      </w:r>
    </w:p>
    <w:p w14:paraId="2DF2BE8F" w14:textId="77777777" w:rsidR="00045A7F" w:rsidRPr="00420C9D" w:rsidRDefault="00045A7F" w:rsidP="00045A7F">
      <w:pPr>
        <w:tabs>
          <w:tab w:val="left" w:pos="1985"/>
        </w:tabs>
        <w:spacing w:after="0" w:line="240" w:lineRule="auto"/>
        <w:ind w:left="1985" w:hanging="1985"/>
        <w:rPr>
          <w:rFonts w:ascii="Arial" w:eastAsia="Times New Roman" w:hAnsi="Arial" w:cs="Arial"/>
          <w:sz w:val="20"/>
          <w:szCs w:val="20"/>
        </w:rPr>
      </w:pPr>
      <w:bookmarkStart w:id="43" w:name="_Hlk164341404"/>
      <w:r w:rsidRPr="00420C9D">
        <w:rPr>
          <w:rFonts w:ascii="Arial" w:eastAsia="Times New Roman" w:hAnsi="Arial" w:cs="Arial"/>
          <w:b/>
          <w:sz w:val="20"/>
          <w:szCs w:val="20"/>
        </w:rPr>
        <w:t>PRÍLOHA B9</w:t>
      </w:r>
      <w:r w:rsidRPr="00420C9D">
        <w:rPr>
          <w:rFonts w:ascii="Arial" w:eastAsia="Times New Roman" w:hAnsi="Arial" w:cs="Arial"/>
          <w:b/>
          <w:sz w:val="20"/>
          <w:szCs w:val="20"/>
        </w:rPr>
        <w:tab/>
      </w:r>
      <w:r w:rsidRPr="00420C9D">
        <w:rPr>
          <w:rFonts w:ascii="Arial" w:eastAsia="Times New Roman" w:hAnsi="Arial" w:cs="Arial"/>
          <w:sz w:val="20"/>
          <w:szCs w:val="20"/>
        </w:rPr>
        <w:t>Splnomocnenie</w:t>
      </w:r>
    </w:p>
    <w:p w14:paraId="54853270" w14:textId="0339BD8D" w:rsidR="00045A7F" w:rsidRDefault="00045A7F" w:rsidP="00045A7F">
      <w:pPr>
        <w:tabs>
          <w:tab w:val="left" w:pos="1985"/>
        </w:tabs>
        <w:spacing w:after="0" w:line="240" w:lineRule="auto"/>
        <w:ind w:left="1985" w:hanging="1985"/>
        <w:rPr>
          <w:rFonts w:ascii="Arial" w:eastAsia="Times New Roman" w:hAnsi="Arial" w:cs="Arial"/>
          <w:sz w:val="20"/>
          <w:szCs w:val="20"/>
        </w:rPr>
      </w:pPr>
      <w:r w:rsidRPr="00420C9D">
        <w:rPr>
          <w:rFonts w:ascii="Arial" w:eastAsia="Times New Roman" w:hAnsi="Arial" w:cs="Arial"/>
          <w:b/>
          <w:sz w:val="20"/>
          <w:szCs w:val="20"/>
        </w:rPr>
        <w:t>PRÍLOHA B10</w:t>
      </w:r>
      <w:r w:rsidRPr="00420C9D">
        <w:rPr>
          <w:rFonts w:ascii="Arial" w:eastAsia="Times New Roman" w:hAnsi="Arial" w:cs="Arial"/>
          <w:b/>
          <w:sz w:val="20"/>
          <w:szCs w:val="20"/>
        </w:rPr>
        <w:tab/>
      </w:r>
      <w:r w:rsidRPr="00420C9D">
        <w:rPr>
          <w:rFonts w:ascii="Arial" w:eastAsia="Times New Roman" w:hAnsi="Arial" w:cs="Arial"/>
          <w:sz w:val="20"/>
          <w:szCs w:val="20"/>
        </w:rPr>
        <w:t>Poverenie</w:t>
      </w:r>
    </w:p>
    <w:p w14:paraId="59298C15" w14:textId="1AB899CA" w:rsidR="007301D7" w:rsidRDefault="007301D7" w:rsidP="00045A7F">
      <w:pPr>
        <w:tabs>
          <w:tab w:val="left" w:pos="1985"/>
        </w:tabs>
        <w:spacing w:after="0" w:line="240" w:lineRule="auto"/>
        <w:ind w:left="1985" w:hanging="1985"/>
        <w:rPr>
          <w:rFonts w:ascii="Arial" w:hAnsi="Arial" w:cs="Arial"/>
          <w:sz w:val="20"/>
          <w:szCs w:val="20"/>
          <w:shd w:val="clear" w:color="auto" w:fill="FFFFFF"/>
        </w:rPr>
      </w:pPr>
      <w:bookmarkStart w:id="44" w:name="_Hlk170297815"/>
      <w:r w:rsidRPr="007301D7">
        <w:rPr>
          <w:rFonts w:ascii="Arial" w:eastAsia="Times New Roman" w:hAnsi="Arial" w:cs="Arial"/>
          <w:b/>
          <w:sz w:val="20"/>
          <w:szCs w:val="20"/>
        </w:rPr>
        <w:t>PRÍLOHA B11</w:t>
      </w:r>
      <w:r>
        <w:rPr>
          <w:rFonts w:ascii="Arial" w:eastAsia="Times New Roman" w:hAnsi="Arial" w:cs="Arial"/>
          <w:sz w:val="20"/>
          <w:szCs w:val="20"/>
        </w:rPr>
        <w:tab/>
      </w:r>
      <w:r>
        <w:rPr>
          <w:rFonts w:ascii="Arial" w:hAnsi="Arial" w:cs="Arial"/>
          <w:sz w:val="20"/>
          <w:szCs w:val="20"/>
          <w:shd w:val="clear" w:color="auto" w:fill="FFFFFF"/>
        </w:rPr>
        <w:t>Pravidlá na obmedzenie počtu záujemcov</w:t>
      </w:r>
    </w:p>
    <w:p w14:paraId="4AD8C487" w14:textId="2C44B57B" w:rsidR="0007088A" w:rsidRDefault="0007088A" w:rsidP="0007088A">
      <w:pPr>
        <w:tabs>
          <w:tab w:val="left" w:pos="1985"/>
        </w:tabs>
        <w:spacing w:after="0" w:line="240" w:lineRule="auto"/>
        <w:ind w:left="1985" w:hanging="1985"/>
        <w:rPr>
          <w:rFonts w:ascii="Arial" w:hAnsi="Arial" w:cs="Arial"/>
          <w:sz w:val="20"/>
          <w:szCs w:val="20"/>
          <w:shd w:val="clear" w:color="auto" w:fill="FFFFFF"/>
        </w:rPr>
      </w:pPr>
      <w:r w:rsidRPr="0007088A">
        <w:rPr>
          <w:rFonts w:ascii="Arial" w:hAnsi="Arial" w:cs="Arial"/>
          <w:b/>
          <w:sz w:val="20"/>
          <w:szCs w:val="20"/>
          <w:shd w:val="clear" w:color="auto" w:fill="FFFFFF"/>
        </w:rPr>
        <w:t>PRÍLOHA B11A</w:t>
      </w:r>
      <w:r>
        <w:rPr>
          <w:rFonts w:ascii="Arial" w:hAnsi="Arial" w:cs="Arial"/>
          <w:b/>
          <w:sz w:val="20"/>
          <w:szCs w:val="20"/>
          <w:shd w:val="clear" w:color="auto" w:fill="FFFFFF"/>
        </w:rPr>
        <w:tab/>
      </w:r>
      <w:r w:rsidR="00045F09">
        <w:rPr>
          <w:rFonts w:ascii="Arial" w:hAnsi="Arial" w:cs="Arial"/>
          <w:sz w:val="20"/>
          <w:szCs w:val="20"/>
          <w:shd w:val="clear" w:color="auto" w:fill="FFFFFF"/>
        </w:rPr>
        <w:t xml:space="preserve">Referencie </w:t>
      </w:r>
      <w:r w:rsidRPr="0007088A">
        <w:rPr>
          <w:rFonts w:ascii="Arial" w:hAnsi="Arial" w:cs="Arial"/>
          <w:sz w:val="20"/>
          <w:szCs w:val="20"/>
          <w:shd w:val="clear" w:color="auto" w:fill="FFFFFF"/>
        </w:rPr>
        <w:t>záujemcu – Pravidlo P1</w:t>
      </w:r>
    </w:p>
    <w:p w14:paraId="2153C4C2" w14:textId="77777777" w:rsidR="00045F09" w:rsidRPr="00045F09" w:rsidRDefault="00045F09" w:rsidP="00045F09">
      <w:pPr>
        <w:tabs>
          <w:tab w:val="left" w:pos="1985"/>
        </w:tabs>
        <w:spacing w:after="0" w:line="240" w:lineRule="auto"/>
        <w:ind w:left="1985" w:hanging="1985"/>
        <w:rPr>
          <w:rFonts w:ascii="Arial" w:hAnsi="Arial" w:cs="Arial"/>
          <w:sz w:val="20"/>
          <w:szCs w:val="20"/>
          <w:shd w:val="clear" w:color="auto" w:fill="FFFFFF"/>
        </w:rPr>
      </w:pPr>
      <w:r w:rsidRPr="00045F09">
        <w:rPr>
          <w:rFonts w:ascii="Arial" w:eastAsia="Times New Roman" w:hAnsi="Arial" w:cs="Arial"/>
          <w:b/>
          <w:sz w:val="20"/>
          <w:szCs w:val="20"/>
        </w:rPr>
        <w:t>PRÍLOHA B11B</w:t>
      </w:r>
      <w:r>
        <w:rPr>
          <w:rFonts w:ascii="Arial" w:eastAsia="Times New Roman" w:hAnsi="Arial" w:cs="Arial"/>
          <w:sz w:val="20"/>
          <w:szCs w:val="20"/>
        </w:rPr>
        <w:tab/>
      </w:r>
      <w:r w:rsidRPr="00045F09">
        <w:rPr>
          <w:rFonts w:ascii="Arial" w:eastAsia="Times New Roman" w:hAnsi="Arial" w:cs="Arial"/>
          <w:sz w:val="20"/>
          <w:szCs w:val="20"/>
        </w:rPr>
        <w:t>Kľúčové strojové vybavenie</w:t>
      </w:r>
      <w:r>
        <w:rPr>
          <w:rFonts w:ascii="Arial" w:eastAsia="Times New Roman" w:hAnsi="Arial" w:cs="Arial"/>
          <w:sz w:val="20"/>
          <w:szCs w:val="20"/>
        </w:rPr>
        <w:t xml:space="preserve"> – Pravidlo P2</w:t>
      </w:r>
    </w:p>
    <w:p w14:paraId="0F4751AF" w14:textId="56A8A085" w:rsidR="001013A0" w:rsidRPr="00CD2EAD" w:rsidRDefault="000948B0" w:rsidP="001013A0">
      <w:pPr>
        <w:tabs>
          <w:tab w:val="left" w:pos="1985"/>
        </w:tabs>
        <w:spacing w:after="0" w:line="240" w:lineRule="auto"/>
        <w:ind w:left="1985" w:hanging="1985"/>
        <w:jc w:val="both"/>
        <w:rPr>
          <w:rFonts w:ascii="Arial" w:eastAsia="Times New Roman" w:hAnsi="Arial" w:cs="Arial"/>
          <w:b/>
          <w:sz w:val="20"/>
          <w:szCs w:val="20"/>
        </w:rPr>
      </w:pPr>
      <w:r w:rsidRPr="00CD2EAD">
        <w:rPr>
          <w:rFonts w:ascii="Arial" w:eastAsia="Times New Roman" w:hAnsi="Arial" w:cs="Arial"/>
          <w:b/>
          <w:sz w:val="20"/>
          <w:szCs w:val="20"/>
        </w:rPr>
        <w:t xml:space="preserve">PRÍLOHA B12 </w:t>
      </w:r>
      <w:r>
        <w:rPr>
          <w:rFonts w:ascii="Arial" w:eastAsia="Times New Roman" w:hAnsi="Arial" w:cs="Arial"/>
          <w:b/>
          <w:sz w:val="20"/>
          <w:szCs w:val="20"/>
        </w:rPr>
        <w:tab/>
      </w:r>
      <w:r w:rsidR="001013A0" w:rsidRPr="000948B0">
        <w:rPr>
          <w:rFonts w:ascii="Arial" w:eastAsia="Times New Roman" w:hAnsi="Arial" w:cs="Arial"/>
          <w:sz w:val="20"/>
          <w:szCs w:val="20"/>
        </w:rPr>
        <w:t>Č</w:t>
      </w:r>
      <w:r w:rsidR="001013A0">
        <w:rPr>
          <w:rFonts w:ascii="Arial" w:eastAsia="Times New Roman" w:hAnsi="Arial" w:cs="Arial"/>
          <w:sz w:val="20"/>
          <w:szCs w:val="20"/>
        </w:rPr>
        <w:t xml:space="preserve">estné vyhlásenie podľa Článku 5k Nariadenia rady </w:t>
      </w:r>
      <w:r w:rsidR="001013A0" w:rsidRPr="000948B0">
        <w:rPr>
          <w:rFonts w:ascii="Arial" w:eastAsia="Times New Roman" w:hAnsi="Arial" w:cs="Arial"/>
          <w:sz w:val="20"/>
          <w:szCs w:val="20"/>
        </w:rPr>
        <w:t>(EÚ) č. 833/2014 z 31. júla 2014</w:t>
      </w:r>
      <w:r w:rsidR="001013A0">
        <w:rPr>
          <w:rFonts w:ascii="Arial" w:eastAsia="Times New Roman" w:hAnsi="Arial" w:cs="Arial"/>
          <w:sz w:val="20"/>
          <w:szCs w:val="20"/>
        </w:rPr>
        <w:t xml:space="preserve"> o reštriktívnych opatreniach s ohľadom na konanie Ruska, ktorým destabilizuje situáciu na Ukrajine v Nariadenia rady </w:t>
      </w:r>
      <w:r w:rsidR="001013A0" w:rsidRPr="000948B0">
        <w:rPr>
          <w:rFonts w:ascii="Arial" w:eastAsia="Times New Roman" w:hAnsi="Arial" w:cs="Arial"/>
          <w:sz w:val="20"/>
          <w:szCs w:val="20"/>
        </w:rPr>
        <w:t>(EÚ) č. 2022/57</w:t>
      </w:r>
      <w:r w:rsidR="003F28F7">
        <w:rPr>
          <w:rFonts w:ascii="Arial" w:eastAsia="Times New Roman" w:hAnsi="Arial" w:cs="Arial"/>
          <w:sz w:val="20"/>
          <w:szCs w:val="20"/>
        </w:rPr>
        <w:t>6</w:t>
      </w:r>
      <w:r w:rsidR="001013A0" w:rsidRPr="000948B0">
        <w:rPr>
          <w:rFonts w:ascii="Arial" w:eastAsia="Times New Roman" w:hAnsi="Arial" w:cs="Arial"/>
          <w:sz w:val="20"/>
          <w:szCs w:val="20"/>
        </w:rPr>
        <w:t xml:space="preserve"> z 8. apríla 2022</w:t>
      </w:r>
    </w:p>
    <w:p w14:paraId="03144E31" w14:textId="79500E73" w:rsidR="000948B0" w:rsidRPr="00CD2EAD" w:rsidRDefault="000948B0" w:rsidP="000948B0">
      <w:pPr>
        <w:tabs>
          <w:tab w:val="left" w:pos="1985"/>
        </w:tabs>
        <w:spacing w:after="0" w:line="240" w:lineRule="auto"/>
        <w:ind w:left="1985" w:hanging="1985"/>
        <w:jc w:val="both"/>
        <w:rPr>
          <w:rFonts w:ascii="Arial" w:eastAsia="Times New Roman" w:hAnsi="Arial" w:cs="Arial"/>
          <w:b/>
          <w:sz w:val="20"/>
          <w:szCs w:val="20"/>
        </w:rPr>
      </w:pPr>
    </w:p>
    <w:p w14:paraId="58883598" w14:textId="77777777" w:rsidR="000948B0" w:rsidRPr="00420C9D" w:rsidRDefault="000948B0" w:rsidP="00045A7F">
      <w:pPr>
        <w:tabs>
          <w:tab w:val="left" w:pos="1985"/>
        </w:tabs>
        <w:spacing w:after="0" w:line="240" w:lineRule="auto"/>
        <w:ind w:left="1985" w:hanging="1985"/>
        <w:rPr>
          <w:rFonts w:ascii="Arial" w:eastAsia="Times New Roman" w:hAnsi="Arial" w:cs="Arial"/>
          <w:sz w:val="20"/>
          <w:szCs w:val="20"/>
        </w:rPr>
      </w:pPr>
    </w:p>
    <w:bookmarkEnd w:id="44"/>
    <w:p w14:paraId="34B364D0"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12F5D7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120CF1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12B61FD8"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FF05DA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73450A95" w14:textId="77777777" w:rsidR="002B56FA" w:rsidRPr="00420C9D" w:rsidRDefault="002B56FA" w:rsidP="0095273D">
      <w:pPr>
        <w:tabs>
          <w:tab w:val="left" w:pos="2835"/>
        </w:tabs>
        <w:spacing w:after="0" w:line="240" w:lineRule="auto"/>
        <w:ind w:left="1701" w:hanging="1701"/>
        <w:contextualSpacing/>
        <w:rPr>
          <w:rFonts w:ascii="Arial" w:hAnsi="Arial" w:cs="Arial"/>
          <w:strike/>
          <w:sz w:val="20"/>
          <w:szCs w:val="20"/>
        </w:rPr>
      </w:pPr>
    </w:p>
    <w:p w14:paraId="3AB3E45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24C0BAB"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5A6850B9"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6EEDAC7C"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2EFF04BD"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08658B86"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p w14:paraId="3AA64462" w14:textId="77777777" w:rsidR="00A76E6D" w:rsidRPr="00420C9D" w:rsidRDefault="00A76E6D" w:rsidP="0095273D">
      <w:pPr>
        <w:tabs>
          <w:tab w:val="left" w:pos="2835"/>
        </w:tabs>
        <w:spacing w:after="0" w:line="240" w:lineRule="auto"/>
        <w:ind w:left="1701" w:hanging="1701"/>
        <w:contextualSpacing/>
        <w:rPr>
          <w:rFonts w:ascii="Arial" w:hAnsi="Arial" w:cs="Arial"/>
          <w:strike/>
          <w:sz w:val="20"/>
          <w:szCs w:val="20"/>
        </w:rPr>
      </w:pPr>
    </w:p>
    <w:bookmarkEnd w:id="43"/>
    <w:p w14:paraId="179A3FF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395A55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EF447E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2C765DB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3F589A6"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AE752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D2314F"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2BAAE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EC3F45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E821AD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04C13B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19CAE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2DB0F8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8EFF97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94276B7"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5D1299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4346669"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59498F9A"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616EF64"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68EAD778"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14591873"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390B9EF0"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DDD28A5"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786CF20B"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8E815E"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6D36571" w14:textId="77777777" w:rsidR="00A76E6D" w:rsidRPr="00420C9D" w:rsidRDefault="00A76E6D" w:rsidP="0095273D">
      <w:pPr>
        <w:pStyle w:val="Zkladntext"/>
        <w:spacing w:after="0" w:line="240" w:lineRule="auto"/>
        <w:ind w:left="2268"/>
        <w:contextualSpacing/>
        <w:jc w:val="left"/>
        <w:rPr>
          <w:rFonts w:ascii="Arial" w:hAnsi="Arial" w:cs="Arial"/>
          <w:caps/>
          <w:color w:val="000000"/>
          <w:sz w:val="20"/>
          <w:szCs w:val="20"/>
        </w:rPr>
      </w:pPr>
    </w:p>
    <w:p w14:paraId="0C624CBA" w14:textId="77777777" w:rsidR="00B538C0" w:rsidRPr="008937DE" w:rsidRDefault="00B538C0" w:rsidP="0095273D">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after="0" w:line="240" w:lineRule="auto"/>
        <w:contextualSpacing/>
        <w:jc w:val="center"/>
        <w:rPr>
          <w:rFonts w:ascii="Arial" w:hAnsi="Arial" w:cs="Arial"/>
          <w:caps/>
          <w:color w:val="000000"/>
          <w:sz w:val="24"/>
          <w:szCs w:val="24"/>
        </w:rPr>
      </w:pPr>
      <w:r w:rsidRPr="008937DE">
        <w:rPr>
          <w:rFonts w:ascii="Arial" w:hAnsi="Arial" w:cs="Arial"/>
          <w:caps/>
          <w:color w:val="000000"/>
          <w:sz w:val="24"/>
          <w:szCs w:val="24"/>
        </w:rPr>
        <w:t>Príloha b1 Ponukový list</w:t>
      </w:r>
    </w:p>
    <w:p w14:paraId="32262BFA" w14:textId="77777777" w:rsidR="00BC673A" w:rsidRPr="00420C9D" w:rsidRDefault="00BC673A" w:rsidP="0095273D">
      <w:pPr>
        <w:pStyle w:val="Hlavika"/>
        <w:spacing w:after="0" w:line="240" w:lineRule="auto"/>
        <w:contextualSpacing/>
        <w:rPr>
          <w:rFonts w:ascii="Arial" w:hAnsi="Arial" w:cs="Arial"/>
          <w:b/>
          <w:bCs/>
          <w:sz w:val="20"/>
          <w:szCs w:val="20"/>
        </w:rPr>
      </w:pPr>
    </w:p>
    <w:p w14:paraId="7D71D655" w14:textId="77777777" w:rsidR="00B538C0" w:rsidRPr="00420C9D" w:rsidRDefault="00B538C0" w:rsidP="0095273D">
      <w:pPr>
        <w:pStyle w:val="Hlavika"/>
        <w:spacing w:after="0" w:line="240" w:lineRule="auto"/>
        <w:contextualSpacing/>
        <w:rPr>
          <w:rFonts w:ascii="Arial" w:hAnsi="Arial" w:cs="Arial"/>
          <w:b/>
          <w:sz w:val="20"/>
          <w:szCs w:val="20"/>
        </w:rPr>
      </w:pPr>
      <w:r w:rsidRPr="00420C9D">
        <w:rPr>
          <w:rFonts w:ascii="Arial" w:hAnsi="Arial" w:cs="Arial"/>
          <w:b/>
          <w:bCs/>
          <w:sz w:val="20"/>
          <w:szCs w:val="20"/>
        </w:rPr>
        <w:t>Názov predmetu zákazky na uskutočnenie stavby:</w:t>
      </w:r>
      <w:r w:rsidRPr="00420C9D">
        <w:rPr>
          <w:rFonts w:ascii="Arial" w:hAnsi="Arial" w:cs="Arial"/>
          <w:b/>
          <w:sz w:val="20"/>
          <w:szCs w:val="20"/>
        </w:rPr>
        <w:t xml:space="preserve"> </w:t>
      </w:r>
    </w:p>
    <w:p w14:paraId="133863C8" w14:textId="7AA6D167" w:rsidR="006E7A5D" w:rsidRPr="00420C9D" w:rsidRDefault="00A76E6D" w:rsidP="0095273D">
      <w:pPr>
        <w:tabs>
          <w:tab w:val="left" w:pos="567"/>
        </w:tabs>
        <w:spacing w:after="0" w:line="240" w:lineRule="auto"/>
        <w:contextualSpacing/>
        <w:jc w:val="both"/>
        <w:rPr>
          <w:rFonts w:ascii="Arial" w:hAnsi="Arial" w:cs="Arial"/>
          <w:b/>
          <w:sz w:val="20"/>
          <w:szCs w:val="20"/>
        </w:rPr>
      </w:pPr>
      <w:r w:rsidRPr="00420C9D">
        <w:rPr>
          <w:rFonts w:ascii="Arial" w:hAnsi="Arial" w:cs="Arial"/>
          <w:b/>
          <w:sz w:val="20"/>
          <w:szCs w:val="20"/>
        </w:rPr>
        <w:t>„</w:t>
      </w:r>
      <w:r w:rsidR="00544559" w:rsidRPr="00420C9D">
        <w:rPr>
          <w:rFonts w:ascii="Arial" w:hAnsi="Arial" w:cs="Arial"/>
          <w:b/>
          <w:sz w:val="20"/>
          <w:szCs w:val="20"/>
        </w:rPr>
        <w:t>D</w:t>
      </w:r>
      <w:r w:rsidR="007B5F76" w:rsidRPr="00420C9D">
        <w:rPr>
          <w:rFonts w:ascii="Arial" w:hAnsi="Arial" w:cs="Arial"/>
          <w:b/>
          <w:sz w:val="20"/>
          <w:szCs w:val="20"/>
        </w:rPr>
        <w:t>1 Turany - Hubová</w:t>
      </w:r>
      <w:r w:rsidR="006E7A5D" w:rsidRPr="00420C9D">
        <w:rPr>
          <w:rFonts w:ascii="Arial" w:hAnsi="Arial" w:cs="Arial"/>
          <w:b/>
          <w:sz w:val="20"/>
          <w:szCs w:val="20"/>
        </w:rPr>
        <w:t>“</w:t>
      </w:r>
    </w:p>
    <w:p w14:paraId="7558AE85" w14:textId="77777777" w:rsidR="00B77F8E" w:rsidRPr="00420C9D" w:rsidRDefault="00B77F8E" w:rsidP="0095273D">
      <w:pPr>
        <w:pStyle w:val="Nzov"/>
        <w:jc w:val="both"/>
        <w:rPr>
          <w:rFonts w:ascii="Arial" w:hAnsi="Arial" w:cs="Arial"/>
          <w:color w:val="auto"/>
          <w:sz w:val="20"/>
          <w:szCs w:val="20"/>
        </w:rPr>
      </w:pPr>
    </w:p>
    <w:p w14:paraId="662C0D5D" w14:textId="77777777" w:rsidR="00B538C0" w:rsidRPr="00420C9D" w:rsidRDefault="00B538C0" w:rsidP="0095273D">
      <w:pPr>
        <w:pStyle w:val="Nzov"/>
        <w:jc w:val="both"/>
        <w:rPr>
          <w:rFonts w:ascii="Arial" w:hAnsi="Arial" w:cs="Arial"/>
          <w:b/>
          <w:color w:val="auto"/>
          <w:sz w:val="20"/>
          <w:szCs w:val="20"/>
        </w:rPr>
      </w:pPr>
      <w:r w:rsidRPr="00420C9D">
        <w:rPr>
          <w:rFonts w:ascii="Arial" w:hAnsi="Arial" w:cs="Arial"/>
          <w:b/>
          <w:color w:val="auto"/>
          <w:sz w:val="20"/>
          <w:szCs w:val="20"/>
        </w:rPr>
        <w:t>Verejný obstarávateľ:</w:t>
      </w:r>
    </w:p>
    <w:p w14:paraId="43099C1A"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Názov:</w:t>
      </w:r>
      <w:r w:rsidRPr="00420C9D">
        <w:rPr>
          <w:rFonts w:ascii="Arial" w:hAnsi="Arial" w:cs="Arial"/>
          <w:bCs/>
          <w:sz w:val="20"/>
          <w:szCs w:val="20"/>
        </w:rPr>
        <w:tab/>
        <w:t>Národná diaľničná spoločnosť, a.s.</w:t>
      </w:r>
    </w:p>
    <w:p w14:paraId="62B659D3"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Sídlo:</w:t>
      </w:r>
      <w:r w:rsidRPr="00420C9D">
        <w:rPr>
          <w:rFonts w:ascii="Arial" w:hAnsi="Arial" w:cs="Arial"/>
          <w:bCs/>
          <w:sz w:val="20"/>
          <w:szCs w:val="20"/>
        </w:rPr>
        <w:tab/>
      </w:r>
      <w:r w:rsidR="004C58DC" w:rsidRPr="00420C9D">
        <w:rPr>
          <w:rFonts w:ascii="Arial" w:hAnsi="Arial" w:cs="Arial"/>
          <w:bCs/>
          <w:sz w:val="20"/>
          <w:szCs w:val="20"/>
        </w:rPr>
        <w:t>Dúbravská cesta 14</w:t>
      </w:r>
      <w:r w:rsidRPr="00420C9D">
        <w:rPr>
          <w:rFonts w:ascii="Arial" w:hAnsi="Arial" w:cs="Arial"/>
          <w:bCs/>
          <w:sz w:val="20"/>
          <w:szCs w:val="20"/>
        </w:rPr>
        <w:t>, 8</w:t>
      </w:r>
      <w:r w:rsidR="004C58DC" w:rsidRPr="00420C9D">
        <w:rPr>
          <w:rFonts w:ascii="Arial" w:hAnsi="Arial" w:cs="Arial"/>
          <w:bCs/>
          <w:sz w:val="20"/>
          <w:szCs w:val="20"/>
        </w:rPr>
        <w:t>41 04</w:t>
      </w:r>
      <w:r w:rsidRPr="00420C9D">
        <w:rPr>
          <w:rFonts w:ascii="Arial" w:hAnsi="Arial" w:cs="Arial"/>
          <w:bCs/>
          <w:sz w:val="20"/>
          <w:szCs w:val="20"/>
        </w:rPr>
        <w:t xml:space="preserve"> Bratislava</w:t>
      </w:r>
    </w:p>
    <w:p w14:paraId="08A0DF54" w14:textId="77777777" w:rsidR="00B538C0" w:rsidRPr="00420C9D" w:rsidRDefault="00B538C0" w:rsidP="0095273D">
      <w:pPr>
        <w:pStyle w:val="Nzov"/>
        <w:tabs>
          <w:tab w:val="left" w:pos="1440"/>
        </w:tabs>
        <w:ind w:left="1440" w:hanging="1440"/>
        <w:jc w:val="both"/>
        <w:rPr>
          <w:rFonts w:ascii="Arial" w:hAnsi="Arial" w:cs="Arial"/>
          <w:b/>
          <w:bCs/>
          <w:color w:val="auto"/>
          <w:sz w:val="20"/>
          <w:szCs w:val="20"/>
        </w:rPr>
      </w:pPr>
      <w:r w:rsidRPr="00420C9D">
        <w:rPr>
          <w:rFonts w:ascii="Arial" w:hAnsi="Arial" w:cs="Arial"/>
          <w:color w:val="auto"/>
          <w:sz w:val="20"/>
          <w:szCs w:val="20"/>
        </w:rPr>
        <w:t>Právna forma:</w:t>
      </w:r>
      <w:r w:rsidRPr="00420C9D">
        <w:rPr>
          <w:rFonts w:ascii="Arial" w:hAnsi="Arial" w:cs="Arial"/>
          <w:color w:val="auto"/>
          <w:sz w:val="20"/>
          <w:szCs w:val="20"/>
        </w:rPr>
        <w:tab/>
        <w:t xml:space="preserve">akciová spoločnosť zapísaná v Obchodnom registri </w:t>
      </w:r>
      <w:r w:rsidR="00A76E6D" w:rsidRPr="00420C9D">
        <w:rPr>
          <w:rFonts w:ascii="Arial" w:hAnsi="Arial" w:cs="Arial"/>
          <w:color w:val="auto"/>
          <w:sz w:val="20"/>
          <w:szCs w:val="20"/>
        </w:rPr>
        <w:t>Mestsk</w:t>
      </w:r>
      <w:r w:rsidRPr="00420C9D">
        <w:rPr>
          <w:rFonts w:ascii="Arial" w:hAnsi="Arial" w:cs="Arial"/>
          <w:color w:val="auto"/>
          <w:sz w:val="20"/>
          <w:szCs w:val="20"/>
        </w:rPr>
        <w:t xml:space="preserve">ého súdu Bratislava </w:t>
      </w:r>
      <w:r w:rsidR="00A76E6D" w:rsidRPr="00420C9D">
        <w:rPr>
          <w:rFonts w:ascii="Arial" w:hAnsi="Arial" w:cs="Arial"/>
          <w:color w:val="auto"/>
          <w:sz w:val="20"/>
          <w:szCs w:val="20"/>
        </w:rPr>
        <w:t>II</w:t>
      </w:r>
      <w:r w:rsidRPr="00420C9D">
        <w:rPr>
          <w:rFonts w:ascii="Arial" w:hAnsi="Arial" w:cs="Arial"/>
          <w:color w:val="auto"/>
          <w:sz w:val="20"/>
          <w:szCs w:val="20"/>
        </w:rPr>
        <w:t>I, oddiel: Sa, vložka číslo: 3518/B</w:t>
      </w:r>
    </w:p>
    <w:p w14:paraId="1EA44DAB" w14:textId="77777777" w:rsidR="00B538C0" w:rsidRPr="00420C9D" w:rsidRDefault="00B538C0" w:rsidP="0095273D">
      <w:pPr>
        <w:tabs>
          <w:tab w:val="left" w:pos="1440"/>
          <w:tab w:val="left" w:pos="2340"/>
        </w:tabs>
        <w:spacing w:after="0" w:line="240" w:lineRule="auto"/>
        <w:ind w:left="1440" w:hanging="1440"/>
        <w:contextualSpacing/>
        <w:jc w:val="both"/>
        <w:rPr>
          <w:rFonts w:ascii="Arial" w:hAnsi="Arial" w:cs="Arial"/>
          <w:bCs/>
          <w:sz w:val="20"/>
          <w:szCs w:val="20"/>
        </w:rPr>
      </w:pPr>
      <w:r w:rsidRPr="00420C9D">
        <w:rPr>
          <w:rFonts w:ascii="Arial" w:hAnsi="Arial" w:cs="Arial"/>
          <w:b/>
          <w:bCs/>
          <w:sz w:val="20"/>
          <w:szCs w:val="20"/>
        </w:rPr>
        <w:t>IČO:</w:t>
      </w:r>
      <w:r w:rsidRPr="00420C9D">
        <w:rPr>
          <w:rFonts w:ascii="Arial" w:hAnsi="Arial" w:cs="Arial"/>
          <w:bCs/>
          <w:sz w:val="20"/>
          <w:szCs w:val="20"/>
        </w:rPr>
        <w:tab/>
        <w:t>35 919 001</w:t>
      </w:r>
    </w:p>
    <w:p w14:paraId="20445CC9" w14:textId="77777777" w:rsidR="00B538C0" w:rsidRPr="00420C9D" w:rsidRDefault="00B538C0" w:rsidP="0095273D">
      <w:pPr>
        <w:pStyle w:val="Nzov"/>
        <w:jc w:val="both"/>
        <w:rPr>
          <w:rFonts w:ascii="Arial" w:hAnsi="Arial" w:cs="Arial"/>
          <w:color w:val="auto"/>
          <w:sz w:val="20"/>
          <w:szCs w:val="20"/>
        </w:rPr>
      </w:pPr>
    </w:p>
    <w:p w14:paraId="79A83F51" w14:textId="77777777" w:rsidR="00B538C0" w:rsidRPr="00420C9D" w:rsidRDefault="00B538C0" w:rsidP="0095273D">
      <w:pPr>
        <w:pStyle w:val="Nzov"/>
        <w:jc w:val="both"/>
        <w:rPr>
          <w:rFonts w:ascii="Arial" w:hAnsi="Arial" w:cs="Arial"/>
          <w:color w:val="auto"/>
          <w:sz w:val="20"/>
          <w:szCs w:val="20"/>
        </w:rPr>
      </w:pPr>
      <w:r w:rsidRPr="00420C9D">
        <w:rPr>
          <w:rFonts w:ascii="Arial" w:hAnsi="Arial" w:cs="Arial"/>
          <w:color w:val="auto"/>
          <w:sz w:val="20"/>
          <w:szCs w:val="20"/>
        </w:rPr>
        <w:t>Ak ponuku pre</w:t>
      </w:r>
      <w:r w:rsidR="00B954E3" w:rsidRPr="00420C9D">
        <w:rPr>
          <w:rFonts w:ascii="Arial" w:hAnsi="Arial" w:cs="Arial"/>
          <w:color w:val="auto"/>
          <w:sz w:val="20"/>
          <w:szCs w:val="20"/>
        </w:rPr>
        <w:t>d</w:t>
      </w:r>
      <w:r w:rsidRPr="00420C9D">
        <w:rPr>
          <w:rFonts w:ascii="Arial" w:hAnsi="Arial" w:cs="Arial"/>
          <w:color w:val="auto"/>
          <w:sz w:val="20"/>
          <w:szCs w:val="20"/>
        </w:rPr>
        <w:t>kladá skupina dodávateľov, musia sa dodržiavať pokyny vzťahujúce sa na hlavného člena  ostatných členov príslušnej skupiny dodávateľov.</w:t>
      </w:r>
    </w:p>
    <w:p w14:paraId="4691FE63" w14:textId="77777777" w:rsidR="007F5029" w:rsidRPr="00420C9D" w:rsidRDefault="007F5029" w:rsidP="0095273D">
      <w:pPr>
        <w:pStyle w:val="Nzov"/>
        <w:jc w:val="both"/>
        <w:rPr>
          <w:rFonts w:ascii="Arial" w:hAnsi="Arial" w:cs="Arial"/>
          <w:b/>
          <w:sz w:val="20"/>
          <w:szCs w:val="20"/>
        </w:rPr>
      </w:pPr>
    </w:p>
    <w:p w14:paraId="69D8EE75" w14:textId="77777777" w:rsidR="007F5029"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1</w:t>
      </w:r>
      <w:r w:rsidR="007F5029" w:rsidRPr="00420C9D">
        <w:rPr>
          <w:rFonts w:ascii="Arial" w:hAnsi="Arial" w:cs="Arial"/>
          <w:b/>
          <w:sz w:val="20"/>
          <w:szCs w:val="20"/>
        </w:rPr>
        <w:tab/>
        <w:t>IDENTIFIKÁCIA UCHÁDZAČA</w:t>
      </w:r>
    </w:p>
    <w:tbl>
      <w:tblPr>
        <w:tblW w:w="91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4995"/>
        <w:gridCol w:w="1276"/>
        <w:gridCol w:w="992"/>
      </w:tblGrid>
      <w:tr w:rsidR="007F5029" w:rsidRPr="00420C9D" w14:paraId="58992FE2" w14:textId="77777777" w:rsidTr="007F5029">
        <w:trPr>
          <w:cantSplit/>
        </w:trPr>
        <w:tc>
          <w:tcPr>
            <w:tcW w:w="1843" w:type="dxa"/>
            <w:tcBorders>
              <w:top w:val="nil"/>
              <w:left w:val="nil"/>
            </w:tcBorders>
          </w:tcPr>
          <w:p w14:paraId="4240FE2F" w14:textId="77777777" w:rsidR="007F5029" w:rsidRPr="00420C9D" w:rsidRDefault="007F5029" w:rsidP="0095273D">
            <w:pPr>
              <w:spacing w:after="0" w:line="240" w:lineRule="auto"/>
              <w:contextualSpacing/>
              <w:jc w:val="both"/>
              <w:rPr>
                <w:rFonts w:ascii="Arial" w:hAnsi="Arial" w:cs="Arial"/>
                <w:b/>
                <w:sz w:val="20"/>
                <w:szCs w:val="20"/>
              </w:rPr>
            </w:pPr>
          </w:p>
        </w:tc>
        <w:tc>
          <w:tcPr>
            <w:tcW w:w="4995" w:type="dxa"/>
            <w:shd w:val="pct5" w:color="auto" w:fill="FFFFFF"/>
            <w:vAlign w:val="center"/>
          </w:tcPr>
          <w:p w14:paraId="52641855"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Obchodné meno alebo názov uchádzača, právna forma a sídlo alebo miesto podnikania uchádzača</w:t>
            </w:r>
            <w:r w:rsidR="00A76E6D" w:rsidRPr="00420C9D">
              <w:rPr>
                <w:rFonts w:ascii="Arial" w:hAnsi="Arial" w:cs="Arial"/>
                <w:b/>
                <w:sz w:val="20"/>
                <w:szCs w:val="20"/>
              </w:rPr>
              <w:t xml:space="preserve"> </w:t>
            </w:r>
            <w:r w:rsidRPr="00420C9D">
              <w:rPr>
                <w:rFonts w:ascii="Arial" w:hAnsi="Arial" w:cs="Arial"/>
                <w:b/>
                <w:sz w:val="20"/>
                <w:szCs w:val="20"/>
              </w:rPr>
              <w:t>/</w:t>
            </w:r>
            <w:r w:rsidR="00A76E6D" w:rsidRPr="00420C9D">
              <w:rPr>
                <w:rFonts w:ascii="Arial" w:hAnsi="Arial" w:cs="Arial"/>
                <w:b/>
                <w:sz w:val="20"/>
                <w:szCs w:val="20"/>
              </w:rPr>
              <w:t xml:space="preserve"> </w:t>
            </w:r>
            <w:r w:rsidRPr="00420C9D">
              <w:rPr>
                <w:rFonts w:ascii="Arial" w:hAnsi="Arial" w:cs="Arial"/>
                <w:b/>
                <w:sz w:val="20"/>
                <w:szCs w:val="20"/>
              </w:rPr>
              <w:t>členov skupiny dodávateľov, ktorý je uchádzačom</w:t>
            </w:r>
          </w:p>
        </w:tc>
        <w:tc>
          <w:tcPr>
            <w:tcW w:w="1276" w:type="dxa"/>
            <w:tcBorders>
              <w:bottom w:val="single" w:sz="6" w:space="0" w:color="auto"/>
            </w:tcBorders>
            <w:shd w:val="pct5" w:color="auto" w:fill="FFFFFF"/>
            <w:vAlign w:val="center"/>
          </w:tcPr>
          <w:p w14:paraId="650644C0" w14:textId="77777777" w:rsidR="007F5029" w:rsidRPr="00420C9D" w:rsidRDefault="007F5029" w:rsidP="0095273D">
            <w:pPr>
              <w:spacing w:after="0" w:line="240" w:lineRule="auto"/>
              <w:contextualSpacing/>
              <w:jc w:val="center"/>
              <w:rPr>
                <w:rFonts w:ascii="Arial" w:hAnsi="Arial" w:cs="Arial"/>
                <w:b/>
                <w:sz w:val="20"/>
                <w:szCs w:val="20"/>
              </w:rPr>
            </w:pPr>
            <w:r w:rsidRPr="00420C9D">
              <w:rPr>
                <w:rFonts w:ascii="Arial" w:hAnsi="Arial" w:cs="Arial"/>
                <w:b/>
                <w:sz w:val="20"/>
                <w:szCs w:val="20"/>
              </w:rPr>
              <w:t>IČO</w:t>
            </w:r>
          </w:p>
        </w:tc>
        <w:tc>
          <w:tcPr>
            <w:tcW w:w="992" w:type="dxa"/>
            <w:tcBorders>
              <w:bottom w:val="single" w:sz="6" w:space="0" w:color="auto"/>
            </w:tcBorders>
            <w:shd w:val="pct5" w:color="auto" w:fill="FFFFFF"/>
          </w:tcPr>
          <w:p w14:paraId="3C886BB7" w14:textId="77777777" w:rsidR="007F5029" w:rsidRPr="00420C9D" w:rsidRDefault="007F5029" w:rsidP="0095273D">
            <w:pPr>
              <w:spacing w:after="0" w:line="240" w:lineRule="auto"/>
              <w:ind w:left="-113" w:firstLine="113"/>
              <w:contextualSpacing/>
              <w:jc w:val="center"/>
              <w:rPr>
                <w:rFonts w:ascii="Arial" w:hAnsi="Arial" w:cs="Arial"/>
                <w:b/>
                <w:sz w:val="20"/>
                <w:szCs w:val="20"/>
              </w:rPr>
            </w:pPr>
            <w:r w:rsidRPr="00420C9D">
              <w:rPr>
                <w:rFonts w:ascii="Arial" w:hAnsi="Arial" w:cs="Arial"/>
                <w:b/>
                <w:sz w:val="20"/>
                <w:szCs w:val="20"/>
              </w:rPr>
              <w:t>MSP</w:t>
            </w:r>
            <w:r w:rsidRPr="00420C9D">
              <w:rPr>
                <w:rFonts w:ascii="Arial" w:hAnsi="Arial" w:cs="Arial"/>
                <w:sz w:val="20"/>
                <w:szCs w:val="20"/>
              </w:rPr>
              <w:t>**</w:t>
            </w:r>
            <w:r w:rsidRPr="00420C9D">
              <w:rPr>
                <w:rFonts w:ascii="Arial" w:eastAsia="Calibri" w:hAnsi="Arial" w:cs="Arial"/>
                <w:sz w:val="20"/>
                <w:szCs w:val="20"/>
              </w:rPr>
              <w:t xml:space="preserve">   </w:t>
            </w:r>
            <w:r w:rsidRPr="00420C9D">
              <w:rPr>
                <w:rFonts w:ascii="Arial" w:hAnsi="Arial" w:cs="Arial"/>
                <w:b/>
                <w:sz w:val="20"/>
                <w:szCs w:val="20"/>
              </w:rPr>
              <w:t>áno/nie</w:t>
            </w:r>
          </w:p>
        </w:tc>
      </w:tr>
      <w:tr w:rsidR="007F5029" w:rsidRPr="00420C9D" w14:paraId="6A9A93B9" w14:textId="77777777" w:rsidTr="007F5029">
        <w:trPr>
          <w:cantSplit/>
        </w:trPr>
        <w:tc>
          <w:tcPr>
            <w:tcW w:w="1843" w:type="dxa"/>
          </w:tcPr>
          <w:p w14:paraId="07CEDA3B" w14:textId="77777777" w:rsidR="007F5029" w:rsidRPr="00420C9D" w:rsidRDefault="007F5029" w:rsidP="0095273D">
            <w:pPr>
              <w:spacing w:after="0" w:line="240" w:lineRule="auto"/>
              <w:contextualSpacing/>
              <w:rPr>
                <w:rFonts w:ascii="Arial" w:hAnsi="Arial" w:cs="Arial"/>
                <w:b/>
                <w:sz w:val="20"/>
                <w:szCs w:val="20"/>
              </w:rPr>
            </w:pPr>
            <w:r w:rsidRPr="00420C9D">
              <w:rPr>
                <w:rFonts w:ascii="Arial" w:hAnsi="Arial" w:cs="Arial"/>
                <w:b/>
                <w:sz w:val="20"/>
                <w:szCs w:val="20"/>
              </w:rPr>
              <w:t>Názov združenia alebo skupiny dodávateľov</w:t>
            </w:r>
          </w:p>
        </w:tc>
        <w:tc>
          <w:tcPr>
            <w:tcW w:w="4995" w:type="dxa"/>
          </w:tcPr>
          <w:p w14:paraId="2596B6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Borders>
              <w:tr2bl w:val="single" w:sz="6" w:space="0" w:color="auto"/>
            </w:tcBorders>
          </w:tcPr>
          <w:p w14:paraId="21F132CB"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Borders>
              <w:tr2bl w:val="single" w:sz="6" w:space="0" w:color="auto"/>
            </w:tcBorders>
          </w:tcPr>
          <w:p w14:paraId="3D3663AC"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6FD87555" w14:textId="77777777" w:rsidTr="007F5029">
        <w:trPr>
          <w:cantSplit/>
        </w:trPr>
        <w:tc>
          <w:tcPr>
            <w:tcW w:w="1843" w:type="dxa"/>
          </w:tcPr>
          <w:p w14:paraId="47222308"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Hlavný člen*</w:t>
            </w:r>
          </w:p>
        </w:tc>
        <w:tc>
          <w:tcPr>
            <w:tcW w:w="4995" w:type="dxa"/>
          </w:tcPr>
          <w:p w14:paraId="03A6C94B"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3084FE7D"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7923DCBF"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38E47387" w14:textId="77777777" w:rsidTr="007F5029">
        <w:trPr>
          <w:cantSplit/>
        </w:trPr>
        <w:tc>
          <w:tcPr>
            <w:tcW w:w="1843" w:type="dxa"/>
          </w:tcPr>
          <w:p w14:paraId="5E1A3816"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Člen 2*</w:t>
            </w:r>
          </w:p>
        </w:tc>
        <w:tc>
          <w:tcPr>
            <w:tcW w:w="4995" w:type="dxa"/>
          </w:tcPr>
          <w:p w14:paraId="2EE687B9"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5CF194FA"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3AED33AE" w14:textId="77777777" w:rsidR="007F5029" w:rsidRPr="00420C9D" w:rsidRDefault="007F5029" w:rsidP="0095273D">
            <w:pPr>
              <w:spacing w:after="0" w:line="240" w:lineRule="auto"/>
              <w:contextualSpacing/>
              <w:jc w:val="both"/>
              <w:rPr>
                <w:rFonts w:ascii="Arial" w:hAnsi="Arial" w:cs="Arial"/>
                <w:b/>
                <w:sz w:val="20"/>
                <w:szCs w:val="20"/>
              </w:rPr>
            </w:pPr>
          </w:p>
        </w:tc>
      </w:tr>
      <w:tr w:rsidR="007F5029" w:rsidRPr="00420C9D" w14:paraId="0121FC92" w14:textId="77777777" w:rsidTr="007F5029">
        <w:trPr>
          <w:cantSplit/>
        </w:trPr>
        <w:tc>
          <w:tcPr>
            <w:tcW w:w="1843" w:type="dxa"/>
          </w:tcPr>
          <w:p w14:paraId="2F30C94D" w14:textId="77777777" w:rsidR="007F5029" w:rsidRPr="00420C9D" w:rsidRDefault="007F5029" w:rsidP="0095273D">
            <w:pPr>
              <w:spacing w:after="0" w:line="240" w:lineRule="auto"/>
              <w:contextualSpacing/>
              <w:jc w:val="both"/>
              <w:rPr>
                <w:rFonts w:ascii="Arial" w:hAnsi="Arial" w:cs="Arial"/>
                <w:b/>
                <w:sz w:val="20"/>
                <w:szCs w:val="20"/>
              </w:rPr>
            </w:pPr>
            <w:r w:rsidRPr="00420C9D">
              <w:rPr>
                <w:rFonts w:ascii="Arial" w:hAnsi="Arial" w:cs="Arial"/>
                <w:b/>
                <w:sz w:val="20"/>
                <w:szCs w:val="20"/>
              </w:rPr>
              <w:t>atď. … *</w:t>
            </w:r>
          </w:p>
        </w:tc>
        <w:tc>
          <w:tcPr>
            <w:tcW w:w="4995" w:type="dxa"/>
          </w:tcPr>
          <w:p w14:paraId="7DA75ED8" w14:textId="77777777" w:rsidR="007F5029" w:rsidRPr="00420C9D" w:rsidRDefault="007F5029" w:rsidP="0095273D">
            <w:pPr>
              <w:spacing w:after="0" w:line="240" w:lineRule="auto"/>
              <w:contextualSpacing/>
              <w:jc w:val="both"/>
              <w:rPr>
                <w:rFonts w:ascii="Arial" w:hAnsi="Arial" w:cs="Arial"/>
                <w:b/>
                <w:sz w:val="20"/>
                <w:szCs w:val="20"/>
              </w:rPr>
            </w:pPr>
          </w:p>
        </w:tc>
        <w:tc>
          <w:tcPr>
            <w:tcW w:w="1276" w:type="dxa"/>
          </w:tcPr>
          <w:p w14:paraId="18EE7670" w14:textId="77777777" w:rsidR="007F5029" w:rsidRPr="00420C9D" w:rsidRDefault="007F5029" w:rsidP="0095273D">
            <w:pPr>
              <w:spacing w:after="0" w:line="240" w:lineRule="auto"/>
              <w:contextualSpacing/>
              <w:jc w:val="both"/>
              <w:rPr>
                <w:rFonts w:ascii="Arial" w:hAnsi="Arial" w:cs="Arial"/>
                <w:b/>
                <w:sz w:val="20"/>
                <w:szCs w:val="20"/>
              </w:rPr>
            </w:pPr>
          </w:p>
        </w:tc>
        <w:tc>
          <w:tcPr>
            <w:tcW w:w="992" w:type="dxa"/>
          </w:tcPr>
          <w:p w14:paraId="0F4264CE" w14:textId="77777777" w:rsidR="007F5029" w:rsidRPr="00420C9D" w:rsidRDefault="007F5029" w:rsidP="0095273D">
            <w:pPr>
              <w:spacing w:after="0" w:line="240" w:lineRule="auto"/>
              <w:contextualSpacing/>
              <w:jc w:val="both"/>
              <w:rPr>
                <w:rFonts w:ascii="Arial" w:hAnsi="Arial" w:cs="Arial"/>
                <w:b/>
                <w:sz w:val="20"/>
                <w:szCs w:val="20"/>
              </w:rPr>
            </w:pPr>
          </w:p>
        </w:tc>
      </w:tr>
    </w:tbl>
    <w:p w14:paraId="0FE31654" w14:textId="77777777" w:rsidR="007F5029" w:rsidRPr="00420C9D" w:rsidRDefault="007F5029" w:rsidP="0095273D">
      <w:pPr>
        <w:spacing w:after="0" w:line="240" w:lineRule="auto"/>
        <w:ind w:left="284" w:hanging="284"/>
        <w:contextualSpacing/>
        <w:jc w:val="both"/>
        <w:rPr>
          <w:rFonts w:ascii="Arial" w:hAnsi="Arial" w:cs="Arial"/>
          <w:sz w:val="20"/>
          <w:szCs w:val="20"/>
          <w:u w:val="single"/>
        </w:rPr>
      </w:pPr>
      <w:r w:rsidRPr="00420C9D">
        <w:rPr>
          <w:rFonts w:ascii="Arial" w:hAnsi="Arial" w:cs="Arial"/>
          <w:sz w:val="20"/>
          <w:szCs w:val="20"/>
        </w:rPr>
        <w:t xml:space="preserve">* pridajte/odstráňte prípadné riadky pre členov skupiny dodávateľov, ktorá je uchádzačom. </w:t>
      </w:r>
      <w:r w:rsidRPr="00420C9D">
        <w:rPr>
          <w:rFonts w:ascii="Arial" w:hAnsi="Arial" w:cs="Arial"/>
          <w:b/>
          <w:sz w:val="20"/>
          <w:szCs w:val="20"/>
        </w:rPr>
        <w:t>Upozorňujeme, že subdodávateľ sa nepovažuje za člena skupiny dodávateľov, ktorý je uchádzačom</w:t>
      </w:r>
      <w:r w:rsidRPr="00420C9D">
        <w:rPr>
          <w:rFonts w:ascii="Arial" w:hAnsi="Arial" w:cs="Arial"/>
          <w:sz w:val="20"/>
          <w:szCs w:val="20"/>
        </w:rPr>
        <w:t xml:space="preserve">. </w:t>
      </w:r>
      <w:r w:rsidRPr="00420C9D">
        <w:rPr>
          <w:rFonts w:ascii="Arial" w:hAnsi="Arial" w:cs="Arial"/>
          <w:sz w:val="20"/>
          <w:szCs w:val="20"/>
          <w:u w:val="single"/>
        </w:rPr>
        <w:t>Ak túto ponuku predkladá len samostatný uchádzač, svoju identifikáciu uvedie v riadku „Hlavný člen“ a osta</w:t>
      </w:r>
      <w:r w:rsidR="00DD6553" w:rsidRPr="00420C9D">
        <w:rPr>
          <w:rFonts w:ascii="Arial" w:hAnsi="Arial" w:cs="Arial"/>
          <w:sz w:val="20"/>
          <w:szCs w:val="20"/>
          <w:u w:val="single"/>
        </w:rPr>
        <w:t>t</w:t>
      </w:r>
      <w:r w:rsidRPr="00420C9D">
        <w:rPr>
          <w:rFonts w:ascii="Arial" w:hAnsi="Arial" w:cs="Arial"/>
          <w:sz w:val="20"/>
          <w:szCs w:val="20"/>
          <w:u w:val="single"/>
        </w:rPr>
        <w:t xml:space="preserve">né riadky odstráni. </w:t>
      </w:r>
    </w:p>
    <w:p w14:paraId="15DC4B38" w14:textId="2F1733CF" w:rsidR="007F5029" w:rsidRDefault="007F5029" w:rsidP="0095273D">
      <w:pPr>
        <w:spacing w:after="0" w:line="240" w:lineRule="auto"/>
        <w:ind w:left="284" w:right="112" w:hanging="284"/>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MSP</w:t>
      </w:r>
      <w:r w:rsidRPr="00420C9D">
        <w:rPr>
          <w:rFonts w:ascii="Arial" w:hAnsi="Arial" w:cs="Arial"/>
          <w:sz w:val="20"/>
          <w:szCs w:val="20"/>
        </w:rPr>
        <w:t xml:space="preserve"> je skratka mikro, malých a stredných podnikov. </w:t>
      </w:r>
      <w:r w:rsidRPr="00420C9D">
        <w:rPr>
          <w:rFonts w:ascii="Arial" w:hAnsi="Arial" w:cs="Arial"/>
          <w:b/>
          <w:sz w:val="20"/>
          <w:szCs w:val="20"/>
        </w:rPr>
        <w:t>Mikropodniky</w:t>
      </w:r>
      <w:r w:rsidRPr="00420C9D">
        <w:rPr>
          <w:rFonts w:ascii="Arial" w:hAnsi="Arial" w:cs="Arial"/>
          <w:sz w:val="20"/>
          <w:szCs w:val="20"/>
        </w:rPr>
        <w:t xml:space="preserve">: podniky, ktoré zamestnávajú menej ako 10 osôb a ktorých ročný obrat a/alebo celková ročná súvaha neprekračuje 2 MIO EUR. </w:t>
      </w:r>
      <w:r w:rsidRPr="00420C9D">
        <w:rPr>
          <w:rFonts w:ascii="Arial" w:hAnsi="Arial" w:cs="Arial"/>
          <w:b/>
          <w:sz w:val="20"/>
          <w:szCs w:val="20"/>
        </w:rPr>
        <w:t>Malé podniky</w:t>
      </w:r>
      <w:r w:rsidRPr="00420C9D">
        <w:rPr>
          <w:rFonts w:ascii="Arial" w:hAnsi="Arial" w:cs="Arial"/>
          <w:sz w:val="20"/>
          <w:szCs w:val="20"/>
        </w:rPr>
        <w:t xml:space="preserve">: podniky, ktoré zamestnávajú menej ako 50 osôb a ktorých ročný obrat a/alebo celková ročná súvaha neprekračuje 10 MIO EUR. </w:t>
      </w:r>
      <w:r w:rsidRPr="00420C9D">
        <w:rPr>
          <w:rFonts w:ascii="Arial" w:hAnsi="Arial" w:cs="Arial"/>
          <w:b/>
          <w:sz w:val="20"/>
          <w:szCs w:val="20"/>
        </w:rPr>
        <w:t>Stredné podniky</w:t>
      </w:r>
      <w:r w:rsidRPr="00420C9D">
        <w:rPr>
          <w:rFonts w:ascii="Arial" w:hAnsi="Arial" w:cs="Arial"/>
          <w:sz w:val="20"/>
          <w:szCs w:val="20"/>
        </w:rPr>
        <w:t>: podniky, ktoré nie sú mikropodnikmi ani malými podnikmi a ktoré zamestnávajú menej ako 250 osôb a ktorých ročný obrat neprekračuje 50 MIO EUR a/alebo celková ročná súvaha neprekračuje 43 MIO EUR.</w:t>
      </w:r>
    </w:p>
    <w:p w14:paraId="282B4B11" w14:textId="77777777" w:rsidR="00F84C18" w:rsidRPr="00420C9D" w:rsidRDefault="00F84C18" w:rsidP="0095273D">
      <w:pPr>
        <w:spacing w:after="0" w:line="240" w:lineRule="auto"/>
        <w:ind w:left="284" w:right="112" w:hanging="284"/>
        <w:contextualSpacing/>
        <w:jc w:val="both"/>
        <w:rPr>
          <w:rFonts w:ascii="Arial" w:hAnsi="Arial" w:cs="Arial"/>
          <w:sz w:val="20"/>
          <w:szCs w:val="20"/>
        </w:rPr>
      </w:pPr>
    </w:p>
    <w:p w14:paraId="3F3E52E3" w14:textId="77777777" w:rsidR="00B538C0"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2</w:t>
      </w:r>
      <w:r w:rsidRPr="00420C9D">
        <w:rPr>
          <w:rFonts w:ascii="Arial" w:hAnsi="Arial" w:cs="Arial"/>
          <w:b/>
          <w:sz w:val="20"/>
          <w:szCs w:val="20"/>
        </w:rPr>
        <w:tab/>
        <w:t xml:space="preserve">IDENTIFIKÁCIA KONTAKTNEJ OSOBY </w:t>
      </w:r>
      <w:r w:rsidRPr="00420C9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B538C0" w:rsidRPr="00420C9D" w14:paraId="40271B1F" w14:textId="77777777" w:rsidTr="00A76E6D">
        <w:tc>
          <w:tcPr>
            <w:tcW w:w="2268" w:type="dxa"/>
            <w:shd w:val="pct5" w:color="auto" w:fill="FFFFFF"/>
          </w:tcPr>
          <w:p w14:paraId="54FE9EC0"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Obchodné meno alebo názov uchádzača (člena skupiny dodávateľov, ktor</w:t>
            </w:r>
            <w:r w:rsidR="00A76E6D" w:rsidRPr="00420C9D">
              <w:rPr>
                <w:rFonts w:ascii="Arial" w:hAnsi="Arial" w:cs="Arial"/>
                <w:b/>
                <w:sz w:val="20"/>
                <w:szCs w:val="20"/>
              </w:rPr>
              <w:t>ý</w:t>
            </w:r>
            <w:r w:rsidRPr="00420C9D">
              <w:rPr>
                <w:rFonts w:ascii="Arial" w:hAnsi="Arial" w:cs="Arial"/>
                <w:b/>
                <w:sz w:val="20"/>
                <w:szCs w:val="20"/>
              </w:rPr>
              <w:t xml:space="preserve"> je uchádzačom)</w:t>
            </w:r>
          </w:p>
        </w:tc>
        <w:tc>
          <w:tcPr>
            <w:tcW w:w="6912" w:type="dxa"/>
          </w:tcPr>
          <w:p w14:paraId="471D0A7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8EE02B8" w14:textId="77777777" w:rsidTr="00A76E6D">
        <w:tc>
          <w:tcPr>
            <w:tcW w:w="2268" w:type="dxa"/>
            <w:shd w:val="pct5" w:color="auto" w:fill="FFFFFF"/>
          </w:tcPr>
          <w:p w14:paraId="37484E54"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Meno a priezvisko</w:t>
            </w:r>
          </w:p>
          <w:p w14:paraId="6BF1ACBA"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kontaktnej osoby</w:t>
            </w:r>
            <w:r w:rsidRPr="00420C9D">
              <w:rPr>
                <w:rStyle w:val="Odkaznapoznmkupodiarou"/>
                <w:rFonts w:ascii="Arial" w:hAnsi="Arial" w:cs="Arial"/>
                <w:b/>
                <w:sz w:val="20"/>
                <w:szCs w:val="20"/>
              </w:rPr>
              <w:footnoteReference w:id="3"/>
            </w:r>
            <w:r w:rsidRPr="00420C9D">
              <w:rPr>
                <w:rFonts w:ascii="Arial" w:hAnsi="Arial" w:cs="Arial"/>
                <w:b/>
                <w:sz w:val="20"/>
                <w:szCs w:val="20"/>
              </w:rPr>
              <w:t xml:space="preserve"> za uchádzača</w:t>
            </w:r>
          </w:p>
        </w:tc>
        <w:tc>
          <w:tcPr>
            <w:tcW w:w="6912" w:type="dxa"/>
          </w:tcPr>
          <w:p w14:paraId="317C4EF6"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E180940" w14:textId="77777777" w:rsidTr="00A76E6D">
        <w:tc>
          <w:tcPr>
            <w:tcW w:w="2268" w:type="dxa"/>
            <w:shd w:val="pct5" w:color="auto" w:fill="FFFFFF"/>
          </w:tcPr>
          <w:p w14:paraId="2DEB0E08"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Adresa uchádzača</w:t>
            </w:r>
          </w:p>
        </w:tc>
        <w:tc>
          <w:tcPr>
            <w:tcW w:w="6912" w:type="dxa"/>
          </w:tcPr>
          <w:p w14:paraId="2D8623CC"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3EFD4CCC" w14:textId="77777777" w:rsidTr="00A76E6D">
        <w:tc>
          <w:tcPr>
            <w:tcW w:w="2268" w:type="dxa"/>
            <w:shd w:val="pct5" w:color="auto" w:fill="FFFFFF"/>
          </w:tcPr>
          <w:p w14:paraId="4B27A24F"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Telefón </w:t>
            </w:r>
          </w:p>
        </w:tc>
        <w:tc>
          <w:tcPr>
            <w:tcW w:w="6912" w:type="dxa"/>
          </w:tcPr>
          <w:p w14:paraId="4A8A842B" w14:textId="77777777" w:rsidR="00B538C0" w:rsidRPr="00420C9D" w:rsidRDefault="00B538C0" w:rsidP="0095273D">
            <w:pPr>
              <w:spacing w:after="0" w:line="240" w:lineRule="auto"/>
              <w:contextualSpacing/>
              <w:rPr>
                <w:rFonts w:ascii="Arial" w:hAnsi="Arial" w:cs="Arial"/>
                <w:sz w:val="20"/>
                <w:szCs w:val="20"/>
              </w:rPr>
            </w:pPr>
          </w:p>
        </w:tc>
      </w:tr>
      <w:tr w:rsidR="00B538C0" w:rsidRPr="00420C9D" w14:paraId="0C056D00" w14:textId="77777777" w:rsidTr="00A76E6D">
        <w:tc>
          <w:tcPr>
            <w:tcW w:w="2268" w:type="dxa"/>
            <w:shd w:val="pct5" w:color="auto" w:fill="FFFFFF"/>
          </w:tcPr>
          <w:p w14:paraId="16780C86" w14:textId="77777777" w:rsidR="00B538C0" w:rsidRPr="00420C9D" w:rsidRDefault="00B538C0" w:rsidP="0095273D">
            <w:pPr>
              <w:spacing w:after="0" w:line="240" w:lineRule="auto"/>
              <w:contextualSpacing/>
              <w:rPr>
                <w:rFonts w:ascii="Arial" w:hAnsi="Arial" w:cs="Arial"/>
                <w:b/>
                <w:sz w:val="20"/>
                <w:szCs w:val="20"/>
              </w:rPr>
            </w:pPr>
            <w:r w:rsidRPr="00420C9D">
              <w:rPr>
                <w:rFonts w:ascii="Arial" w:hAnsi="Arial" w:cs="Arial"/>
                <w:b/>
                <w:sz w:val="20"/>
                <w:szCs w:val="20"/>
              </w:rPr>
              <w:t>E-mail</w:t>
            </w:r>
          </w:p>
        </w:tc>
        <w:tc>
          <w:tcPr>
            <w:tcW w:w="6912" w:type="dxa"/>
          </w:tcPr>
          <w:p w14:paraId="16851F10" w14:textId="77777777" w:rsidR="00B538C0" w:rsidRPr="00420C9D" w:rsidRDefault="00B538C0" w:rsidP="0095273D">
            <w:pPr>
              <w:spacing w:after="0" w:line="240" w:lineRule="auto"/>
              <w:contextualSpacing/>
              <w:rPr>
                <w:rFonts w:ascii="Arial" w:hAnsi="Arial" w:cs="Arial"/>
                <w:sz w:val="20"/>
                <w:szCs w:val="20"/>
              </w:rPr>
            </w:pPr>
          </w:p>
        </w:tc>
      </w:tr>
    </w:tbl>
    <w:p w14:paraId="473357B7"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17B8E299" w14:textId="77777777" w:rsidR="00A76E6D" w:rsidRPr="00420C9D" w:rsidRDefault="00A76E6D" w:rsidP="0095273D">
      <w:pPr>
        <w:keepNext/>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Dole podpísaná/podpísaný čestne vyhlasujem, že som svoju ponuku stanovil nezávisle, a zároveň som nekomunikoval s konkurentmi o cene, predkladaní ponuky alebo podmienkach ponuky. </w:t>
      </w:r>
    </w:p>
    <w:p w14:paraId="2AD9B644" w14:textId="77777777" w:rsidR="00A76E6D" w:rsidRPr="00420C9D" w:rsidRDefault="00A76E6D" w:rsidP="0095273D">
      <w:pPr>
        <w:keepNext/>
        <w:spacing w:after="0" w:line="240" w:lineRule="auto"/>
        <w:ind w:left="425" w:hanging="425"/>
        <w:contextualSpacing/>
        <w:jc w:val="both"/>
        <w:rPr>
          <w:rFonts w:ascii="Arial" w:hAnsi="Arial" w:cs="Arial"/>
          <w:b/>
          <w:sz w:val="20"/>
          <w:szCs w:val="20"/>
        </w:rPr>
      </w:pPr>
    </w:p>
    <w:p w14:paraId="7D320865" w14:textId="77777777" w:rsidR="000B4F42" w:rsidRPr="00420C9D" w:rsidRDefault="00B538C0" w:rsidP="0095273D">
      <w:pPr>
        <w:keepNext/>
        <w:spacing w:after="0" w:line="240" w:lineRule="auto"/>
        <w:ind w:left="425" w:hanging="425"/>
        <w:contextualSpacing/>
        <w:jc w:val="both"/>
        <w:rPr>
          <w:rFonts w:ascii="Arial" w:hAnsi="Arial" w:cs="Arial"/>
          <w:b/>
          <w:sz w:val="20"/>
          <w:szCs w:val="20"/>
        </w:rPr>
      </w:pPr>
      <w:r w:rsidRPr="00420C9D">
        <w:rPr>
          <w:rFonts w:ascii="Arial" w:hAnsi="Arial" w:cs="Arial"/>
          <w:b/>
          <w:sz w:val="20"/>
          <w:szCs w:val="20"/>
        </w:rPr>
        <w:t>3</w:t>
      </w:r>
      <w:r w:rsidRPr="00420C9D">
        <w:rPr>
          <w:rFonts w:ascii="Arial" w:hAnsi="Arial" w:cs="Arial"/>
          <w:b/>
          <w:sz w:val="20"/>
          <w:szCs w:val="20"/>
        </w:rPr>
        <w:tab/>
        <w:t>VYHLÁSENIE UCHÁDZAČA</w:t>
      </w:r>
    </w:p>
    <w:p w14:paraId="037905A7" w14:textId="77777777" w:rsidR="00D70E3D" w:rsidRPr="00420C9D" w:rsidRDefault="00D70E3D" w:rsidP="0095273D">
      <w:pPr>
        <w:keepNext/>
        <w:spacing w:after="0" w:line="240" w:lineRule="auto"/>
        <w:ind w:left="425" w:hanging="425"/>
        <w:contextualSpacing/>
        <w:jc w:val="both"/>
        <w:rPr>
          <w:rFonts w:ascii="Arial" w:hAnsi="Arial" w:cs="Arial"/>
          <w:b/>
          <w:sz w:val="20"/>
          <w:szCs w:val="20"/>
        </w:rPr>
      </w:pPr>
    </w:p>
    <w:p w14:paraId="54DA8DFD" w14:textId="77777777" w:rsidR="008B03C3" w:rsidRPr="00420C9D" w:rsidRDefault="008B03C3" w:rsidP="0095273D">
      <w:pPr>
        <w:keepNext/>
        <w:keepLines/>
        <w:widowControl w:val="0"/>
        <w:spacing w:after="0" w:line="240" w:lineRule="auto"/>
        <w:contextualSpacing/>
        <w:rPr>
          <w:rFonts w:ascii="Arial" w:hAnsi="Arial" w:cs="Arial"/>
          <w:sz w:val="20"/>
          <w:szCs w:val="20"/>
        </w:rPr>
      </w:pPr>
      <w:r w:rsidRPr="00420C9D">
        <w:rPr>
          <w:rFonts w:ascii="Arial" w:hAnsi="Arial" w:cs="Arial"/>
          <w:sz w:val="20"/>
          <w:szCs w:val="20"/>
        </w:rPr>
        <w:t>Vážený pán/vážená pani,</w:t>
      </w:r>
    </w:p>
    <w:p w14:paraId="5F861732" w14:textId="77777777" w:rsidR="008B03C3" w:rsidRPr="00420C9D" w:rsidRDefault="008B03C3" w:rsidP="0095273D">
      <w:pPr>
        <w:keepNext/>
        <w:keepLines/>
        <w:widowControl w:val="0"/>
        <w:spacing w:after="0" w:line="240" w:lineRule="auto"/>
        <w:contextualSpacing/>
        <w:rPr>
          <w:rFonts w:ascii="Arial" w:hAnsi="Arial" w:cs="Arial"/>
          <w:sz w:val="20"/>
          <w:szCs w:val="20"/>
        </w:rPr>
      </w:pPr>
    </w:p>
    <w:p w14:paraId="3634D5C5" w14:textId="766CE36C" w:rsidR="00B26946" w:rsidRPr="00420C9D" w:rsidRDefault="008B03C3" w:rsidP="0095273D">
      <w:pPr>
        <w:pStyle w:val="Obyajntext"/>
        <w:keepNext/>
        <w:keepLines/>
        <w:widowControl w:val="0"/>
        <w:spacing w:after="0" w:line="240" w:lineRule="auto"/>
        <w:contextualSpacing/>
        <w:rPr>
          <w:rFonts w:ascii="Arial" w:hAnsi="Arial" w:cs="Arial"/>
          <w:snapToGrid w:val="0"/>
          <w:lang w:val="sk-SK"/>
        </w:rPr>
      </w:pPr>
      <w:r w:rsidRPr="00420C9D">
        <w:rPr>
          <w:rFonts w:ascii="Arial" w:hAnsi="Arial" w:cs="Arial"/>
          <w:snapToGrid w:val="0"/>
          <w:lang w:val="sk-SK"/>
        </w:rPr>
        <w:t xml:space="preserve">my, nižšie podpísaní oprávnení zástupcovia vyššie uvedeného uchádzača/členov skupiny dodávateľov, ktorá je uchádzačom, týmto vyhlasujeme, že sme preskúmali a prijímame bez výhrad alebo obmedzení súťažné podklady pre túto </w:t>
      </w:r>
      <w:r w:rsidR="00613025" w:rsidRPr="00420C9D">
        <w:rPr>
          <w:rFonts w:ascii="Arial" w:hAnsi="Arial" w:cs="Arial"/>
          <w:snapToGrid w:val="0"/>
          <w:lang w:val="sk-SK"/>
        </w:rPr>
        <w:t>verejnú</w:t>
      </w:r>
      <w:r w:rsidR="00035EF4" w:rsidRPr="00420C9D">
        <w:rPr>
          <w:rFonts w:ascii="Arial" w:hAnsi="Arial" w:cs="Arial"/>
          <w:snapToGrid w:val="0"/>
          <w:lang w:val="sk-SK"/>
        </w:rPr>
        <w:t xml:space="preserve"> </w:t>
      </w:r>
      <w:r w:rsidRPr="00420C9D">
        <w:rPr>
          <w:rFonts w:ascii="Arial" w:hAnsi="Arial" w:cs="Arial"/>
          <w:snapToGrid w:val="0"/>
          <w:lang w:val="sk-SK"/>
        </w:rPr>
        <w:t xml:space="preserve">súťaž v celom rozsahu a v súlade so všetkými podmienkami ponúkame </w:t>
      </w:r>
      <w:r w:rsidR="003D7D75" w:rsidRPr="00420C9D">
        <w:rPr>
          <w:rFonts w:ascii="Arial" w:hAnsi="Arial" w:cs="Arial"/>
          <w:snapToGrid w:val="0"/>
          <w:lang w:val="sk-SK"/>
        </w:rPr>
        <w:t xml:space="preserve">celkovú </w:t>
      </w:r>
      <w:r w:rsidR="00B618B1" w:rsidRPr="00420C9D">
        <w:rPr>
          <w:rFonts w:ascii="Arial" w:hAnsi="Arial" w:cs="Arial"/>
          <w:snapToGrid w:val="0"/>
          <w:lang w:val="sk-SK"/>
        </w:rPr>
        <w:t xml:space="preserve">cenu za </w:t>
      </w:r>
      <w:r w:rsidRPr="00420C9D">
        <w:rPr>
          <w:rFonts w:ascii="Arial" w:hAnsi="Arial" w:cs="Arial"/>
          <w:snapToGrid w:val="0"/>
          <w:lang w:val="sk-SK"/>
        </w:rPr>
        <w:t xml:space="preserve">uskutočnenie stavebných  prác pre projekt s názvom </w:t>
      </w:r>
      <w:r w:rsidR="00544559" w:rsidRPr="00420C9D">
        <w:rPr>
          <w:rFonts w:ascii="Arial" w:hAnsi="Arial" w:cs="Arial"/>
          <w:b/>
        </w:rPr>
        <w:t>D</w:t>
      </w:r>
      <w:r w:rsidR="007B5F76" w:rsidRPr="00420C9D">
        <w:rPr>
          <w:rFonts w:ascii="Arial" w:hAnsi="Arial" w:cs="Arial"/>
          <w:b/>
        </w:rPr>
        <w:t xml:space="preserve">1 Turany – Hubová </w:t>
      </w:r>
      <w:r w:rsidRPr="00420C9D">
        <w:rPr>
          <w:rFonts w:ascii="Arial" w:hAnsi="Arial" w:cs="Arial"/>
          <w:snapToGrid w:val="0"/>
          <w:lang w:val="sk-SK"/>
        </w:rPr>
        <w:t>uvedenú v Časti A</w:t>
      </w:r>
      <w:r w:rsidR="003D7D75" w:rsidRPr="00420C9D">
        <w:rPr>
          <w:rFonts w:ascii="Arial" w:hAnsi="Arial" w:cs="Arial"/>
          <w:snapToGrid w:val="0"/>
          <w:lang w:val="sk-SK"/>
        </w:rPr>
        <w:t>.</w:t>
      </w:r>
      <w:r w:rsidRPr="00420C9D">
        <w:rPr>
          <w:rFonts w:ascii="Arial" w:hAnsi="Arial" w:cs="Arial"/>
          <w:snapToGrid w:val="0"/>
          <w:lang w:val="sk-SK"/>
        </w:rPr>
        <w:t>3</w:t>
      </w:r>
      <w:r w:rsidR="003D7D75" w:rsidRPr="00420C9D">
        <w:rPr>
          <w:rFonts w:ascii="Arial" w:hAnsi="Arial" w:cs="Arial"/>
          <w:snapToGrid w:val="0"/>
          <w:lang w:val="sk-SK"/>
        </w:rPr>
        <w:t xml:space="preserve"> </w:t>
      </w:r>
      <w:r w:rsidRPr="00420C9D">
        <w:rPr>
          <w:rFonts w:ascii="Arial" w:hAnsi="Arial" w:cs="Arial"/>
          <w:snapToGrid w:val="0"/>
          <w:lang w:val="sk-SK"/>
        </w:rPr>
        <w:t>Návrh na plnenie kritéria</w:t>
      </w:r>
      <w:r w:rsidR="004B5A26" w:rsidRPr="00420C9D">
        <w:rPr>
          <w:rFonts w:ascii="Arial" w:hAnsi="Arial" w:cs="Arial"/>
          <w:snapToGrid w:val="0"/>
          <w:lang w:val="sk-SK"/>
        </w:rPr>
        <w:t xml:space="preserve"> Zväz</w:t>
      </w:r>
      <w:r w:rsidR="003D7D75" w:rsidRPr="00420C9D">
        <w:rPr>
          <w:rFonts w:ascii="Arial" w:hAnsi="Arial" w:cs="Arial"/>
          <w:snapToGrid w:val="0"/>
          <w:lang w:val="sk-SK"/>
        </w:rPr>
        <w:t>o</w:t>
      </w:r>
      <w:r w:rsidR="004B5A26" w:rsidRPr="00420C9D">
        <w:rPr>
          <w:rFonts w:ascii="Arial" w:hAnsi="Arial" w:cs="Arial"/>
          <w:snapToGrid w:val="0"/>
          <w:lang w:val="sk-SK"/>
        </w:rPr>
        <w:t>k 1</w:t>
      </w:r>
      <w:r w:rsidR="003D7D75" w:rsidRPr="00420C9D">
        <w:rPr>
          <w:rFonts w:ascii="Arial" w:hAnsi="Arial" w:cs="Arial"/>
          <w:snapToGrid w:val="0"/>
          <w:lang w:val="sk-SK"/>
        </w:rPr>
        <w:t xml:space="preserve"> týchto SP</w:t>
      </w:r>
      <w:r w:rsidRPr="00420C9D">
        <w:rPr>
          <w:rFonts w:ascii="Arial" w:hAnsi="Arial" w:cs="Arial"/>
          <w:snapToGrid w:val="0"/>
          <w:lang w:val="sk-SK"/>
        </w:rPr>
        <w:t>.</w:t>
      </w:r>
    </w:p>
    <w:p w14:paraId="23F9C308" w14:textId="77777777" w:rsidR="008B03C3" w:rsidRPr="00420C9D" w:rsidRDefault="008B03C3" w:rsidP="0095273D">
      <w:pPr>
        <w:pStyle w:val="Obyajntext"/>
        <w:keepNext/>
        <w:keepLines/>
        <w:widowControl w:val="0"/>
        <w:spacing w:after="0" w:line="240" w:lineRule="auto"/>
        <w:contextualSpacing/>
        <w:rPr>
          <w:rFonts w:ascii="Arial" w:hAnsi="Arial" w:cs="Arial"/>
          <w:snapToGrid w:val="0"/>
          <w:color w:val="00B050"/>
          <w:lang w:val="sk-SK"/>
        </w:rPr>
      </w:pPr>
    </w:p>
    <w:p w14:paraId="3FBBC2ED" w14:textId="1A863EF2" w:rsidR="00B26946" w:rsidRPr="00420C9D" w:rsidRDefault="00B26946" w:rsidP="0095273D">
      <w:pPr>
        <w:pStyle w:val="Obyajntext"/>
        <w:keepNext/>
        <w:keepLines/>
        <w:widowControl w:val="0"/>
        <w:spacing w:after="0" w:line="240" w:lineRule="auto"/>
        <w:contextualSpacing/>
        <w:rPr>
          <w:rFonts w:ascii="Arial" w:hAnsi="Arial" w:cs="Arial"/>
          <w:lang w:val="sk-SK"/>
        </w:rPr>
      </w:pPr>
      <w:r w:rsidRPr="00420C9D">
        <w:rPr>
          <w:rFonts w:ascii="Arial" w:hAnsi="Arial" w:cs="Arial"/>
          <w:lang w:val="sk-SK"/>
        </w:rPr>
        <w:t xml:space="preserve">Túto ponuku predkladáme </w:t>
      </w:r>
      <w:r w:rsidRPr="00420C9D">
        <w:rPr>
          <w:rFonts w:ascii="Arial" w:hAnsi="Arial" w:cs="Arial"/>
          <w:b/>
          <w:lang w:val="sk-SK"/>
        </w:rPr>
        <w:t>samostatne</w:t>
      </w:r>
      <w:r w:rsidRPr="00420C9D">
        <w:rPr>
          <w:rStyle w:val="Odkaznapoznmkupodiarou"/>
          <w:rFonts w:ascii="Arial" w:hAnsi="Arial" w:cs="Arial"/>
          <w:b/>
          <w:lang w:val="sk-SK"/>
        </w:rPr>
        <w:footnoteReference w:id="4"/>
      </w:r>
      <w:r w:rsidRPr="00420C9D">
        <w:rPr>
          <w:rFonts w:ascii="Arial" w:hAnsi="Arial" w:cs="Arial"/>
          <w:lang w:val="sk-SK"/>
        </w:rPr>
        <w:t>/</w:t>
      </w:r>
      <w:r w:rsidRPr="00420C9D">
        <w:rPr>
          <w:rFonts w:ascii="Arial" w:hAnsi="Arial" w:cs="Arial"/>
          <w:b/>
          <w:lang w:val="sk-SK"/>
        </w:rPr>
        <w:t>ako skupina dodávateľov</w:t>
      </w:r>
      <w:r w:rsidRPr="00420C9D">
        <w:rPr>
          <w:rFonts w:ascii="Arial" w:hAnsi="Arial" w:cs="Arial"/>
          <w:bCs/>
          <w:lang w:val="sk-SK"/>
        </w:rPr>
        <w:t xml:space="preserve"> </w:t>
      </w:r>
      <w:r w:rsidRPr="00420C9D">
        <w:rPr>
          <w:rFonts w:ascii="Arial" w:hAnsi="Arial" w:cs="Arial"/>
          <w:lang w:val="sk-SK"/>
        </w:rPr>
        <w:t>&lt;</w:t>
      </w:r>
      <w:r w:rsidR="003D7D75" w:rsidRPr="00420C9D">
        <w:rPr>
          <w:rFonts w:ascii="Arial" w:hAnsi="Arial" w:cs="Arial"/>
          <w:lang w:val="sk-SK"/>
        </w:rPr>
        <w:t xml:space="preserve">doplňte </w:t>
      </w:r>
      <w:r w:rsidRPr="00420C9D">
        <w:rPr>
          <w:rFonts w:ascii="Arial" w:hAnsi="Arial" w:cs="Arial"/>
          <w:lang w:val="sk-SK"/>
        </w:rPr>
        <w:t xml:space="preserve">názov alebo obchodné meno uchádzača&gt;]. Potvrdzujeme, že nie sme zapojení do prípravy žiadnej inej ponuky predkladanej v tejto </w:t>
      </w:r>
      <w:r w:rsidR="007D418E">
        <w:rPr>
          <w:rFonts w:ascii="Arial" w:hAnsi="Arial" w:cs="Arial"/>
          <w:lang w:val="sk-SK"/>
        </w:rPr>
        <w:t xml:space="preserve">užšej </w:t>
      </w:r>
      <w:r w:rsidR="004D3A12" w:rsidRPr="00420C9D">
        <w:rPr>
          <w:rFonts w:ascii="Arial" w:hAnsi="Arial" w:cs="Arial"/>
          <w:lang w:val="sk-SK"/>
        </w:rPr>
        <w:t>súťaži</w:t>
      </w:r>
      <w:r w:rsidRPr="00420C9D">
        <w:rPr>
          <w:rFonts w:ascii="Arial" w:hAnsi="Arial" w:cs="Arial"/>
          <w:lang w:val="sk-SK"/>
        </w:rPr>
        <w:t xml:space="preserve"> (či už ako člen skupiny dodávateľov alebo ako samostatný uchádzač).</w:t>
      </w:r>
    </w:p>
    <w:p w14:paraId="2131E0B5" w14:textId="1DB3180B"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w:t>
      </w:r>
      <w:r w:rsidR="007D418E">
        <w:rPr>
          <w:rFonts w:ascii="Arial" w:hAnsi="Arial" w:cs="Arial"/>
          <w:sz w:val="20"/>
          <w:szCs w:val="20"/>
        </w:rPr>
        <w:t>Z</w:t>
      </w:r>
      <w:r w:rsidRPr="00420C9D">
        <w:rPr>
          <w:rFonts w:ascii="Arial" w:hAnsi="Arial" w:cs="Arial"/>
          <w:sz w:val="20"/>
          <w:szCs w:val="20"/>
        </w:rPr>
        <w:t>mluvy, ktorá bude ako jeho výsledok s nami uza</w:t>
      </w:r>
      <w:r w:rsidR="007D418E">
        <w:rPr>
          <w:rFonts w:ascii="Arial" w:hAnsi="Arial" w:cs="Arial"/>
          <w:sz w:val="20"/>
          <w:szCs w:val="20"/>
        </w:rPr>
        <w:t>vret</w:t>
      </w:r>
      <w:r w:rsidRPr="00420C9D">
        <w:rPr>
          <w:rFonts w:ascii="Arial" w:hAnsi="Arial" w:cs="Arial"/>
          <w:sz w:val="20"/>
          <w:szCs w:val="20"/>
        </w:rPr>
        <w:t>á.</w:t>
      </w:r>
    </w:p>
    <w:p w14:paraId="118634BB" w14:textId="77777777" w:rsidR="00766FA7" w:rsidRPr="00420C9D" w:rsidRDefault="00766FA7" w:rsidP="0095273D">
      <w:pPr>
        <w:spacing w:after="0" w:line="240" w:lineRule="auto"/>
        <w:contextualSpacing/>
        <w:jc w:val="both"/>
        <w:rPr>
          <w:rFonts w:ascii="Arial" w:hAnsi="Arial" w:cs="Arial"/>
          <w:sz w:val="20"/>
          <w:szCs w:val="20"/>
        </w:rPr>
      </w:pPr>
    </w:p>
    <w:p w14:paraId="64A1AD84"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nie sme v žiadnom takom postavení, ktoré by nás vylučovalo z účasti na postupoch verejného obstarávania podľa zákona č. </w:t>
      </w:r>
      <w:r w:rsidR="00DE47A8" w:rsidRPr="00420C9D">
        <w:rPr>
          <w:rFonts w:ascii="Arial" w:hAnsi="Arial" w:cs="Arial"/>
          <w:sz w:val="20"/>
          <w:szCs w:val="20"/>
        </w:rPr>
        <w:t>343/2015</w:t>
      </w:r>
      <w:r w:rsidRPr="00420C9D">
        <w:rPr>
          <w:rFonts w:ascii="Arial" w:hAnsi="Arial" w:cs="Arial"/>
          <w:sz w:val="20"/>
          <w:szCs w:val="20"/>
        </w:rPr>
        <w:t xml:space="preserve"> Z.</w:t>
      </w:r>
      <w:r w:rsidR="00412637" w:rsidRPr="00420C9D">
        <w:rPr>
          <w:rFonts w:ascii="Arial" w:hAnsi="Arial" w:cs="Arial"/>
          <w:sz w:val="20"/>
          <w:szCs w:val="20"/>
        </w:rPr>
        <w:t xml:space="preserve"> </w:t>
      </w:r>
      <w:r w:rsidRPr="00420C9D">
        <w:rPr>
          <w:rFonts w:ascii="Arial" w:hAnsi="Arial" w:cs="Arial"/>
          <w:sz w:val="20"/>
          <w:szCs w:val="20"/>
        </w:rPr>
        <w:t>z. o verejnom obstarávaní a o zmene a doplnení niektorých zákonov v znení neskorších predpisov</w:t>
      </w:r>
      <w:r w:rsidR="0029740E" w:rsidRPr="00420C9D">
        <w:rPr>
          <w:rFonts w:ascii="Arial" w:hAnsi="Arial" w:cs="Arial"/>
          <w:sz w:val="20"/>
          <w:szCs w:val="20"/>
        </w:rPr>
        <w:t xml:space="preserve"> (ďalej len „zákon o verejnom obstarávaní“)</w:t>
      </w:r>
      <w:r w:rsidRPr="00420C9D">
        <w:rPr>
          <w:rFonts w:ascii="Arial" w:hAnsi="Arial" w:cs="Arial"/>
          <w:sz w:val="20"/>
          <w:szCs w:val="20"/>
        </w:rPr>
        <w:t xml:space="preserve">, a že nie sme v konflikte záujmov alebo v žiadnom inom vzťahu s inými uchádzačmi alebo fyzickými osobami alebo právnickými osobami zúčastnenými na príprave alebo vykonávaní </w:t>
      </w:r>
      <w:r w:rsidR="003D7D75" w:rsidRPr="00420C9D">
        <w:rPr>
          <w:rFonts w:ascii="Arial" w:hAnsi="Arial" w:cs="Arial"/>
          <w:sz w:val="20"/>
          <w:szCs w:val="20"/>
        </w:rPr>
        <w:t>D</w:t>
      </w:r>
      <w:r w:rsidRPr="00420C9D">
        <w:rPr>
          <w:rFonts w:ascii="Arial" w:hAnsi="Arial" w:cs="Arial"/>
          <w:sz w:val="20"/>
          <w:szCs w:val="20"/>
        </w:rPr>
        <w:t>iela.</w:t>
      </w:r>
    </w:p>
    <w:p w14:paraId="298A9B03" w14:textId="77777777" w:rsidR="004D3A12" w:rsidRPr="00420C9D" w:rsidRDefault="004D3A12" w:rsidP="0095273D">
      <w:pPr>
        <w:spacing w:after="0" w:line="240" w:lineRule="auto"/>
        <w:contextualSpacing/>
        <w:jc w:val="both"/>
        <w:rPr>
          <w:rFonts w:ascii="Arial" w:hAnsi="Arial" w:cs="Arial"/>
          <w:sz w:val="20"/>
          <w:szCs w:val="20"/>
        </w:rPr>
      </w:pPr>
    </w:p>
    <w:p w14:paraId="456997CF" w14:textId="25CFF4B2" w:rsidR="004D3A12" w:rsidRPr="00420C9D" w:rsidRDefault="004D3A12"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Potvrdzujeme, že máme k dispozícii </w:t>
      </w:r>
      <w:r w:rsidR="0029740E" w:rsidRPr="00420C9D">
        <w:rPr>
          <w:rFonts w:ascii="Arial" w:hAnsi="Arial" w:cs="Arial"/>
          <w:sz w:val="20"/>
          <w:szCs w:val="20"/>
        </w:rPr>
        <w:t xml:space="preserve">personálne kapacity, </w:t>
      </w:r>
      <w:r w:rsidRPr="00420C9D">
        <w:rPr>
          <w:rFonts w:ascii="Arial" w:hAnsi="Arial" w:cs="Arial"/>
          <w:sz w:val="20"/>
          <w:szCs w:val="20"/>
        </w:rPr>
        <w:t xml:space="preserve">technické prostriedky, strojové a technické zariadenia potrebné na plnenie </w:t>
      </w:r>
      <w:r w:rsidR="004124A4" w:rsidRPr="00420C9D">
        <w:rPr>
          <w:rFonts w:ascii="Arial" w:hAnsi="Arial" w:cs="Arial"/>
          <w:sz w:val="20"/>
          <w:szCs w:val="20"/>
        </w:rPr>
        <w:t>Z</w:t>
      </w:r>
      <w:r w:rsidRPr="00420C9D">
        <w:rPr>
          <w:rFonts w:ascii="Arial" w:hAnsi="Arial" w:cs="Arial"/>
          <w:sz w:val="20"/>
          <w:szCs w:val="20"/>
        </w:rPr>
        <w:t>mluvy.</w:t>
      </w:r>
    </w:p>
    <w:p w14:paraId="7EF1B23E" w14:textId="77777777" w:rsidR="003D7D75" w:rsidRPr="00420C9D" w:rsidRDefault="003D7D75" w:rsidP="0095273D">
      <w:pPr>
        <w:spacing w:after="0" w:line="240" w:lineRule="auto"/>
        <w:contextualSpacing/>
        <w:jc w:val="both"/>
        <w:rPr>
          <w:rFonts w:ascii="Arial" w:hAnsi="Arial" w:cs="Arial"/>
          <w:sz w:val="20"/>
          <w:szCs w:val="20"/>
        </w:rPr>
      </w:pPr>
    </w:p>
    <w:p w14:paraId="194FF0C2" w14:textId="61034AF3"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 prípade akejkoľvek zmeny vyššie uvedených okolností budeme o tejto skutočnosti bezodkladne informovať verejného obstarávateľa v ktorejkoľvek fáze verejného obstarávania alebo plnenia </w:t>
      </w:r>
      <w:r w:rsidR="00D73123" w:rsidRPr="00420C9D">
        <w:rPr>
          <w:rFonts w:ascii="Arial" w:hAnsi="Arial" w:cs="Arial"/>
          <w:sz w:val="20"/>
          <w:szCs w:val="20"/>
        </w:rPr>
        <w:t>Z</w:t>
      </w:r>
      <w:r w:rsidRPr="00420C9D">
        <w:rPr>
          <w:rFonts w:ascii="Arial" w:hAnsi="Arial" w:cs="Arial"/>
          <w:sz w:val="20"/>
          <w:szCs w:val="20"/>
        </w:rPr>
        <w:t>mluvy</w:t>
      </w:r>
      <w:r w:rsidR="004D3A12" w:rsidRPr="00420C9D">
        <w:rPr>
          <w:rFonts w:ascii="Arial" w:hAnsi="Arial" w:cs="Arial"/>
          <w:sz w:val="20"/>
          <w:szCs w:val="20"/>
        </w:rPr>
        <w:t xml:space="preserve"> o </w:t>
      </w:r>
      <w:r w:rsidR="00D73123" w:rsidRPr="00420C9D">
        <w:rPr>
          <w:rFonts w:ascii="Arial" w:hAnsi="Arial" w:cs="Arial"/>
          <w:sz w:val="20"/>
          <w:szCs w:val="20"/>
        </w:rPr>
        <w:t>D</w:t>
      </w:r>
      <w:r w:rsidR="004D3A12" w:rsidRPr="00420C9D">
        <w:rPr>
          <w:rFonts w:ascii="Arial" w:hAnsi="Arial" w:cs="Arial"/>
          <w:sz w:val="20"/>
          <w:szCs w:val="20"/>
        </w:rPr>
        <w:t>ielo</w:t>
      </w:r>
      <w:r w:rsidRPr="00420C9D">
        <w:rPr>
          <w:rFonts w:ascii="Arial" w:hAnsi="Arial" w:cs="Arial"/>
          <w:sz w:val="20"/>
          <w:szCs w:val="20"/>
        </w:rPr>
        <w:t xml:space="preserve">. Záväzne vyhlasujeme, že všetky informácie obsiahnuté v tejto ponuke sú pravdivé a plne si uvedomujeme a súhlasíme, že  akákoľvek nepresná alebo neúplná informácia, ktorá je v tejto ponuke poskytnutá, môže viesť k nášmu vylúčeniu z tejto </w:t>
      </w:r>
      <w:r w:rsidR="006933E6" w:rsidRPr="00420C9D">
        <w:rPr>
          <w:rFonts w:ascii="Arial" w:hAnsi="Arial" w:cs="Arial"/>
          <w:sz w:val="20"/>
          <w:szCs w:val="20"/>
        </w:rPr>
        <w:t xml:space="preserve">verejnej </w:t>
      </w:r>
      <w:r w:rsidR="004D3A12" w:rsidRPr="00420C9D">
        <w:rPr>
          <w:rFonts w:ascii="Arial" w:hAnsi="Arial" w:cs="Arial"/>
          <w:sz w:val="20"/>
          <w:szCs w:val="20"/>
        </w:rPr>
        <w:t>súťaž</w:t>
      </w:r>
      <w:r w:rsidR="006933E6" w:rsidRPr="00420C9D">
        <w:rPr>
          <w:rFonts w:ascii="Arial" w:hAnsi="Arial" w:cs="Arial"/>
          <w:sz w:val="20"/>
          <w:szCs w:val="20"/>
        </w:rPr>
        <w:t>e</w:t>
      </w:r>
      <w:r w:rsidRPr="00420C9D">
        <w:rPr>
          <w:rFonts w:ascii="Arial" w:hAnsi="Arial" w:cs="Arial"/>
          <w:sz w:val="20"/>
          <w:szCs w:val="20"/>
        </w:rPr>
        <w:t xml:space="preserve"> a </w:t>
      </w:r>
      <w:r w:rsidR="003F28F7">
        <w:rPr>
          <w:rFonts w:ascii="Arial" w:hAnsi="Arial" w:cs="Arial"/>
          <w:sz w:val="20"/>
          <w:szCs w:val="20"/>
        </w:rPr>
        <w:t>k</w:t>
      </w:r>
      <w:r w:rsidRPr="00420C9D">
        <w:rPr>
          <w:rFonts w:ascii="Arial" w:hAnsi="Arial" w:cs="Arial"/>
          <w:sz w:val="20"/>
          <w:szCs w:val="20"/>
        </w:rPr>
        <w:t> </w:t>
      </w:r>
      <w:r w:rsidR="003F28F7">
        <w:rPr>
          <w:rFonts w:ascii="Arial" w:hAnsi="Arial" w:cs="Arial"/>
          <w:sz w:val="20"/>
          <w:szCs w:val="20"/>
        </w:rPr>
        <w:t>ne</w:t>
      </w:r>
      <w:r w:rsidRPr="00420C9D">
        <w:rPr>
          <w:rFonts w:ascii="Arial" w:hAnsi="Arial" w:cs="Arial"/>
          <w:sz w:val="20"/>
          <w:szCs w:val="20"/>
        </w:rPr>
        <w:t>uza</w:t>
      </w:r>
      <w:r w:rsidR="009744BB">
        <w:rPr>
          <w:rFonts w:ascii="Arial" w:hAnsi="Arial" w:cs="Arial"/>
          <w:sz w:val="20"/>
          <w:szCs w:val="20"/>
        </w:rPr>
        <w:t>vreti</w:t>
      </w:r>
      <w:r w:rsidR="003F28F7">
        <w:rPr>
          <w:rFonts w:ascii="Arial" w:hAnsi="Arial" w:cs="Arial"/>
          <w:sz w:val="20"/>
          <w:szCs w:val="20"/>
        </w:rPr>
        <w:t>u</w:t>
      </w:r>
      <w:r w:rsidRPr="00420C9D">
        <w:rPr>
          <w:rFonts w:ascii="Arial" w:hAnsi="Arial" w:cs="Arial"/>
          <w:sz w:val="20"/>
          <w:szCs w:val="20"/>
        </w:rPr>
        <w:t xml:space="preserve"> </w:t>
      </w:r>
      <w:r w:rsidR="004124A4" w:rsidRPr="00420C9D">
        <w:rPr>
          <w:rFonts w:ascii="Arial" w:hAnsi="Arial" w:cs="Arial"/>
          <w:sz w:val="20"/>
          <w:szCs w:val="20"/>
        </w:rPr>
        <w:t>Z</w:t>
      </w:r>
      <w:r w:rsidRPr="00420C9D">
        <w:rPr>
          <w:rFonts w:ascii="Arial" w:hAnsi="Arial" w:cs="Arial"/>
          <w:sz w:val="20"/>
          <w:szCs w:val="20"/>
        </w:rPr>
        <w:t>mluvy, ktorá je jej výsledkom</w:t>
      </w:r>
      <w:r w:rsidR="006C539E" w:rsidRPr="00420C9D">
        <w:rPr>
          <w:rFonts w:ascii="Arial" w:hAnsi="Arial" w:cs="Arial"/>
          <w:sz w:val="20"/>
          <w:szCs w:val="20"/>
        </w:rPr>
        <w:t>.</w:t>
      </w:r>
    </w:p>
    <w:p w14:paraId="2AD3FC3F" w14:textId="77777777" w:rsidR="00B26946" w:rsidRPr="00420C9D" w:rsidRDefault="00B26946" w:rsidP="0095273D">
      <w:pPr>
        <w:spacing w:after="0" w:line="240" w:lineRule="auto"/>
        <w:contextualSpacing/>
        <w:jc w:val="both"/>
        <w:rPr>
          <w:rFonts w:ascii="Arial" w:hAnsi="Arial" w:cs="Arial"/>
          <w:sz w:val="20"/>
          <w:szCs w:val="20"/>
        </w:rPr>
      </w:pPr>
    </w:p>
    <w:p w14:paraId="2180D874" w14:textId="299B03B5" w:rsidR="00B26946" w:rsidRPr="00420C9D" w:rsidRDefault="00B26946" w:rsidP="0095273D">
      <w:pPr>
        <w:spacing w:after="0" w:line="240" w:lineRule="auto"/>
        <w:contextualSpacing/>
        <w:jc w:val="both"/>
        <w:rPr>
          <w:rFonts w:ascii="Arial" w:hAnsi="Arial" w:cs="Arial"/>
          <w:bCs/>
          <w:sz w:val="20"/>
          <w:szCs w:val="20"/>
        </w:rPr>
      </w:pPr>
      <w:r w:rsidRPr="00420C9D">
        <w:rPr>
          <w:rFonts w:ascii="Arial" w:hAnsi="Arial" w:cs="Arial"/>
          <w:sz w:val="20"/>
          <w:szCs w:val="20"/>
        </w:rPr>
        <w:t>V prípade, ak komisia na vyhodnotenie ponúk vyberie našu ponuku, zaväzujeme sa, že na základe žiadosti verejného obstarávateľa poskytneme písomné vyhlásenie, že sa naše postavenie vzhľadom na dôvody vylúčenia uvedené v</w:t>
      </w:r>
      <w:r w:rsidR="0029740E" w:rsidRPr="00420C9D">
        <w:rPr>
          <w:rFonts w:ascii="Arial" w:hAnsi="Arial" w:cs="Arial"/>
          <w:sz w:val="20"/>
          <w:szCs w:val="20"/>
        </w:rPr>
        <w:t xml:space="preserve"> zákone </w:t>
      </w:r>
      <w:r w:rsidRPr="00420C9D">
        <w:rPr>
          <w:rFonts w:ascii="Arial" w:hAnsi="Arial" w:cs="Arial"/>
          <w:bCs/>
          <w:sz w:val="20"/>
          <w:szCs w:val="20"/>
        </w:rPr>
        <w:t>o verejnom obstarávaní</w:t>
      </w:r>
      <w:r w:rsidR="0029740E" w:rsidRPr="00420C9D">
        <w:rPr>
          <w:rFonts w:ascii="Arial" w:hAnsi="Arial" w:cs="Arial"/>
          <w:b/>
          <w:bCs/>
          <w:sz w:val="20"/>
          <w:szCs w:val="20"/>
        </w:rPr>
        <w:t xml:space="preserve"> </w:t>
      </w:r>
      <w:r w:rsidRPr="00420C9D">
        <w:rPr>
          <w:rFonts w:ascii="Arial" w:hAnsi="Arial" w:cs="Arial"/>
          <w:bCs/>
          <w:sz w:val="20"/>
          <w:szCs w:val="20"/>
        </w:rPr>
        <w:t>nezmenilo v období, ktoré uplynulo od vyhotovenia dokladov, dokumentov a iných písomností preukazujúcich splnenie podmienok účasti</w:t>
      </w:r>
      <w:r w:rsidR="00313FF1" w:rsidRPr="00420C9D">
        <w:rPr>
          <w:rFonts w:ascii="Arial" w:hAnsi="Arial" w:cs="Arial"/>
          <w:bCs/>
          <w:sz w:val="20"/>
          <w:szCs w:val="20"/>
        </w:rPr>
        <w:t xml:space="preserve"> v</w:t>
      </w:r>
      <w:r w:rsidR="00B954E3" w:rsidRPr="00420C9D">
        <w:rPr>
          <w:rFonts w:ascii="Arial" w:hAnsi="Arial" w:cs="Arial"/>
          <w:bCs/>
          <w:sz w:val="20"/>
          <w:szCs w:val="20"/>
        </w:rPr>
        <w:t>o</w:t>
      </w:r>
      <w:r w:rsidR="00313FF1" w:rsidRPr="00420C9D">
        <w:rPr>
          <w:rFonts w:ascii="Arial" w:hAnsi="Arial" w:cs="Arial"/>
          <w:bCs/>
          <w:sz w:val="20"/>
          <w:szCs w:val="20"/>
        </w:rPr>
        <w:t xml:space="preserve">  </w:t>
      </w:r>
      <w:r w:rsidR="006933E6" w:rsidRPr="00420C9D">
        <w:rPr>
          <w:rFonts w:ascii="Arial" w:hAnsi="Arial" w:cs="Arial"/>
          <w:bCs/>
          <w:sz w:val="20"/>
          <w:szCs w:val="20"/>
        </w:rPr>
        <w:t xml:space="preserve">verejnej </w:t>
      </w:r>
      <w:r w:rsidR="00313FF1" w:rsidRPr="00420C9D">
        <w:rPr>
          <w:rFonts w:ascii="Arial" w:hAnsi="Arial" w:cs="Arial"/>
          <w:bCs/>
          <w:sz w:val="20"/>
          <w:szCs w:val="20"/>
        </w:rPr>
        <w:t>súťaži</w:t>
      </w:r>
      <w:r w:rsidRPr="00420C9D">
        <w:rPr>
          <w:rFonts w:ascii="Arial" w:hAnsi="Arial" w:cs="Arial"/>
          <w:bCs/>
          <w:sz w:val="20"/>
          <w:szCs w:val="20"/>
        </w:rPr>
        <w:t xml:space="preserve">, ktoré sme predložili spolu s formulárom na predloženie našej ponuky. Uvedomujeme si, že ak do dňa podpisu </w:t>
      </w:r>
      <w:r w:rsidR="004124A4" w:rsidRPr="00420C9D">
        <w:rPr>
          <w:rFonts w:ascii="Arial" w:hAnsi="Arial" w:cs="Arial"/>
          <w:bCs/>
          <w:sz w:val="20"/>
          <w:szCs w:val="20"/>
        </w:rPr>
        <w:t>Z</w:t>
      </w:r>
      <w:r w:rsidRPr="00420C9D">
        <w:rPr>
          <w:rFonts w:ascii="Arial" w:hAnsi="Arial" w:cs="Arial"/>
          <w:bCs/>
          <w:sz w:val="20"/>
          <w:szCs w:val="20"/>
        </w:rPr>
        <w:t xml:space="preserve">mluvy neposkytneme toto vyhlásenie, alebo ak sa preukáže, že údaje uvedené v ponuke sú nepravdivé, </w:t>
      </w:r>
      <w:r w:rsidR="00FC62B2" w:rsidRPr="00420C9D">
        <w:rPr>
          <w:rFonts w:ascii="Arial" w:hAnsi="Arial" w:cs="Arial"/>
          <w:bCs/>
          <w:sz w:val="20"/>
          <w:szCs w:val="20"/>
        </w:rPr>
        <w:t xml:space="preserve">informácia </w:t>
      </w:r>
      <w:r w:rsidRPr="00420C9D">
        <w:rPr>
          <w:rFonts w:ascii="Arial" w:hAnsi="Arial" w:cs="Arial"/>
          <w:sz w:val="20"/>
          <w:szCs w:val="20"/>
        </w:rPr>
        <w:t>o výsledku vyhodnotenia ponúk, v ktorom nám oznámi verejný obstarávateľ ako úspešnému uchádzačovi prijatie našej ponuky, môže byť vyhlásen</w:t>
      </w:r>
      <w:r w:rsidR="003F28F7">
        <w:rPr>
          <w:rFonts w:ascii="Arial" w:hAnsi="Arial" w:cs="Arial"/>
          <w:sz w:val="20"/>
          <w:szCs w:val="20"/>
        </w:rPr>
        <w:t>á</w:t>
      </w:r>
      <w:r w:rsidRPr="00420C9D">
        <w:rPr>
          <w:rFonts w:ascii="Arial" w:hAnsi="Arial" w:cs="Arial"/>
          <w:sz w:val="20"/>
          <w:szCs w:val="20"/>
        </w:rPr>
        <w:t xml:space="preserve"> za neplatn</w:t>
      </w:r>
      <w:r w:rsidR="003F28F7">
        <w:rPr>
          <w:rFonts w:ascii="Arial" w:hAnsi="Arial" w:cs="Arial"/>
          <w:sz w:val="20"/>
          <w:szCs w:val="20"/>
        </w:rPr>
        <w:t>ú</w:t>
      </w:r>
      <w:r w:rsidRPr="00420C9D">
        <w:rPr>
          <w:rFonts w:ascii="Arial" w:hAnsi="Arial" w:cs="Arial"/>
          <w:sz w:val="20"/>
          <w:szCs w:val="20"/>
        </w:rPr>
        <w:t xml:space="preserve"> a byť zrušen</w:t>
      </w:r>
      <w:r w:rsidR="003F28F7">
        <w:rPr>
          <w:rFonts w:ascii="Arial" w:hAnsi="Arial" w:cs="Arial"/>
          <w:sz w:val="20"/>
          <w:szCs w:val="20"/>
        </w:rPr>
        <w:t>á</w:t>
      </w:r>
      <w:r w:rsidRPr="00420C9D">
        <w:rPr>
          <w:rFonts w:ascii="Arial" w:hAnsi="Arial" w:cs="Arial"/>
          <w:sz w:val="20"/>
          <w:szCs w:val="20"/>
        </w:rPr>
        <w:t>.</w:t>
      </w:r>
      <w:r w:rsidRPr="00420C9D">
        <w:rPr>
          <w:rFonts w:ascii="Arial" w:hAnsi="Arial" w:cs="Arial"/>
          <w:bCs/>
          <w:sz w:val="20"/>
          <w:szCs w:val="20"/>
        </w:rPr>
        <w:t xml:space="preserve"> </w:t>
      </w:r>
    </w:p>
    <w:p w14:paraId="66FC8C44" w14:textId="77777777" w:rsidR="00C10B49" w:rsidRPr="00420C9D" w:rsidRDefault="00C10B49" w:rsidP="0095273D">
      <w:pPr>
        <w:spacing w:after="0" w:line="240" w:lineRule="auto"/>
        <w:contextualSpacing/>
        <w:jc w:val="both"/>
        <w:rPr>
          <w:rFonts w:ascii="Arial" w:hAnsi="Arial" w:cs="Arial"/>
          <w:sz w:val="20"/>
          <w:szCs w:val="20"/>
        </w:rPr>
      </w:pPr>
    </w:p>
    <w:p w14:paraId="019DFA67" w14:textId="77777777" w:rsidR="00B26946" w:rsidRPr="00420C9D" w:rsidRDefault="00B26946" w:rsidP="0095273D">
      <w:pPr>
        <w:spacing w:after="0" w:line="240" w:lineRule="auto"/>
        <w:contextualSpacing/>
        <w:jc w:val="both"/>
        <w:rPr>
          <w:rFonts w:ascii="Arial" w:hAnsi="Arial" w:cs="Arial"/>
          <w:b/>
          <w:i/>
          <w:sz w:val="20"/>
          <w:szCs w:val="20"/>
        </w:rPr>
      </w:pPr>
      <w:r w:rsidRPr="00420C9D">
        <w:rPr>
          <w:rFonts w:ascii="Arial" w:hAnsi="Arial" w:cs="Arial"/>
          <w:b/>
          <w:sz w:val="20"/>
          <w:szCs w:val="20"/>
        </w:rPr>
        <w:t>Zároveň čestne vyhlasujeme, že so všetkými dokumentmi tvoriacimi Zmluvu o </w:t>
      </w:r>
      <w:r w:rsidR="00D73123" w:rsidRPr="00420C9D">
        <w:rPr>
          <w:rFonts w:ascii="Arial" w:hAnsi="Arial" w:cs="Arial"/>
          <w:b/>
          <w:sz w:val="20"/>
          <w:szCs w:val="20"/>
        </w:rPr>
        <w:t>D</w:t>
      </w:r>
      <w:r w:rsidRPr="00420C9D">
        <w:rPr>
          <w:rFonts w:ascii="Arial" w:hAnsi="Arial" w:cs="Arial"/>
          <w:b/>
          <w:sz w:val="20"/>
          <w:szCs w:val="20"/>
        </w:rPr>
        <w:t>ielo uvedenými v </w:t>
      </w:r>
      <w:r w:rsidRPr="00420C9D">
        <w:rPr>
          <w:rFonts w:ascii="Arial" w:hAnsi="Arial" w:cs="Arial"/>
          <w:b/>
          <w:i/>
          <w:sz w:val="20"/>
          <w:szCs w:val="20"/>
        </w:rPr>
        <w:t>bode 1</w:t>
      </w:r>
      <w:r w:rsidRPr="00420C9D">
        <w:rPr>
          <w:rFonts w:ascii="Arial" w:hAnsi="Arial" w:cs="Arial"/>
          <w:b/>
          <w:sz w:val="20"/>
          <w:szCs w:val="20"/>
        </w:rPr>
        <w:t xml:space="preserve"> </w:t>
      </w:r>
      <w:r w:rsidRPr="00420C9D">
        <w:rPr>
          <w:rFonts w:ascii="Arial" w:hAnsi="Arial" w:cs="Arial"/>
          <w:b/>
          <w:i/>
          <w:sz w:val="20"/>
          <w:szCs w:val="20"/>
        </w:rPr>
        <w:t>Zmluvných dojednaní</w:t>
      </w:r>
      <w:r w:rsidRPr="00420C9D">
        <w:rPr>
          <w:rFonts w:ascii="Arial" w:hAnsi="Arial" w:cs="Arial"/>
          <w:b/>
          <w:sz w:val="20"/>
          <w:szCs w:val="20"/>
        </w:rPr>
        <w:t xml:space="preserve"> Zmluvy o dielo (</w:t>
      </w:r>
      <w:r w:rsidR="003D7D75" w:rsidRPr="00420C9D">
        <w:rPr>
          <w:rFonts w:ascii="Arial" w:hAnsi="Arial" w:cs="Arial"/>
          <w:b/>
          <w:i/>
          <w:sz w:val="20"/>
          <w:szCs w:val="20"/>
        </w:rPr>
        <w:t>Č</w:t>
      </w:r>
      <w:r w:rsidR="0029740E" w:rsidRPr="00420C9D">
        <w:rPr>
          <w:rFonts w:ascii="Arial" w:hAnsi="Arial" w:cs="Arial"/>
          <w:b/>
          <w:i/>
          <w:sz w:val="20"/>
          <w:szCs w:val="20"/>
        </w:rPr>
        <w:t xml:space="preserve">asť 1 </w:t>
      </w:r>
      <w:r w:rsidRPr="00420C9D">
        <w:rPr>
          <w:rFonts w:ascii="Arial" w:hAnsi="Arial" w:cs="Arial"/>
          <w:b/>
          <w:i/>
          <w:sz w:val="20"/>
          <w:szCs w:val="20"/>
        </w:rPr>
        <w:t xml:space="preserve">Zväzok 2 súťažných podkladov) </w:t>
      </w:r>
      <w:r w:rsidRPr="00420C9D">
        <w:rPr>
          <w:rFonts w:ascii="Arial" w:hAnsi="Arial" w:cs="Arial"/>
          <w:b/>
          <w:sz w:val="20"/>
          <w:szCs w:val="20"/>
        </w:rPr>
        <w:t>sme sa oboznámili, súhlasíme s ich znením v plnom rozsahu a berieme na vedomie, že budú tvoriť súčasť Zmluvy o </w:t>
      </w:r>
      <w:r w:rsidR="00D73123" w:rsidRPr="00420C9D">
        <w:rPr>
          <w:rFonts w:ascii="Arial" w:hAnsi="Arial" w:cs="Arial"/>
          <w:b/>
          <w:sz w:val="20"/>
          <w:szCs w:val="20"/>
        </w:rPr>
        <w:t>D</w:t>
      </w:r>
      <w:r w:rsidRPr="00420C9D">
        <w:rPr>
          <w:rFonts w:ascii="Arial" w:hAnsi="Arial" w:cs="Arial"/>
          <w:b/>
          <w:sz w:val="20"/>
          <w:szCs w:val="20"/>
        </w:rPr>
        <w:t xml:space="preserve">ielo, tak ako je uvedené v bode 1 </w:t>
      </w:r>
      <w:r w:rsidRPr="00420C9D">
        <w:rPr>
          <w:rFonts w:ascii="Arial" w:hAnsi="Arial" w:cs="Arial"/>
          <w:b/>
          <w:i/>
          <w:sz w:val="20"/>
          <w:szCs w:val="20"/>
        </w:rPr>
        <w:t>Zmluvných dojednaní</w:t>
      </w:r>
      <w:r w:rsidRPr="00420C9D">
        <w:rPr>
          <w:rFonts w:ascii="Arial" w:hAnsi="Arial" w:cs="Arial"/>
          <w:b/>
          <w:sz w:val="20"/>
          <w:szCs w:val="20"/>
        </w:rPr>
        <w:t xml:space="preserve"> Zmluvy o </w:t>
      </w:r>
      <w:r w:rsidR="00D73123" w:rsidRPr="00420C9D">
        <w:rPr>
          <w:rFonts w:ascii="Arial" w:hAnsi="Arial" w:cs="Arial"/>
          <w:b/>
          <w:sz w:val="20"/>
          <w:szCs w:val="20"/>
        </w:rPr>
        <w:t>D</w:t>
      </w:r>
      <w:r w:rsidRPr="00420C9D">
        <w:rPr>
          <w:rFonts w:ascii="Arial" w:hAnsi="Arial" w:cs="Arial"/>
          <w:b/>
          <w:sz w:val="20"/>
          <w:szCs w:val="20"/>
        </w:rPr>
        <w:t>ielo (</w:t>
      </w:r>
      <w:r w:rsidR="003D7D75" w:rsidRPr="00420C9D">
        <w:rPr>
          <w:rFonts w:ascii="Arial" w:hAnsi="Arial" w:cs="Arial"/>
          <w:b/>
          <w:i/>
          <w:sz w:val="20"/>
          <w:szCs w:val="20"/>
        </w:rPr>
        <w:t>Č</w:t>
      </w:r>
      <w:r w:rsidR="00DB7B58" w:rsidRPr="00420C9D">
        <w:rPr>
          <w:rFonts w:ascii="Arial" w:hAnsi="Arial" w:cs="Arial"/>
          <w:b/>
          <w:i/>
          <w:sz w:val="20"/>
          <w:szCs w:val="20"/>
        </w:rPr>
        <w:t xml:space="preserve">asť 1 </w:t>
      </w:r>
      <w:r w:rsidRPr="00420C9D">
        <w:rPr>
          <w:rFonts w:ascii="Arial" w:hAnsi="Arial" w:cs="Arial"/>
          <w:b/>
          <w:i/>
          <w:sz w:val="20"/>
          <w:szCs w:val="20"/>
        </w:rPr>
        <w:t>Zväzok 2 súťažných podkladov).</w:t>
      </w:r>
    </w:p>
    <w:p w14:paraId="249BF1E6" w14:textId="77777777" w:rsidR="00B26946" w:rsidRPr="00420C9D" w:rsidRDefault="00B26946" w:rsidP="0095273D">
      <w:pPr>
        <w:spacing w:after="0" w:line="240" w:lineRule="auto"/>
        <w:contextualSpacing/>
        <w:jc w:val="both"/>
        <w:rPr>
          <w:rFonts w:ascii="Arial" w:hAnsi="Arial" w:cs="Arial"/>
          <w:sz w:val="20"/>
          <w:szCs w:val="20"/>
        </w:rPr>
      </w:pPr>
    </w:p>
    <w:p w14:paraId="0D9BCC0A" w14:textId="77777777" w:rsidR="00C7065A" w:rsidRPr="00420C9D" w:rsidRDefault="00C7065A" w:rsidP="0095273D">
      <w:pPr>
        <w:spacing w:after="0" w:line="240" w:lineRule="auto"/>
        <w:contextualSpacing/>
        <w:jc w:val="both"/>
        <w:rPr>
          <w:rFonts w:ascii="Arial" w:hAnsi="Arial" w:cs="Arial"/>
          <w:sz w:val="20"/>
          <w:szCs w:val="20"/>
        </w:rPr>
      </w:pPr>
    </w:p>
    <w:p w14:paraId="2CEF658D" w14:textId="77777777" w:rsidR="00C7065A" w:rsidRPr="00420C9D" w:rsidRDefault="00C7065A" w:rsidP="0095273D">
      <w:pPr>
        <w:spacing w:after="0" w:line="240" w:lineRule="auto"/>
        <w:contextualSpacing/>
        <w:jc w:val="both"/>
        <w:rPr>
          <w:rFonts w:ascii="Arial" w:hAnsi="Arial" w:cs="Arial"/>
          <w:sz w:val="20"/>
          <w:szCs w:val="20"/>
        </w:rPr>
      </w:pPr>
    </w:p>
    <w:p w14:paraId="7717A01C" w14:textId="77777777" w:rsidR="00C7065A" w:rsidRPr="00420C9D" w:rsidRDefault="00C7065A" w:rsidP="0095273D">
      <w:pPr>
        <w:spacing w:after="0" w:line="240" w:lineRule="auto"/>
        <w:contextualSpacing/>
        <w:jc w:val="both"/>
        <w:rPr>
          <w:rFonts w:ascii="Arial" w:hAnsi="Arial" w:cs="Arial"/>
          <w:sz w:val="20"/>
          <w:szCs w:val="20"/>
        </w:rPr>
      </w:pPr>
    </w:p>
    <w:p w14:paraId="6066381C" w14:textId="77777777" w:rsidR="00C7065A" w:rsidRPr="00420C9D" w:rsidRDefault="00C7065A" w:rsidP="0095273D">
      <w:pPr>
        <w:spacing w:after="0" w:line="240" w:lineRule="auto"/>
        <w:contextualSpacing/>
        <w:jc w:val="both"/>
        <w:rPr>
          <w:rFonts w:ascii="Arial" w:hAnsi="Arial" w:cs="Arial"/>
          <w:sz w:val="20"/>
          <w:szCs w:val="20"/>
        </w:rPr>
      </w:pPr>
    </w:p>
    <w:p w14:paraId="4C837BFD" w14:textId="77777777" w:rsidR="00C7065A" w:rsidRPr="00420C9D" w:rsidRDefault="00C7065A" w:rsidP="0095273D">
      <w:pPr>
        <w:spacing w:after="0" w:line="240" w:lineRule="auto"/>
        <w:contextualSpacing/>
        <w:jc w:val="both"/>
        <w:rPr>
          <w:rFonts w:ascii="Arial" w:hAnsi="Arial" w:cs="Arial"/>
          <w:sz w:val="20"/>
          <w:szCs w:val="20"/>
        </w:rPr>
      </w:pPr>
    </w:p>
    <w:p w14:paraId="6B386F60" w14:textId="77777777" w:rsidR="00C7065A" w:rsidRPr="00420C9D" w:rsidRDefault="00C7065A" w:rsidP="0095273D">
      <w:pPr>
        <w:spacing w:after="0" w:line="240" w:lineRule="auto"/>
        <w:contextualSpacing/>
        <w:jc w:val="both"/>
        <w:rPr>
          <w:rFonts w:ascii="Arial" w:hAnsi="Arial" w:cs="Arial"/>
          <w:sz w:val="20"/>
          <w:szCs w:val="20"/>
        </w:rPr>
      </w:pPr>
    </w:p>
    <w:p w14:paraId="6F15A73D" w14:textId="77777777" w:rsidR="00C7065A" w:rsidRPr="00420C9D" w:rsidRDefault="00C7065A" w:rsidP="0095273D">
      <w:pPr>
        <w:spacing w:after="0" w:line="240" w:lineRule="auto"/>
        <w:contextualSpacing/>
        <w:jc w:val="both"/>
        <w:rPr>
          <w:rFonts w:ascii="Arial" w:hAnsi="Arial" w:cs="Arial"/>
          <w:sz w:val="20"/>
          <w:szCs w:val="20"/>
        </w:rPr>
      </w:pPr>
    </w:p>
    <w:p w14:paraId="2CBDC89F" w14:textId="77777777" w:rsidR="00794DE5" w:rsidRPr="00420C9D" w:rsidRDefault="00E80A3D" w:rsidP="0095273D">
      <w:pPr>
        <w:pStyle w:val="Default"/>
        <w:tabs>
          <w:tab w:val="left" w:pos="426"/>
        </w:tabs>
        <w:spacing w:after="0" w:line="240" w:lineRule="auto"/>
        <w:contextualSpacing/>
        <w:jc w:val="both"/>
        <w:rPr>
          <w:rFonts w:ascii="Arial" w:hAnsi="Arial" w:cs="Arial"/>
          <w:b/>
          <w:color w:val="auto"/>
          <w:sz w:val="20"/>
          <w:szCs w:val="20"/>
        </w:rPr>
      </w:pPr>
      <w:r w:rsidRPr="00420C9D">
        <w:rPr>
          <w:rFonts w:ascii="Arial" w:hAnsi="Arial" w:cs="Arial"/>
          <w:b/>
          <w:color w:val="auto"/>
          <w:sz w:val="20"/>
          <w:szCs w:val="20"/>
        </w:rPr>
        <w:t>4</w:t>
      </w:r>
      <w:r w:rsidR="00794DE5" w:rsidRPr="00420C9D">
        <w:rPr>
          <w:rFonts w:ascii="Arial" w:hAnsi="Arial" w:cs="Arial"/>
          <w:b/>
          <w:color w:val="auto"/>
          <w:sz w:val="20"/>
          <w:szCs w:val="20"/>
        </w:rPr>
        <w:tab/>
        <w:t>SÚHLAS SO SPRACOVANÍM OSOBNÝCH ÚDAJOV</w:t>
      </w:r>
    </w:p>
    <w:p w14:paraId="07C6402D" w14:textId="77777777" w:rsidR="00794DE5" w:rsidRPr="00420C9D" w:rsidRDefault="00794DE5" w:rsidP="0095273D">
      <w:pPr>
        <w:pStyle w:val="Default"/>
        <w:spacing w:after="0" w:line="240" w:lineRule="auto"/>
        <w:contextualSpacing/>
        <w:rPr>
          <w:rFonts w:ascii="Arial" w:hAnsi="Arial" w:cs="Arial"/>
          <w:color w:val="auto"/>
          <w:sz w:val="20"/>
          <w:szCs w:val="20"/>
        </w:rPr>
      </w:pPr>
    </w:p>
    <w:p w14:paraId="5B98AB9A"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Súhlas so spracúvaním osobných údajov (podľa zákona č. 18/2018 Z. z. o ochrane osobných údajov  v znení neskorších predpisov):</w:t>
      </w:r>
    </w:p>
    <w:p w14:paraId="0AFC2810"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06999D9F"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Dole podpísaná/podpísaný udeľujem týmto súhlas so spracúvaním osobných údajov pre účely procesu verejného obstarávania (realizovaného podľa zákona č. 343/2015 Z. z. o verejnom obstarávaní a o zmene a doplnení niektorých zákonov) podľa zákona č. 18/2018 Z. z. o ochrane osobných údajov v znení neskorších predpisov (ďalej len „zákon č. 18/2018 Z. z.“) Národnej diaľničnej spoločnosti ako verejnému obstarávateľovi v rámci  predmetu zákazky.  </w:t>
      </w:r>
    </w:p>
    <w:p w14:paraId="4E408BE4"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1D438D56"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Súhlas so spracúvaním osobných údajov platí do jeho odvolania. Tento súhlas je možné kedykoľvek písomne odvolať. </w:t>
      </w:r>
    </w:p>
    <w:p w14:paraId="4391D81C"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p>
    <w:p w14:paraId="4D1C8908" w14:textId="77777777" w:rsidR="00794DE5" w:rsidRPr="00420C9D" w:rsidRDefault="00794DE5" w:rsidP="0095273D">
      <w:pPr>
        <w:pStyle w:val="Default"/>
        <w:spacing w:after="0" w:line="240" w:lineRule="auto"/>
        <w:contextualSpacing/>
        <w:jc w:val="both"/>
        <w:rPr>
          <w:rFonts w:ascii="Arial" w:hAnsi="Arial" w:cs="Arial"/>
          <w:color w:val="auto"/>
          <w:sz w:val="20"/>
          <w:szCs w:val="20"/>
        </w:rPr>
      </w:pPr>
      <w:r w:rsidRPr="00420C9D">
        <w:rPr>
          <w:rFonts w:ascii="Arial" w:hAnsi="Arial" w:cs="Arial"/>
          <w:color w:val="auto"/>
          <w:sz w:val="20"/>
          <w:szCs w:val="20"/>
        </w:rPr>
        <w:t xml:space="preserve">Zároveň berie na vedomie, že práva dotknutej osoby sú upravené v Druhej hlave zákona č. 18/2018 Z. z. </w:t>
      </w:r>
    </w:p>
    <w:p w14:paraId="5AC1D018" w14:textId="77777777" w:rsidR="00794DE5" w:rsidRPr="00420C9D" w:rsidRDefault="00794DE5" w:rsidP="0095273D">
      <w:pPr>
        <w:spacing w:after="0" w:line="240" w:lineRule="auto"/>
        <w:contextualSpacing/>
        <w:jc w:val="both"/>
        <w:rPr>
          <w:rFonts w:ascii="Arial" w:hAnsi="Arial" w:cs="Arial"/>
          <w:sz w:val="20"/>
          <w:szCs w:val="20"/>
        </w:rPr>
      </w:pPr>
    </w:p>
    <w:p w14:paraId="585920E7" w14:textId="77777777" w:rsidR="00B26946" w:rsidRPr="00420C9D" w:rsidRDefault="00B26946" w:rsidP="0095273D">
      <w:pPr>
        <w:spacing w:after="0" w:line="240" w:lineRule="auto"/>
        <w:contextualSpacing/>
        <w:jc w:val="both"/>
        <w:rPr>
          <w:rFonts w:ascii="Arial" w:hAnsi="Arial" w:cs="Arial"/>
          <w:sz w:val="20"/>
          <w:szCs w:val="20"/>
        </w:rPr>
      </w:pPr>
      <w:r w:rsidRPr="00420C9D">
        <w:rPr>
          <w:rFonts w:ascii="Arial" w:hAnsi="Arial" w:cs="Arial"/>
          <w:sz w:val="20"/>
          <w:szCs w:val="20"/>
        </w:rPr>
        <w:t>S úctou</w:t>
      </w:r>
    </w:p>
    <w:p w14:paraId="6E50253E" w14:textId="77777777" w:rsidR="00B26946" w:rsidRPr="00420C9D" w:rsidRDefault="00B26946" w:rsidP="0095273D">
      <w:pPr>
        <w:spacing w:after="0" w:line="240" w:lineRule="auto"/>
        <w:contextualSpacing/>
        <w:jc w:val="both"/>
        <w:rPr>
          <w:rFonts w:ascii="Arial" w:hAnsi="Arial" w:cs="Arial"/>
          <w:sz w:val="20"/>
          <w:szCs w:val="20"/>
        </w:rPr>
      </w:pPr>
    </w:p>
    <w:p w14:paraId="13B1A7DF" w14:textId="77777777" w:rsidR="00313FF1" w:rsidRPr="00420C9D" w:rsidRDefault="00313FF1" w:rsidP="0095273D">
      <w:pPr>
        <w:keepNext/>
        <w:keepLines/>
        <w:widowControl w:val="0"/>
        <w:spacing w:after="0" w:line="240" w:lineRule="auto"/>
        <w:contextualSpacing/>
        <w:jc w:val="center"/>
        <w:rPr>
          <w:rFonts w:ascii="Arial" w:hAnsi="Arial" w:cs="Arial"/>
          <w:b/>
          <w:sz w:val="20"/>
          <w:szCs w:val="20"/>
        </w:rPr>
      </w:pPr>
    </w:p>
    <w:p w14:paraId="2181E2AA" w14:textId="77777777" w:rsidR="003B7D3D" w:rsidRPr="00420C9D" w:rsidRDefault="003B7D3D" w:rsidP="0095273D">
      <w:pPr>
        <w:keepNext/>
        <w:keepLines/>
        <w:widowControl w:val="0"/>
        <w:spacing w:after="0" w:line="240" w:lineRule="auto"/>
        <w:contextualSpacing/>
        <w:jc w:val="center"/>
        <w:rPr>
          <w:rFonts w:ascii="Arial" w:hAnsi="Arial" w:cs="Arial"/>
          <w:b/>
          <w:sz w:val="20"/>
          <w:szCs w:val="20"/>
        </w:rPr>
      </w:pPr>
    </w:p>
    <w:p w14:paraId="0EE166A2" w14:textId="5A411B53"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0EC215B3" w14:textId="46C71FA3"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60157F1D" w14:textId="77777777" w:rsidR="005D37BB" w:rsidRPr="00420C9D" w:rsidRDefault="005D37BB" w:rsidP="0095273D">
      <w:pPr>
        <w:keepNext/>
        <w:keepLines/>
        <w:widowControl w:val="0"/>
        <w:spacing w:after="0" w:line="240" w:lineRule="auto"/>
        <w:contextualSpacing/>
        <w:jc w:val="center"/>
        <w:rPr>
          <w:rFonts w:ascii="Arial" w:hAnsi="Arial" w:cs="Arial"/>
          <w:b/>
          <w:sz w:val="20"/>
          <w:szCs w:val="20"/>
        </w:rPr>
      </w:pPr>
    </w:p>
    <w:p w14:paraId="782B0447" w14:textId="23209B86" w:rsidR="00794DE5" w:rsidRPr="00420C9D" w:rsidRDefault="00FC0589" w:rsidP="0095273D">
      <w:pPr>
        <w:keepNext/>
        <w:keepLines/>
        <w:widowControl w:val="0"/>
        <w:spacing w:after="0" w:line="240" w:lineRule="auto"/>
        <w:ind w:left="3402"/>
        <w:contextualSpacing/>
        <w:jc w:val="center"/>
        <w:rPr>
          <w:rFonts w:ascii="Arial" w:hAnsi="Arial" w:cs="Arial"/>
          <w:b/>
          <w:sz w:val="20"/>
          <w:szCs w:val="20"/>
        </w:rPr>
      </w:pPr>
      <w:r w:rsidRPr="00420C9D">
        <w:rPr>
          <w:rFonts w:ascii="Arial" w:hAnsi="Arial" w:cs="Arial"/>
          <w:b/>
          <w:sz w:val="20"/>
          <w:szCs w:val="20"/>
        </w:rPr>
        <w:t xml:space="preserve">      </w:t>
      </w:r>
      <w:r w:rsidR="002B56FA" w:rsidRPr="00420C9D">
        <w:rPr>
          <w:rFonts w:ascii="Arial" w:hAnsi="Arial" w:cs="Arial"/>
          <w:b/>
          <w:sz w:val="20"/>
          <w:szCs w:val="20"/>
        </w:rPr>
        <w:t>..................................................................</w:t>
      </w:r>
    </w:p>
    <w:p w14:paraId="2550172C" w14:textId="77777777" w:rsidR="003D7D75" w:rsidRPr="00420C9D" w:rsidRDefault="003D7D75" w:rsidP="0095273D">
      <w:pPr>
        <w:autoSpaceDE w:val="0"/>
        <w:autoSpaceDN w:val="0"/>
        <w:spacing w:after="0" w:line="240" w:lineRule="auto"/>
        <w:ind w:left="1988" w:hanging="854"/>
        <w:contextualSpacing/>
        <w:jc w:val="both"/>
        <w:rPr>
          <w:rFonts w:ascii="Arial" w:eastAsia="Times New Roman" w:hAnsi="Arial" w:cs="Arial"/>
          <w:sz w:val="20"/>
          <w:szCs w:val="20"/>
        </w:rPr>
      </w:pPr>
      <w:r w:rsidRPr="00420C9D">
        <w:rPr>
          <w:rFonts w:ascii="Arial" w:eastAsia="Times New Roman" w:hAnsi="Arial" w:cs="Arial"/>
          <w:b/>
          <w:bCs/>
          <w:sz w:val="20"/>
          <w:szCs w:val="20"/>
        </w:rPr>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t xml:space="preserve">    </w:t>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0C95C4BC" w14:textId="77777777" w:rsidR="003D7D75" w:rsidRPr="00420C9D" w:rsidRDefault="003D7D75" w:rsidP="0095273D">
      <w:pPr>
        <w:tabs>
          <w:tab w:val="num" w:pos="720"/>
        </w:tabs>
        <w:spacing w:after="0" w:line="240" w:lineRule="auto"/>
        <w:contextualSpacing/>
        <w:jc w:val="both"/>
        <w:rPr>
          <w:rFonts w:ascii="Arial" w:eastAsia="Times New Roman" w:hAnsi="Arial" w:cs="Arial"/>
          <w:caps/>
          <w:sz w:val="20"/>
          <w:szCs w:val="20"/>
        </w:rPr>
      </w:pPr>
    </w:p>
    <w:p w14:paraId="68A91A4A" w14:textId="77777777" w:rsidR="003D7D75" w:rsidRPr="00420C9D" w:rsidRDefault="003D7D75" w:rsidP="0095273D">
      <w:pPr>
        <w:keepNext/>
        <w:keepLines/>
        <w:widowControl w:val="0"/>
        <w:spacing w:after="0" w:line="240" w:lineRule="auto"/>
        <w:contextualSpacing/>
        <w:rPr>
          <w:rFonts w:ascii="Arial" w:eastAsia="Times New Roman" w:hAnsi="Arial" w:cs="Arial"/>
          <w:b/>
          <w:sz w:val="20"/>
          <w:szCs w:val="20"/>
        </w:rPr>
      </w:pPr>
    </w:p>
    <w:p w14:paraId="3A62795A"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6ED63DD2" w14:textId="77777777" w:rsidR="00794DE5" w:rsidRPr="00420C9D" w:rsidRDefault="00794DE5" w:rsidP="0095273D">
      <w:pPr>
        <w:keepNext/>
        <w:keepLines/>
        <w:widowControl w:val="0"/>
        <w:spacing w:after="0" w:line="240" w:lineRule="auto"/>
        <w:contextualSpacing/>
        <w:jc w:val="center"/>
        <w:rPr>
          <w:rFonts w:ascii="Arial" w:hAnsi="Arial" w:cs="Arial"/>
          <w:b/>
          <w:sz w:val="20"/>
          <w:szCs w:val="20"/>
        </w:rPr>
      </w:pPr>
    </w:p>
    <w:p w14:paraId="2C0E901C" w14:textId="77777777" w:rsidR="003B7D3D" w:rsidRPr="00420C9D" w:rsidRDefault="003B7D3D" w:rsidP="0095273D">
      <w:pPr>
        <w:pStyle w:val="Nzov"/>
        <w:rPr>
          <w:rFonts w:ascii="Arial" w:hAnsi="Arial" w:cs="Arial"/>
          <w:bCs/>
          <w:sz w:val="20"/>
          <w:szCs w:val="20"/>
        </w:rPr>
      </w:pPr>
    </w:p>
    <w:p w14:paraId="45BB4E86" w14:textId="77777777" w:rsidR="002300F1" w:rsidRPr="00420C9D" w:rsidRDefault="002300F1" w:rsidP="0095273D">
      <w:pPr>
        <w:pStyle w:val="Nzov"/>
        <w:rPr>
          <w:rFonts w:ascii="Arial" w:hAnsi="Arial" w:cs="Arial"/>
          <w:bCs/>
          <w:sz w:val="20"/>
          <w:szCs w:val="20"/>
        </w:rPr>
      </w:pPr>
    </w:p>
    <w:p w14:paraId="3DC0480A" w14:textId="77777777" w:rsidR="002300F1" w:rsidRPr="00420C9D" w:rsidRDefault="002300F1" w:rsidP="0095273D">
      <w:pPr>
        <w:pStyle w:val="Nzov"/>
        <w:rPr>
          <w:rFonts w:ascii="Arial" w:hAnsi="Arial" w:cs="Arial"/>
          <w:bCs/>
          <w:sz w:val="20"/>
          <w:szCs w:val="20"/>
        </w:rPr>
      </w:pPr>
    </w:p>
    <w:p w14:paraId="14988DEA" w14:textId="77777777" w:rsidR="002300F1" w:rsidRPr="00420C9D" w:rsidRDefault="002300F1" w:rsidP="0095273D">
      <w:pPr>
        <w:pStyle w:val="Nzov"/>
        <w:rPr>
          <w:rFonts w:ascii="Arial" w:hAnsi="Arial" w:cs="Arial"/>
          <w:bCs/>
          <w:sz w:val="20"/>
          <w:szCs w:val="20"/>
        </w:rPr>
      </w:pPr>
    </w:p>
    <w:p w14:paraId="3B88FB29" w14:textId="77777777" w:rsidR="002300F1" w:rsidRPr="00420C9D" w:rsidRDefault="002300F1" w:rsidP="0095273D">
      <w:pPr>
        <w:pStyle w:val="Nzov"/>
        <w:rPr>
          <w:rFonts w:ascii="Arial" w:hAnsi="Arial" w:cs="Arial"/>
          <w:bCs/>
          <w:sz w:val="20"/>
          <w:szCs w:val="20"/>
        </w:rPr>
      </w:pPr>
    </w:p>
    <w:p w14:paraId="111833BB" w14:textId="77777777" w:rsidR="002300F1" w:rsidRPr="00420C9D" w:rsidRDefault="002300F1" w:rsidP="0095273D">
      <w:pPr>
        <w:pStyle w:val="Nzov"/>
        <w:rPr>
          <w:rFonts w:ascii="Arial" w:hAnsi="Arial" w:cs="Arial"/>
          <w:bCs/>
          <w:sz w:val="20"/>
          <w:szCs w:val="20"/>
        </w:rPr>
      </w:pPr>
    </w:p>
    <w:p w14:paraId="68854C9F" w14:textId="77777777" w:rsidR="002300F1" w:rsidRPr="00420C9D" w:rsidRDefault="002300F1" w:rsidP="0095273D">
      <w:pPr>
        <w:pStyle w:val="Nzov"/>
        <w:rPr>
          <w:rFonts w:ascii="Arial" w:hAnsi="Arial" w:cs="Arial"/>
          <w:bCs/>
          <w:sz w:val="20"/>
          <w:szCs w:val="20"/>
        </w:rPr>
      </w:pPr>
    </w:p>
    <w:p w14:paraId="5CD958BC" w14:textId="77777777" w:rsidR="002300F1" w:rsidRPr="00420C9D" w:rsidRDefault="002300F1" w:rsidP="0095273D">
      <w:pPr>
        <w:pStyle w:val="Nzov"/>
        <w:rPr>
          <w:rFonts w:ascii="Arial" w:hAnsi="Arial" w:cs="Arial"/>
          <w:bCs/>
          <w:sz w:val="20"/>
          <w:szCs w:val="20"/>
        </w:rPr>
      </w:pPr>
    </w:p>
    <w:p w14:paraId="192E107F" w14:textId="77777777" w:rsidR="002300F1" w:rsidRPr="00420C9D" w:rsidRDefault="002300F1" w:rsidP="0095273D">
      <w:pPr>
        <w:pStyle w:val="Nzov"/>
        <w:rPr>
          <w:rFonts w:ascii="Arial" w:hAnsi="Arial" w:cs="Arial"/>
          <w:bCs/>
          <w:sz w:val="20"/>
          <w:szCs w:val="20"/>
        </w:rPr>
      </w:pPr>
    </w:p>
    <w:p w14:paraId="173B96B4" w14:textId="77777777" w:rsidR="002300F1" w:rsidRPr="00420C9D" w:rsidRDefault="002300F1" w:rsidP="0095273D">
      <w:pPr>
        <w:pStyle w:val="Nzov"/>
        <w:rPr>
          <w:rFonts w:ascii="Arial" w:hAnsi="Arial" w:cs="Arial"/>
          <w:bCs/>
          <w:sz w:val="20"/>
          <w:szCs w:val="20"/>
        </w:rPr>
      </w:pPr>
    </w:p>
    <w:p w14:paraId="64114491" w14:textId="77777777" w:rsidR="002300F1" w:rsidRPr="00420C9D" w:rsidRDefault="002300F1" w:rsidP="0095273D">
      <w:pPr>
        <w:pStyle w:val="Nzov"/>
        <w:rPr>
          <w:rFonts w:ascii="Arial" w:hAnsi="Arial" w:cs="Arial"/>
          <w:bCs/>
          <w:sz w:val="20"/>
          <w:szCs w:val="20"/>
        </w:rPr>
      </w:pPr>
    </w:p>
    <w:p w14:paraId="05804BF7" w14:textId="77777777" w:rsidR="002300F1" w:rsidRPr="00420C9D" w:rsidRDefault="002300F1" w:rsidP="0095273D">
      <w:pPr>
        <w:pStyle w:val="Nzov"/>
        <w:rPr>
          <w:rFonts w:ascii="Arial" w:hAnsi="Arial" w:cs="Arial"/>
          <w:bCs/>
          <w:sz w:val="20"/>
          <w:szCs w:val="20"/>
        </w:rPr>
      </w:pPr>
    </w:p>
    <w:p w14:paraId="25EEFBAE" w14:textId="77777777" w:rsidR="002300F1" w:rsidRPr="00420C9D" w:rsidRDefault="002300F1" w:rsidP="0095273D">
      <w:pPr>
        <w:pStyle w:val="Nzov"/>
        <w:rPr>
          <w:rFonts w:ascii="Arial" w:hAnsi="Arial" w:cs="Arial"/>
          <w:bCs/>
          <w:sz w:val="20"/>
          <w:szCs w:val="20"/>
        </w:rPr>
      </w:pPr>
    </w:p>
    <w:p w14:paraId="5C39F77C" w14:textId="77777777" w:rsidR="002300F1" w:rsidRPr="00420C9D" w:rsidRDefault="002300F1" w:rsidP="0095273D">
      <w:pPr>
        <w:pStyle w:val="Nzov"/>
        <w:rPr>
          <w:rFonts w:ascii="Arial" w:hAnsi="Arial" w:cs="Arial"/>
          <w:bCs/>
          <w:sz w:val="20"/>
          <w:szCs w:val="20"/>
        </w:rPr>
      </w:pPr>
    </w:p>
    <w:p w14:paraId="36D82F82" w14:textId="77777777" w:rsidR="003D7D75" w:rsidRPr="00420C9D" w:rsidRDefault="003D7D75" w:rsidP="0095273D">
      <w:pPr>
        <w:spacing w:after="0" w:line="240" w:lineRule="auto"/>
        <w:contextualSpacing/>
        <w:rPr>
          <w:rFonts w:ascii="Arial" w:hAnsi="Arial" w:cs="Arial"/>
          <w:sz w:val="20"/>
          <w:szCs w:val="20"/>
        </w:rPr>
      </w:pPr>
    </w:p>
    <w:p w14:paraId="1EA35171" w14:textId="77777777" w:rsidR="003D7D75" w:rsidRPr="00420C9D" w:rsidRDefault="003D7D75" w:rsidP="0095273D">
      <w:pPr>
        <w:spacing w:after="0" w:line="240" w:lineRule="auto"/>
        <w:contextualSpacing/>
        <w:rPr>
          <w:rFonts w:ascii="Arial" w:hAnsi="Arial" w:cs="Arial"/>
          <w:sz w:val="20"/>
          <w:szCs w:val="20"/>
        </w:rPr>
      </w:pPr>
    </w:p>
    <w:p w14:paraId="7A780CE7" w14:textId="77777777" w:rsidR="003D7D75" w:rsidRPr="00420C9D" w:rsidRDefault="003D7D75" w:rsidP="0095273D">
      <w:pPr>
        <w:spacing w:after="0" w:line="240" w:lineRule="auto"/>
        <w:contextualSpacing/>
        <w:rPr>
          <w:rFonts w:ascii="Arial" w:hAnsi="Arial" w:cs="Arial"/>
          <w:sz w:val="20"/>
          <w:szCs w:val="20"/>
        </w:rPr>
      </w:pPr>
    </w:p>
    <w:p w14:paraId="6A93E43D" w14:textId="77777777" w:rsidR="003D7D75" w:rsidRPr="00420C9D" w:rsidRDefault="003D7D75" w:rsidP="0095273D">
      <w:pPr>
        <w:spacing w:after="0" w:line="240" w:lineRule="auto"/>
        <w:contextualSpacing/>
        <w:rPr>
          <w:rFonts w:ascii="Arial" w:hAnsi="Arial" w:cs="Arial"/>
          <w:sz w:val="20"/>
          <w:szCs w:val="20"/>
        </w:rPr>
      </w:pPr>
    </w:p>
    <w:p w14:paraId="46A7EEC6" w14:textId="77777777" w:rsidR="003D7D75" w:rsidRPr="00420C9D" w:rsidRDefault="003D7D75" w:rsidP="0095273D">
      <w:pPr>
        <w:spacing w:after="0" w:line="240" w:lineRule="auto"/>
        <w:contextualSpacing/>
        <w:rPr>
          <w:rFonts w:ascii="Arial" w:hAnsi="Arial" w:cs="Arial"/>
          <w:sz w:val="20"/>
          <w:szCs w:val="20"/>
        </w:rPr>
      </w:pPr>
    </w:p>
    <w:p w14:paraId="337FEA03" w14:textId="77777777" w:rsidR="003D7D75" w:rsidRPr="00420C9D" w:rsidRDefault="003D7D75" w:rsidP="0095273D">
      <w:pPr>
        <w:spacing w:after="0" w:line="240" w:lineRule="auto"/>
        <w:contextualSpacing/>
        <w:rPr>
          <w:rFonts w:ascii="Arial" w:hAnsi="Arial" w:cs="Arial"/>
          <w:sz w:val="20"/>
          <w:szCs w:val="20"/>
        </w:rPr>
      </w:pPr>
    </w:p>
    <w:p w14:paraId="4D4144E3" w14:textId="77777777" w:rsidR="002300F1" w:rsidRPr="00420C9D" w:rsidRDefault="002300F1" w:rsidP="0095273D">
      <w:pPr>
        <w:pStyle w:val="Nzov"/>
        <w:rPr>
          <w:rFonts w:ascii="Arial" w:hAnsi="Arial" w:cs="Arial"/>
          <w:bCs/>
          <w:sz w:val="20"/>
          <w:szCs w:val="20"/>
        </w:rPr>
      </w:pPr>
    </w:p>
    <w:p w14:paraId="5BFCA376" w14:textId="77777777" w:rsidR="002B56FA" w:rsidRPr="00420C9D" w:rsidRDefault="002B56FA" w:rsidP="0095273D">
      <w:pPr>
        <w:spacing w:after="0" w:line="240" w:lineRule="auto"/>
        <w:contextualSpacing/>
        <w:rPr>
          <w:rFonts w:ascii="Arial" w:hAnsi="Arial" w:cs="Arial"/>
          <w:sz w:val="20"/>
          <w:szCs w:val="20"/>
        </w:rPr>
      </w:pPr>
    </w:p>
    <w:p w14:paraId="0617CE65" w14:textId="77777777" w:rsidR="002B56FA" w:rsidRPr="00420C9D" w:rsidRDefault="002B56FA" w:rsidP="0095273D">
      <w:pPr>
        <w:spacing w:after="0" w:line="240" w:lineRule="auto"/>
        <w:contextualSpacing/>
        <w:rPr>
          <w:rFonts w:ascii="Arial" w:hAnsi="Arial" w:cs="Arial"/>
          <w:sz w:val="20"/>
          <w:szCs w:val="20"/>
        </w:rPr>
      </w:pPr>
    </w:p>
    <w:p w14:paraId="5A55BB14" w14:textId="77777777" w:rsidR="00C7065A" w:rsidRPr="00420C9D" w:rsidRDefault="00C7065A" w:rsidP="0095273D">
      <w:pPr>
        <w:spacing w:after="0" w:line="240" w:lineRule="auto"/>
        <w:contextualSpacing/>
        <w:rPr>
          <w:rFonts w:ascii="Arial" w:hAnsi="Arial" w:cs="Arial"/>
          <w:sz w:val="20"/>
          <w:szCs w:val="20"/>
        </w:rPr>
      </w:pPr>
    </w:p>
    <w:p w14:paraId="25F6C58F" w14:textId="77777777" w:rsidR="00C7065A" w:rsidRPr="00420C9D" w:rsidRDefault="00C7065A" w:rsidP="0095273D">
      <w:pPr>
        <w:spacing w:after="0" w:line="240" w:lineRule="auto"/>
        <w:contextualSpacing/>
        <w:rPr>
          <w:rFonts w:ascii="Arial" w:hAnsi="Arial" w:cs="Arial"/>
          <w:sz w:val="20"/>
          <w:szCs w:val="20"/>
        </w:rPr>
      </w:pPr>
    </w:p>
    <w:p w14:paraId="0705C9E2" w14:textId="77777777" w:rsidR="00C7065A" w:rsidRPr="00420C9D" w:rsidRDefault="00C7065A" w:rsidP="0095273D">
      <w:pPr>
        <w:spacing w:after="0" w:line="240" w:lineRule="auto"/>
        <w:contextualSpacing/>
        <w:rPr>
          <w:rFonts w:ascii="Arial" w:hAnsi="Arial" w:cs="Arial"/>
          <w:sz w:val="20"/>
          <w:szCs w:val="20"/>
        </w:rPr>
      </w:pPr>
    </w:p>
    <w:p w14:paraId="041E88CB" w14:textId="77777777" w:rsidR="00C7065A" w:rsidRPr="00420C9D" w:rsidRDefault="00C7065A" w:rsidP="0095273D">
      <w:pPr>
        <w:spacing w:after="0" w:line="240" w:lineRule="auto"/>
        <w:contextualSpacing/>
        <w:rPr>
          <w:rFonts w:ascii="Arial" w:hAnsi="Arial" w:cs="Arial"/>
          <w:sz w:val="20"/>
          <w:szCs w:val="20"/>
        </w:rPr>
      </w:pPr>
    </w:p>
    <w:p w14:paraId="2272953C" w14:textId="77777777" w:rsidR="00C7065A" w:rsidRPr="00420C9D" w:rsidRDefault="00C7065A" w:rsidP="0095273D">
      <w:pPr>
        <w:spacing w:after="0" w:line="240" w:lineRule="auto"/>
        <w:contextualSpacing/>
        <w:rPr>
          <w:rFonts w:ascii="Arial" w:hAnsi="Arial" w:cs="Arial"/>
          <w:sz w:val="20"/>
          <w:szCs w:val="20"/>
        </w:rPr>
      </w:pPr>
    </w:p>
    <w:p w14:paraId="20D3EF32" w14:textId="77777777" w:rsidR="00C7065A" w:rsidRPr="00420C9D" w:rsidRDefault="00C7065A" w:rsidP="0095273D">
      <w:pPr>
        <w:spacing w:after="0" w:line="240" w:lineRule="auto"/>
        <w:contextualSpacing/>
        <w:rPr>
          <w:rFonts w:ascii="Arial" w:hAnsi="Arial" w:cs="Arial"/>
          <w:sz w:val="20"/>
          <w:szCs w:val="20"/>
        </w:rPr>
      </w:pPr>
    </w:p>
    <w:p w14:paraId="7D8C272E" w14:textId="77777777" w:rsidR="00C7065A" w:rsidRPr="00420C9D" w:rsidRDefault="00C7065A" w:rsidP="0095273D">
      <w:pPr>
        <w:spacing w:after="0" w:line="240" w:lineRule="auto"/>
        <w:contextualSpacing/>
        <w:rPr>
          <w:rFonts w:ascii="Arial" w:hAnsi="Arial" w:cs="Arial"/>
          <w:sz w:val="20"/>
          <w:szCs w:val="20"/>
        </w:rPr>
      </w:pPr>
    </w:p>
    <w:p w14:paraId="04C7FDA2" w14:textId="77777777" w:rsidR="002300F1" w:rsidRPr="00420C9D" w:rsidRDefault="002300F1" w:rsidP="0095273D">
      <w:pPr>
        <w:pStyle w:val="Nzov"/>
        <w:rPr>
          <w:rFonts w:ascii="Arial" w:hAnsi="Arial" w:cs="Arial"/>
          <w:bCs/>
          <w:sz w:val="20"/>
          <w:szCs w:val="20"/>
        </w:rPr>
      </w:pPr>
    </w:p>
    <w:p w14:paraId="19EC5397" w14:textId="1D7FD36A" w:rsidR="002967F2" w:rsidRPr="008937DE" w:rsidRDefault="002967F2"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 xml:space="preserve">Príloha b2A Harmonogram </w:t>
      </w:r>
      <w:r w:rsidR="00B91A17" w:rsidRPr="008937DE">
        <w:rPr>
          <w:rFonts w:ascii="Arial" w:hAnsi="Arial" w:cs="Arial"/>
          <w:b/>
          <w:caps/>
          <w:color w:val="auto"/>
          <w:sz w:val="24"/>
          <w:szCs w:val="24"/>
        </w:rPr>
        <w:t xml:space="preserve">sluŽieb a </w:t>
      </w:r>
      <w:r w:rsidRPr="008937DE">
        <w:rPr>
          <w:rFonts w:ascii="Arial" w:hAnsi="Arial" w:cs="Arial"/>
          <w:b/>
          <w:caps/>
          <w:color w:val="auto"/>
          <w:sz w:val="24"/>
          <w:szCs w:val="24"/>
        </w:rPr>
        <w:t>prác</w:t>
      </w:r>
    </w:p>
    <w:p w14:paraId="1A4F7CE8" w14:textId="77777777" w:rsidR="00C93804" w:rsidRPr="00420C9D" w:rsidRDefault="00C93804" w:rsidP="0095273D">
      <w:pPr>
        <w:spacing w:after="0" w:line="240" w:lineRule="auto"/>
        <w:contextualSpacing/>
        <w:rPr>
          <w:rFonts w:ascii="Arial" w:hAnsi="Arial" w:cs="Arial"/>
          <w:sz w:val="20"/>
          <w:szCs w:val="20"/>
        </w:rPr>
      </w:pPr>
    </w:p>
    <w:p w14:paraId="76779AD5" w14:textId="3167E502" w:rsidR="002967F2" w:rsidRPr="00420C9D" w:rsidRDefault="002967F2"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Harmonogram</w:t>
      </w:r>
      <w:r w:rsidR="00B91A17" w:rsidRPr="00420C9D">
        <w:rPr>
          <w:rFonts w:ascii="Arial" w:hAnsi="Arial" w:cs="Arial"/>
          <w:b/>
          <w:sz w:val="20"/>
          <w:szCs w:val="20"/>
        </w:rPr>
        <w:t xml:space="preserve"> služieb a </w:t>
      </w:r>
      <w:r w:rsidRPr="00420C9D">
        <w:rPr>
          <w:rFonts w:ascii="Arial" w:hAnsi="Arial" w:cs="Arial"/>
          <w:b/>
          <w:sz w:val="20"/>
          <w:szCs w:val="20"/>
        </w:rPr>
        <w:t>prác tvoria tieto časti:</w:t>
      </w:r>
    </w:p>
    <w:p w14:paraId="657BD350" w14:textId="77777777" w:rsidR="00C7065A" w:rsidRPr="00420C9D" w:rsidRDefault="00C7065A" w:rsidP="0095273D">
      <w:pPr>
        <w:pStyle w:val="Zarkazkladnhotextu2"/>
        <w:spacing w:after="0" w:line="240" w:lineRule="auto"/>
        <w:ind w:left="0"/>
        <w:contextualSpacing/>
        <w:rPr>
          <w:rFonts w:ascii="Arial" w:hAnsi="Arial" w:cs="Arial"/>
          <w:b/>
          <w:sz w:val="20"/>
          <w:szCs w:val="20"/>
        </w:rPr>
      </w:pPr>
    </w:p>
    <w:p w14:paraId="5A66A0AB" w14:textId="77777777" w:rsidR="003C68D7" w:rsidRPr="00420C9D" w:rsidRDefault="003C68D7" w:rsidP="0095273D">
      <w:pPr>
        <w:pStyle w:val="Zarkazkladnhotextu2"/>
        <w:spacing w:after="0" w:line="240" w:lineRule="auto"/>
        <w:ind w:left="0"/>
        <w:contextualSpacing/>
        <w:rPr>
          <w:rFonts w:ascii="Arial" w:hAnsi="Arial" w:cs="Arial"/>
          <w:b/>
          <w:sz w:val="20"/>
          <w:szCs w:val="20"/>
        </w:rPr>
      </w:pPr>
      <w:r w:rsidRPr="00420C9D">
        <w:rPr>
          <w:rFonts w:ascii="Arial" w:hAnsi="Arial" w:cs="Arial"/>
          <w:b/>
          <w:sz w:val="20"/>
          <w:szCs w:val="20"/>
        </w:rPr>
        <w:t>Časť  1: Vecný harmonogram</w:t>
      </w:r>
      <w:r w:rsidRPr="00420C9D">
        <w:rPr>
          <w:rFonts w:ascii="Arial" w:hAnsi="Arial" w:cs="Arial"/>
          <w:sz w:val="20"/>
          <w:szCs w:val="20"/>
        </w:rPr>
        <w:t xml:space="preserve"> tzv. Ganttov graf- grafická časť, ktorá musí byť vypracovaná vo formáte *.mpp s jasne vyznačenou kritickou cestou, ktorú budú vytvárať príslušné časti Diela, t.j. časovou postupnosťou zhotovenia jednotlivých stavebných objektov (SO).</w:t>
      </w:r>
    </w:p>
    <w:p w14:paraId="2E2E9C96"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w:t>
      </w:r>
      <w:r w:rsidR="002567EF" w:rsidRPr="00420C9D">
        <w:rPr>
          <w:rFonts w:ascii="Arial" w:hAnsi="Arial" w:cs="Arial"/>
          <w:sz w:val="20"/>
          <w:szCs w:val="20"/>
        </w:rPr>
        <w:t>e</w:t>
      </w:r>
      <w:r w:rsidRPr="00420C9D">
        <w:rPr>
          <w:rFonts w:ascii="Arial" w:hAnsi="Arial" w:cs="Arial"/>
          <w:sz w:val="20"/>
          <w:szCs w:val="20"/>
        </w:rPr>
        <w:t xml:space="preserve">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4D39DF83" w14:textId="77777777" w:rsidR="003C68D7" w:rsidRPr="00420C9D" w:rsidRDefault="003C68D7"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Vecný harmonogram</w:t>
      </w:r>
      <w:r w:rsidRPr="00420C9D">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p>
    <w:p w14:paraId="40408732" w14:textId="311FBF74"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Vecný harmonogram </w:t>
      </w:r>
      <w:r w:rsidR="0015631A" w:rsidRPr="00420C9D">
        <w:rPr>
          <w:rFonts w:ascii="Arial" w:hAnsi="Arial" w:cs="Arial"/>
          <w:b/>
          <w:sz w:val="20"/>
          <w:szCs w:val="20"/>
        </w:rPr>
        <w:t>prác</w:t>
      </w:r>
      <w:r w:rsidR="00140AB3" w:rsidRPr="00420C9D">
        <w:rPr>
          <w:rFonts w:ascii="Arial" w:hAnsi="Arial" w:cs="Arial"/>
          <w:b/>
          <w:sz w:val="20"/>
          <w:szCs w:val="20"/>
        </w:rPr>
        <w:t xml:space="preserve"> nie</w:t>
      </w:r>
      <w:r w:rsidR="0015631A" w:rsidRPr="00420C9D">
        <w:rPr>
          <w:rFonts w:ascii="Arial" w:hAnsi="Arial" w:cs="Arial"/>
          <w:b/>
          <w:sz w:val="20"/>
          <w:szCs w:val="20"/>
        </w:rPr>
        <w:t xml:space="preserve"> </w:t>
      </w:r>
      <w:r w:rsidRPr="00420C9D">
        <w:rPr>
          <w:rFonts w:ascii="Arial" w:hAnsi="Arial" w:cs="Arial"/>
          <w:b/>
          <w:sz w:val="20"/>
          <w:szCs w:val="20"/>
        </w:rPr>
        <w:t>je súčasťou</w:t>
      </w:r>
      <w:r w:rsidR="00DD6553" w:rsidRPr="00420C9D">
        <w:rPr>
          <w:rFonts w:ascii="Arial" w:eastAsia="Times New Roman" w:hAnsi="Arial" w:cs="Arial"/>
          <w:b/>
          <w:sz w:val="20"/>
          <w:szCs w:val="20"/>
        </w:rPr>
        <w:t xml:space="preserve"> </w:t>
      </w:r>
      <w:r w:rsidR="00DD6553" w:rsidRPr="00420C9D">
        <w:rPr>
          <w:rFonts w:ascii="Arial" w:hAnsi="Arial" w:cs="Arial"/>
          <w:b/>
          <w:sz w:val="20"/>
          <w:szCs w:val="20"/>
        </w:rPr>
        <w:t>súťažných podkladov verejného obstarávateľa</w:t>
      </w:r>
      <w:r w:rsidR="00140AB3" w:rsidRPr="00420C9D">
        <w:rPr>
          <w:rFonts w:ascii="Arial" w:hAnsi="Arial" w:cs="Arial"/>
          <w:b/>
          <w:sz w:val="20"/>
          <w:szCs w:val="20"/>
        </w:rPr>
        <w:t>.</w:t>
      </w:r>
      <w:r w:rsidR="00DD6553" w:rsidRPr="00420C9D">
        <w:rPr>
          <w:rFonts w:ascii="Arial" w:hAnsi="Arial" w:cs="Arial"/>
          <w:b/>
          <w:sz w:val="20"/>
          <w:szCs w:val="20"/>
        </w:rPr>
        <w:t> </w:t>
      </w:r>
      <w:r w:rsidR="00140AB3" w:rsidRPr="00420C9D">
        <w:rPr>
          <w:rFonts w:ascii="Arial" w:hAnsi="Arial" w:cs="Arial"/>
          <w:b/>
          <w:sz w:val="20"/>
          <w:szCs w:val="20"/>
        </w:rPr>
        <w:t xml:space="preserve">Uchádzač vyhotoví a </w:t>
      </w:r>
      <w:r w:rsidR="00DD6553" w:rsidRPr="00420C9D">
        <w:rPr>
          <w:rFonts w:ascii="Arial" w:hAnsi="Arial" w:cs="Arial"/>
          <w:b/>
          <w:sz w:val="20"/>
          <w:szCs w:val="20"/>
        </w:rPr>
        <w:t>predlož</w:t>
      </w:r>
      <w:r w:rsidR="00140AB3" w:rsidRPr="00420C9D">
        <w:rPr>
          <w:rFonts w:ascii="Arial" w:hAnsi="Arial" w:cs="Arial"/>
          <w:b/>
          <w:sz w:val="20"/>
          <w:szCs w:val="20"/>
        </w:rPr>
        <w:t>í</w:t>
      </w:r>
      <w:r w:rsidR="00DD6553" w:rsidRPr="00420C9D">
        <w:rPr>
          <w:rFonts w:ascii="Arial" w:hAnsi="Arial" w:cs="Arial"/>
          <w:b/>
          <w:sz w:val="20"/>
          <w:szCs w:val="20"/>
        </w:rPr>
        <w:t xml:space="preserve"> v</w:t>
      </w:r>
      <w:r w:rsidR="00140AB3" w:rsidRPr="00420C9D">
        <w:rPr>
          <w:rFonts w:ascii="Arial" w:hAnsi="Arial" w:cs="Arial"/>
          <w:b/>
          <w:sz w:val="20"/>
          <w:szCs w:val="20"/>
        </w:rPr>
        <w:t> </w:t>
      </w:r>
      <w:r w:rsidR="00DD6553" w:rsidRPr="00420C9D">
        <w:rPr>
          <w:rFonts w:ascii="Arial" w:hAnsi="Arial" w:cs="Arial"/>
          <w:b/>
          <w:sz w:val="20"/>
          <w:szCs w:val="20"/>
        </w:rPr>
        <w:t>ponuke</w:t>
      </w:r>
      <w:r w:rsidR="00140AB3" w:rsidRPr="00420C9D">
        <w:rPr>
          <w:rFonts w:ascii="Arial" w:hAnsi="Arial" w:cs="Arial"/>
          <w:b/>
          <w:sz w:val="20"/>
          <w:szCs w:val="20"/>
        </w:rPr>
        <w:t xml:space="preserve"> vlastný</w:t>
      </w:r>
      <w:r w:rsidR="00DD6553" w:rsidRPr="00420C9D">
        <w:rPr>
          <w:rFonts w:ascii="Arial" w:hAnsi="Arial" w:cs="Arial"/>
          <w:b/>
          <w:sz w:val="20"/>
          <w:szCs w:val="20"/>
        </w:rPr>
        <w:t xml:space="preserve"> </w:t>
      </w:r>
      <w:r w:rsidR="00140AB3" w:rsidRPr="00420C9D">
        <w:rPr>
          <w:rFonts w:ascii="Arial" w:hAnsi="Arial" w:cs="Arial"/>
          <w:b/>
          <w:sz w:val="20"/>
          <w:szCs w:val="20"/>
        </w:rPr>
        <w:t xml:space="preserve">dokument </w:t>
      </w:r>
      <w:r w:rsidR="00DD6553" w:rsidRPr="00420C9D">
        <w:rPr>
          <w:rFonts w:ascii="Arial" w:hAnsi="Arial" w:cs="Arial"/>
          <w:b/>
          <w:sz w:val="20"/>
          <w:szCs w:val="20"/>
        </w:rPr>
        <w:t>ako Príloh</w:t>
      </w:r>
      <w:r w:rsidR="00140AB3" w:rsidRPr="00420C9D">
        <w:rPr>
          <w:rFonts w:ascii="Arial" w:hAnsi="Arial" w:cs="Arial"/>
          <w:b/>
          <w:sz w:val="20"/>
          <w:szCs w:val="20"/>
        </w:rPr>
        <w:t>u</w:t>
      </w:r>
      <w:r w:rsidR="00DD6553" w:rsidRPr="00420C9D">
        <w:rPr>
          <w:rFonts w:ascii="Arial" w:hAnsi="Arial" w:cs="Arial"/>
          <w:b/>
          <w:sz w:val="20"/>
          <w:szCs w:val="20"/>
        </w:rPr>
        <w:t xml:space="preserve"> č. </w:t>
      </w:r>
      <w:r w:rsidR="00191199" w:rsidRPr="00420C9D">
        <w:rPr>
          <w:rFonts w:ascii="Arial" w:hAnsi="Arial" w:cs="Arial"/>
          <w:b/>
          <w:sz w:val="20"/>
          <w:szCs w:val="20"/>
        </w:rPr>
        <w:t>3</w:t>
      </w:r>
      <w:r w:rsidR="00DD6553" w:rsidRPr="00420C9D">
        <w:rPr>
          <w:rFonts w:ascii="Arial" w:hAnsi="Arial" w:cs="Arial"/>
          <w:b/>
          <w:sz w:val="20"/>
          <w:szCs w:val="20"/>
        </w:rPr>
        <w:t>.1 Zmluvných dojednaní (Časť 1 Zväzok 2 súťažných podkladov).</w:t>
      </w:r>
    </w:p>
    <w:p w14:paraId="068F6481"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460F6C73" w14:textId="72ED337A" w:rsidR="002967F2" w:rsidRPr="00420C9D" w:rsidRDefault="00DD6553" w:rsidP="0095273D">
      <w:pPr>
        <w:spacing w:after="0" w:line="240" w:lineRule="auto"/>
        <w:contextualSpacing/>
        <w:jc w:val="both"/>
        <w:rPr>
          <w:rFonts w:ascii="Arial" w:hAnsi="Arial" w:cs="Arial"/>
          <w:sz w:val="20"/>
          <w:szCs w:val="20"/>
        </w:rPr>
      </w:pPr>
      <w:r w:rsidRPr="00420C9D">
        <w:rPr>
          <w:rFonts w:ascii="Arial" w:eastAsia="Times New Roman" w:hAnsi="Arial" w:cs="Arial"/>
          <w:b/>
          <w:sz w:val="20"/>
          <w:szCs w:val="20"/>
        </w:rPr>
        <w:t xml:space="preserve">Harmonogram </w:t>
      </w:r>
      <w:r w:rsidR="00B91A17" w:rsidRPr="00420C9D">
        <w:rPr>
          <w:rFonts w:ascii="Arial" w:eastAsia="Times New Roman" w:hAnsi="Arial" w:cs="Arial"/>
          <w:b/>
          <w:sz w:val="20"/>
          <w:szCs w:val="20"/>
        </w:rPr>
        <w:t xml:space="preserve">služieb a </w:t>
      </w:r>
      <w:r w:rsidRPr="00420C9D">
        <w:rPr>
          <w:rFonts w:ascii="Arial" w:eastAsia="Times New Roman" w:hAnsi="Arial" w:cs="Arial"/>
          <w:b/>
          <w:sz w:val="20"/>
          <w:szCs w:val="20"/>
        </w:rPr>
        <w:t xml:space="preserve">prác predložený v ponuke je Zhotoviteľ povinný aktualizovať podľa podčlánku 8.3 Osobitné zmluvné podmienky (Časť 2.2 </w:t>
      </w:r>
      <w:bookmarkStart w:id="45" w:name="_Hlk161737951"/>
      <w:r w:rsidRPr="00420C9D">
        <w:rPr>
          <w:rFonts w:ascii="Arial" w:eastAsia="Times New Roman" w:hAnsi="Arial" w:cs="Arial"/>
          <w:b/>
          <w:sz w:val="20"/>
          <w:szCs w:val="20"/>
        </w:rPr>
        <w:t>Zväzok 2 súťažných podkladov</w:t>
      </w:r>
      <w:bookmarkEnd w:id="45"/>
      <w:r w:rsidRPr="00420C9D">
        <w:rPr>
          <w:rFonts w:ascii="Arial" w:eastAsia="Times New Roman" w:hAnsi="Arial" w:cs="Arial"/>
          <w:b/>
          <w:sz w:val="20"/>
          <w:szCs w:val="20"/>
        </w:rPr>
        <w:t>)</w:t>
      </w:r>
      <w:r w:rsidRPr="00420C9D">
        <w:rPr>
          <w:rFonts w:ascii="Arial" w:hAnsi="Arial" w:cs="Arial"/>
          <w:sz w:val="20"/>
          <w:szCs w:val="20"/>
        </w:rPr>
        <w:t>,</w:t>
      </w:r>
      <w:r w:rsidR="002967F2" w:rsidRPr="00420C9D">
        <w:rPr>
          <w:rFonts w:ascii="Arial" w:hAnsi="Arial" w:cs="Arial"/>
          <w:sz w:val="20"/>
          <w:szCs w:val="20"/>
        </w:rPr>
        <w:t>v ktorom upraví časovú postupnosť výstavby jednotlivých stavebných objektov uvedených v pôvodnom Vecnom harmonograme</w:t>
      </w:r>
      <w:r w:rsidR="00B91A17" w:rsidRPr="00420C9D">
        <w:rPr>
          <w:rFonts w:ascii="Arial" w:hAnsi="Arial" w:cs="Arial"/>
          <w:sz w:val="20"/>
          <w:szCs w:val="20"/>
        </w:rPr>
        <w:t xml:space="preserve"> služieb a</w:t>
      </w:r>
      <w:r w:rsidR="0015631A" w:rsidRPr="00420C9D">
        <w:rPr>
          <w:rFonts w:ascii="Arial" w:hAnsi="Arial" w:cs="Arial"/>
          <w:sz w:val="20"/>
          <w:szCs w:val="20"/>
        </w:rPr>
        <w:t xml:space="preserve"> prác</w:t>
      </w:r>
      <w:r w:rsidR="002967F2" w:rsidRPr="00420C9D">
        <w:rPr>
          <w:rFonts w:ascii="Arial" w:hAnsi="Arial" w:cs="Arial"/>
          <w:sz w:val="20"/>
          <w:szCs w:val="20"/>
        </w:rPr>
        <w:t xml:space="preserve"> vzhľadom na svoje technologické zariadenia, stroje a materiály atď., pričom je </w:t>
      </w:r>
      <w:r w:rsidR="002967F2" w:rsidRPr="00420C9D">
        <w:rPr>
          <w:rFonts w:ascii="Arial" w:hAnsi="Arial" w:cs="Arial"/>
          <w:b/>
          <w:sz w:val="20"/>
          <w:szCs w:val="20"/>
        </w:rPr>
        <w:t>povinný  dodržať verejným obstarávateľom stanovenú Lehotu výstavby a lehoty ukončenia Míľnikov</w:t>
      </w:r>
      <w:r w:rsidR="002967F2" w:rsidRPr="00420C9D">
        <w:rPr>
          <w:rFonts w:ascii="Arial" w:hAnsi="Arial" w:cs="Arial"/>
          <w:sz w:val="20"/>
          <w:szCs w:val="20"/>
        </w:rPr>
        <w:t xml:space="preserve"> uvedených v tabuľke v rámci tejto prílohy B2A. Tento Vecný harmonogram musí zohľadniť Dátum začatia prác oznámený verejným obstarávateľom </w:t>
      </w:r>
      <w:r w:rsidRPr="00420C9D">
        <w:rPr>
          <w:rFonts w:ascii="Arial" w:hAnsi="Arial" w:cs="Arial"/>
          <w:sz w:val="20"/>
          <w:szCs w:val="20"/>
        </w:rPr>
        <w:t xml:space="preserve">podľa podčlánku </w:t>
      </w:r>
      <w:r w:rsidR="000824ED" w:rsidRPr="00420C9D">
        <w:rPr>
          <w:rFonts w:ascii="Arial" w:hAnsi="Arial" w:cs="Arial"/>
          <w:sz w:val="20"/>
          <w:szCs w:val="20"/>
        </w:rPr>
        <w:t>8.1 Osobitné zmluvné podmienky (</w:t>
      </w:r>
      <w:r w:rsidRPr="00420C9D">
        <w:rPr>
          <w:rFonts w:ascii="Arial" w:hAnsi="Arial" w:cs="Arial"/>
          <w:sz w:val="20"/>
          <w:szCs w:val="20"/>
        </w:rPr>
        <w:t>Č</w:t>
      </w:r>
      <w:r w:rsidR="002967F2" w:rsidRPr="00420C9D">
        <w:rPr>
          <w:rFonts w:ascii="Arial" w:hAnsi="Arial" w:cs="Arial"/>
          <w:sz w:val="20"/>
          <w:szCs w:val="20"/>
        </w:rPr>
        <w:t>as</w:t>
      </w:r>
      <w:r w:rsidR="000824ED" w:rsidRPr="00420C9D">
        <w:rPr>
          <w:rFonts w:ascii="Arial" w:hAnsi="Arial" w:cs="Arial"/>
          <w:sz w:val="20"/>
          <w:szCs w:val="20"/>
        </w:rPr>
        <w:t>ť</w:t>
      </w:r>
      <w:r w:rsidR="002967F2" w:rsidRPr="00420C9D">
        <w:rPr>
          <w:rFonts w:ascii="Arial" w:hAnsi="Arial" w:cs="Arial"/>
          <w:sz w:val="20"/>
          <w:szCs w:val="20"/>
        </w:rPr>
        <w:t xml:space="preserve"> </w:t>
      </w:r>
      <w:r w:rsidRPr="00420C9D">
        <w:rPr>
          <w:rFonts w:ascii="Arial" w:hAnsi="Arial" w:cs="Arial"/>
          <w:sz w:val="20"/>
          <w:szCs w:val="20"/>
        </w:rPr>
        <w:t>2.2</w:t>
      </w:r>
      <w:r w:rsidR="000824ED" w:rsidRPr="00420C9D">
        <w:rPr>
          <w:rFonts w:ascii="Arial" w:hAnsi="Arial" w:cs="Arial"/>
          <w:sz w:val="20"/>
          <w:szCs w:val="20"/>
        </w:rPr>
        <w:t xml:space="preserve"> </w:t>
      </w:r>
      <w:r w:rsidR="002967F2" w:rsidRPr="00420C9D">
        <w:rPr>
          <w:rFonts w:ascii="Arial" w:hAnsi="Arial" w:cs="Arial"/>
          <w:sz w:val="20"/>
          <w:szCs w:val="20"/>
        </w:rPr>
        <w:t>Zväz</w:t>
      </w:r>
      <w:r w:rsidR="000824ED" w:rsidRPr="00420C9D">
        <w:rPr>
          <w:rFonts w:ascii="Arial" w:hAnsi="Arial" w:cs="Arial"/>
          <w:sz w:val="20"/>
          <w:szCs w:val="20"/>
        </w:rPr>
        <w:t>o</w:t>
      </w:r>
      <w:r w:rsidR="002967F2" w:rsidRPr="00420C9D">
        <w:rPr>
          <w:rFonts w:ascii="Arial" w:hAnsi="Arial" w:cs="Arial"/>
          <w:sz w:val="20"/>
          <w:szCs w:val="20"/>
        </w:rPr>
        <w:t xml:space="preserve">k </w:t>
      </w:r>
      <w:r w:rsidR="003F28F7">
        <w:rPr>
          <w:rFonts w:ascii="Arial" w:hAnsi="Arial" w:cs="Arial"/>
          <w:sz w:val="20"/>
          <w:szCs w:val="20"/>
        </w:rPr>
        <w:t>2</w:t>
      </w:r>
      <w:r w:rsidR="002967F2" w:rsidRPr="00420C9D">
        <w:rPr>
          <w:rFonts w:ascii="Arial" w:hAnsi="Arial" w:cs="Arial"/>
          <w:sz w:val="20"/>
          <w:szCs w:val="20"/>
        </w:rPr>
        <w:t xml:space="preserve"> súťažných podkladov</w:t>
      </w:r>
      <w:r w:rsidR="000824ED" w:rsidRPr="00420C9D">
        <w:rPr>
          <w:rFonts w:ascii="Arial" w:hAnsi="Arial" w:cs="Arial"/>
          <w:sz w:val="20"/>
          <w:szCs w:val="20"/>
        </w:rPr>
        <w:t>)</w:t>
      </w:r>
      <w:r w:rsidR="002967F2" w:rsidRPr="00420C9D">
        <w:rPr>
          <w:rFonts w:ascii="Arial" w:hAnsi="Arial" w:cs="Arial"/>
          <w:sz w:val="20"/>
          <w:szCs w:val="20"/>
        </w:rPr>
        <w:t xml:space="preserve">. </w:t>
      </w:r>
    </w:p>
    <w:p w14:paraId="58C04B79"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Dátum Začiatku výstavby uvedený vo Vecnom harmonograme je totožný s Dátumom začatia prác.</w:t>
      </w:r>
    </w:p>
    <w:p w14:paraId="641C36AC" w14:textId="77777777" w:rsidR="00DD6553" w:rsidRPr="00420C9D" w:rsidRDefault="00DD6553" w:rsidP="0095273D">
      <w:pPr>
        <w:pStyle w:val="Zarkazkladnhotextu2"/>
        <w:spacing w:after="0" w:line="240" w:lineRule="auto"/>
        <w:ind w:left="0"/>
        <w:contextualSpacing/>
        <w:rPr>
          <w:rFonts w:ascii="Arial" w:hAnsi="Arial" w:cs="Arial"/>
          <w:sz w:val="20"/>
          <w:szCs w:val="20"/>
        </w:rPr>
      </w:pPr>
    </w:p>
    <w:p w14:paraId="296A5CE5"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 xml:space="preserve">Časť 2: Míľniky  – </w:t>
      </w:r>
      <w:r w:rsidR="000824ED" w:rsidRPr="00420C9D">
        <w:rPr>
          <w:rFonts w:ascii="Arial" w:hAnsi="Arial" w:cs="Arial"/>
          <w:sz w:val="20"/>
          <w:szCs w:val="20"/>
        </w:rPr>
        <w:t>v</w:t>
      </w:r>
      <w:r w:rsidRPr="00420C9D">
        <w:rPr>
          <w:rFonts w:ascii="Arial" w:hAnsi="Arial" w:cs="Arial"/>
          <w:sz w:val="20"/>
          <w:szCs w:val="20"/>
        </w:rPr>
        <w:t>erejným obstarávateľom určené</w:t>
      </w:r>
      <w:r w:rsidRPr="00420C9D">
        <w:rPr>
          <w:rFonts w:ascii="Arial" w:hAnsi="Arial" w:cs="Arial"/>
          <w:b/>
          <w:sz w:val="20"/>
          <w:szCs w:val="20"/>
        </w:rPr>
        <w:t xml:space="preserve"> </w:t>
      </w:r>
      <w:r w:rsidRPr="00420C9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707A930E"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2968866F" w14:textId="187F4BC4" w:rsidR="000824ED" w:rsidRPr="00420C9D" w:rsidRDefault="002967F2"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Cs/>
          <w:sz w:val="20"/>
          <w:szCs w:val="20"/>
        </w:rPr>
        <w:t xml:space="preserve">Tabuľka Míľniky  je </w:t>
      </w:r>
      <w:r w:rsidRPr="00420C9D">
        <w:rPr>
          <w:rFonts w:ascii="Arial" w:hAnsi="Arial" w:cs="Arial"/>
          <w:sz w:val="20"/>
          <w:szCs w:val="20"/>
        </w:rPr>
        <w:t xml:space="preserve">súčasťou súťažných podkladov verejného obstarávateľa </w:t>
      </w:r>
      <w:r w:rsidRPr="00420C9D">
        <w:rPr>
          <w:rFonts w:ascii="Arial" w:hAnsi="Arial" w:cs="Arial"/>
          <w:bCs/>
          <w:sz w:val="20"/>
          <w:szCs w:val="20"/>
        </w:rPr>
        <w:t>(viď tabuľka nižšie)</w:t>
      </w:r>
      <w:r w:rsidR="000824ED" w:rsidRPr="00420C9D">
        <w:rPr>
          <w:rFonts w:ascii="Arial" w:hAnsi="Arial" w:cs="Arial"/>
          <w:bCs/>
          <w:sz w:val="20"/>
          <w:szCs w:val="20"/>
        </w:rPr>
        <w:t xml:space="preserve"> </w:t>
      </w:r>
      <w:r w:rsidR="000824ED" w:rsidRPr="00420C9D">
        <w:rPr>
          <w:rFonts w:ascii="Arial" w:hAnsi="Arial" w:cs="Arial"/>
          <w:b/>
          <w:bCs/>
          <w:sz w:val="20"/>
          <w:szCs w:val="20"/>
        </w:rPr>
        <w:t xml:space="preserve">a slúži na jej predloženie v ponuke uchádzača ako Príloha č. </w:t>
      </w:r>
      <w:r w:rsidR="00191199" w:rsidRPr="00420C9D">
        <w:rPr>
          <w:rFonts w:ascii="Arial" w:hAnsi="Arial" w:cs="Arial"/>
          <w:b/>
          <w:bCs/>
          <w:sz w:val="20"/>
          <w:szCs w:val="20"/>
        </w:rPr>
        <w:t>3</w:t>
      </w:r>
      <w:r w:rsidR="000824ED" w:rsidRPr="00420C9D">
        <w:rPr>
          <w:rFonts w:ascii="Arial" w:hAnsi="Arial" w:cs="Arial"/>
          <w:b/>
          <w:bCs/>
          <w:sz w:val="20"/>
          <w:szCs w:val="20"/>
        </w:rPr>
        <w:t>.2 Zmluvných dojednaní (Časť 1 Zväzok 2 súťažných podkladov).</w:t>
      </w:r>
    </w:p>
    <w:p w14:paraId="29FA1E07" w14:textId="77777777" w:rsidR="000824ED" w:rsidRPr="00420C9D" w:rsidRDefault="000824ED" w:rsidP="0095273D">
      <w:pPr>
        <w:pStyle w:val="Zarkazkladnhotextu2"/>
        <w:spacing w:after="0" w:line="240" w:lineRule="auto"/>
        <w:ind w:left="0"/>
        <w:contextualSpacing/>
        <w:rPr>
          <w:rFonts w:ascii="Arial" w:hAnsi="Arial" w:cs="Arial"/>
          <w:b/>
          <w:bCs/>
          <w:sz w:val="20"/>
          <w:szCs w:val="20"/>
        </w:rPr>
      </w:pPr>
    </w:p>
    <w:p w14:paraId="7B5EB3E1" w14:textId="2A0084C2" w:rsidR="000824ED" w:rsidRPr="00420C9D" w:rsidRDefault="000824ED" w:rsidP="0095273D">
      <w:pPr>
        <w:pStyle w:val="Zarkazkladnhotextu2"/>
        <w:spacing w:after="0" w:line="240" w:lineRule="auto"/>
        <w:ind w:left="0"/>
        <w:contextualSpacing/>
        <w:rPr>
          <w:rFonts w:ascii="Arial" w:hAnsi="Arial" w:cs="Arial"/>
          <w:b/>
          <w:bCs/>
          <w:sz w:val="20"/>
          <w:szCs w:val="20"/>
        </w:rPr>
      </w:pPr>
      <w:r w:rsidRPr="00420C9D">
        <w:rPr>
          <w:rFonts w:ascii="Arial" w:hAnsi="Arial" w:cs="Arial"/>
          <w:b/>
          <w:bCs/>
          <w:sz w:val="20"/>
          <w:szCs w:val="20"/>
        </w:rPr>
        <w:t xml:space="preserve">Zhotoviteľ sa zaväzuje predložiť identickú tabuľku Míľniky predloženú v ponuke aj v rámci aktualizácie </w:t>
      </w:r>
      <w:r w:rsidR="00B91A17" w:rsidRPr="00420C9D">
        <w:rPr>
          <w:rFonts w:ascii="Arial" w:hAnsi="Arial" w:cs="Arial"/>
          <w:b/>
          <w:bCs/>
          <w:sz w:val="20"/>
          <w:szCs w:val="20"/>
        </w:rPr>
        <w:t>H</w:t>
      </w:r>
      <w:r w:rsidRPr="00420C9D">
        <w:rPr>
          <w:rFonts w:ascii="Arial" w:hAnsi="Arial" w:cs="Arial"/>
          <w:b/>
          <w:bCs/>
          <w:sz w:val="20"/>
          <w:szCs w:val="20"/>
        </w:rPr>
        <w:t xml:space="preserve">armonogramu </w:t>
      </w:r>
      <w:r w:rsidR="00B91A17" w:rsidRPr="00420C9D">
        <w:rPr>
          <w:rFonts w:ascii="Arial" w:hAnsi="Arial" w:cs="Arial"/>
          <w:b/>
          <w:bCs/>
          <w:sz w:val="20"/>
          <w:szCs w:val="20"/>
        </w:rPr>
        <w:t xml:space="preserve">služieb a </w:t>
      </w:r>
      <w:r w:rsidRPr="00420C9D">
        <w:rPr>
          <w:rFonts w:ascii="Arial" w:hAnsi="Arial" w:cs="Arial"/>
          <w:b/>
          <w:bCs/>
          <w:sz w:val="20"/>
          <w:szCs w:val="20"/>
        </w:rPr>
        <w:t>prác podľa podčlánku 8.3 Osobitné zmluvné podmienky (Časť 2.2 Zväzok 2 súťažných podkladov).</w:t>
      </w:r>
    </w:p>
    <w:p w14:paraId="7B27A78F" w14:textId="77777777" w:rsidR="000824ED" w:rsidRPr="00420C9D" w:rsidRDefault="000824ED" w:rsidP="0095273D">
      <w:pPr>
        <w:pStyle w:val="Zarkazkladnhotextu2"/>
        <w:spacing w:after="0" w:line="240" w:lineRule="auto"/>
        <w:ind w:left="0"/>
        <w:contextualSpacing/>
        <w:rPr>
          <w:rFonts w:ascii="Arial" w:hAnsi="Arial" w:cs="Arial"/>
          <w:b/>
          <w:bCs/>
          <w:color w:val="FF0000"/>
          <w:sz w:val="20"/>
          <w:szCs w:val="20"/>
        </w:rPr>
      </w:pPr>
    </w:p>
    <w:tbl>
      <w:tblPr>
        <w:tblStyle w:val="Mriekatabuky"/>
        <w:tblW w:w="9203" w:type="dxa"/>
        <w:jc w:val="center"/>
        <w:tblLayout w:type="fixed"/>
        <w:tblLook w:val="04A0" w:firstRow="1" w:lastRow="0" w:firstColumn="1" w:lastColumn="0" w:noHBand="0" w:noVBand="1"/>
      </w:tblPr>
      <w:tblGrid>
        <w:gridCol w:w="2689"/>
        <w:gridCol w:w="2268"/>
        <w:gridCol w:w="2126"/>
        <w:gridCol w:w="2120"/>
      </w:tblGrid>
      <w:tr w:rsidR="000824ED" w:rsidRPr="00420C9D" w14:paraId="0ACA67DE" w14:textId="77777777" w:rsidTr="00D02F5D">
        <w:trPr>
          <w:jc w:val="center"/>
        </w:trPr>
        <w:tc>
          <w:tcPr>
            <w:tcW w:w="2689" w:type="dxa"/>
            <w:vAlign w:val="center"/>
          </w:tcPr>
          <w:p w14:paraId="3B541DA6"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Míľniky</w:t>
            </w:r>
          </w:p>
        </w:tc>
        <w:tc>
          <w:tcPr>
            <w:tcW w:w="2268" w:type="dxa"/>
            <w:vAlign w:val="center"/>
          </w:tcPr>
          <w:p w14:paraId="25023728"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Lehota ukončenia</w:t>
            </w:r>
          </w:p>
          <w:p w14:paraId="610AC8CE"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(Počet dní od začiatku LV podčlánok 8.1. FIDIC)</w:t>
            </w:r>
          </w:p>
        </w:tc>
        <w:tc>
          <w:tcPr>
            <w:tcW w:w="2126" w:type="dxa"/>
            <w:vAlign w:val="center"/>
          </w:tcPr>
          <w:p w14:paraId="75C6676A"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Popis Míľnika</w:t>
            </w:r>
          </w:p>
        </w:tc>
        <w:tc>
          <w:tcPr>
            <w:tcW w:w="2120" w:type="dxa"/>
            <w:vAlign w:val="center"/>
          </w:tcPr>
          <w:p w14:paraId="577A52E1" w14:textId="77777777" w:rsidR="000824ED" w:rsidRPr="009744BB" w:rsidRDefault="000824ED" w:rsidP="0095273D">
            <w:pPr>
              <w:pStyle w:val="Default"/>
              <w:spacing w:after="0" w:line="240" w:lineRule="auto"/>
              <w:contextualSpacing/>
              <w:jc w:val="center"/>
              <w:rPr>
                <w:rFonts w:ascii="Arial" w:hAnsi="Arial" w:cs="Arial"/>
                <w:sz w:val="20"/>
                <w:szCs w:val="20"/>
              </w:rPr>
            </w:pPr>
            <w:r w:rsidRPr="009744BB">
              <w:rPr>
                <w:rFonts w:ascii="Arial" w:hAnsi="Arial" w:cs="Arial"/>
                <w:b/>
                <w:bCs/>
                <w:sz w:val="20"/>
                <w:szCs w:val="20"/>
              </w:rPr>
              <w:t>Podklad pre vyhodnotenie ukončenia Míľnika</w:t>
            </w:r>
          </w:p>
        </w:tc>
      </w:tr>
      <w:tr w:rsidR="00140AB3" w:rsidRPr="00420C9D" w14:paraId="528A7359" w14:textId="77777777" w:rsidTr="00D02F5D">
        <w:trPr>
          <w:trHeight w:val="1215"/>
          <w:jc w:val="center"/>
        </w:trPr>
        <w:tc>
          <w:tcPr>
            <w:tcW w:w="2689" w:type="dxa"/>
          </w:tcPr>
          <w:p w14:paraId="19C17976"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1FF5CB1F" w14:textId="5A376243"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1</w:t>
            </w:r>
          </w:p>
          <w:p w14:paraId="72423BC1"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6E41167B" w14:textId="77777777" w:rsidR="00140AB3" w:rsidRPr="009744BB" w:rsidRDefault="00140AB3" w:rsidP="009744BB">
            <w:pPr>
              <w:pStyle w:val="Default"/>
              <w:spacing w:after="0" w:line="240" w:lineRule="auto"/>
              <w:contextualSpacing/>
              <w:jc w:val="center"/>
              <w:rPr>
                <w:rFonts w:ascii="Arial" w:hAnsi="Arial" w:cs="Arial"/>
                <w:bCs/>
                <w:sz w:val="20"/>
                <w:szCs w:val="20"/>
              </w:rPr>
            </w:pPr>
            <w:r w:rsidRPr="009744BB">
              <w:rPr>
                <w:rFonts w:ascii="Arial" w:hAnsi="Arial" w:cs="Arial"/>
                <w:bCs/>
                <w:sz w:val="20"/>
                <w:szCs w:val="20"/>
              </w:rPr>
              <w:t>Projektové práce na DSP v podrobnosti DRS</w:t>
            </w:r>
          </w:p>
          <w:p w14:paraId="35EB970B" w14:textId="0C3BD402" w:rsidR="009744BB" w:rsidRPr="009744BB" w:rsidRDefault="009744BB" w:rsidP="009744BB">
            <w:pPr>
              <w:pStyle w:val="Default"/>
              <w:spacing w:after="0" w:line="240" w:lineRule="auto"/>
              <w:contextualSpacing/>
              <w:jc w:val="center"/>
              <w:rPr>
                <w:rFonts w:ascii="Arial" w:hAnsi="Arial" w:cs="Arial"/>
                <w:sz w:val="20"/>
                <w:szCs w:val="20"/>
              </w:rPr>
            </w:pPr>
          </w:p>
        </w:tc>
        <w:tc>
          <w:tcPr>
            <w:tcW w:w="2268" w:type="dxa"/>
          </w:tcPr>
          <w:p w14:paraId="67E9C47B" w14:textId="77777777" w:rsidR="009744BB" w:rsidRDefault="009744BB" w:rsidP="009744BB">
            <w:pPr>
              <w:pStyle w:val="Default"/>
              <w:suppressAutoHyphens/>
              <w:spacing w:after="0" w:line="240" w:lineRule="auto"/>
              <w:jc w:val="center"/>
              <w:rPr>
                <w:rFonts w:ascii="Arial" w:hAnsi="Arial" w:cs="Arial"/>
                <w:bCs/>
                <w:sz w:val="20"/>
                <w:szCs w:val="20"/>
              </w:rPr>
            </w:pPr>
          </w:p>
          <w:p w14:paraId="3840B36A" w14:textId="24600432" w:rsidR="00140AB3" w:rsidRPr="009744BB" w:rsidRDefault="00140AB3" w:rsidP="009744BB">
            <w:pPr>
              <w:pStyle w:val="Default"/>
              <w:suppressAutoHyphens/>
              <w:spacing w:after="0" w:line="240" w:lineRule="auto"/>
              <w:jc w:val="center"/>
              <w:rPr>
                <w:rFonts w:ascii="Arial" w:hAnsi="Arial" w:cs="Arial"/>
                <w:bCs/>
                <w:sz w:val="20"/>
                <w:szCs w:val="20"/>
              </w:rPr>
            </w:pPr>
            <w:r w:rsidRPr="009744BB">
              <w:rPr>
                <w:rFonts w:ascii="Arial" w:hAnsi="Arial" w:cs="Arial"/>
                <w:bCs/>
                <w:sz w:val="20"/>
                <w:szCs w:val="20"/>
              </w:rPr>
              <w:t xml:space="preserve">14 mesiacov od </w:t>
            </w:r>
            <w:r w:rsidR="007B0C7B" w:rsidRPr="009744BB">
              <w:rPr>
                <w:rFonts w:ascii="Arial" w:hAnsi="Arial" w:cs="Arial"/>
                <w:bCs/>
                <w:sz w:val="20"/>
                <w:szCs w:val="20"/>
              </w:rPr>
              <w:t>dátumu začatia prác</w:t>
            </w:r>
          </w:p>
          <w:p w14:paraId="2A0E49AE" w14:textId="510F3FFD" w:rsidR="00140AB3" w:rsidRPr="009744BB" w:rsidRDefault="00140AB3" w:rsidP="002D1A10">
            <w:pPr>
              <w:pStyle w:val="Default"/>
              <w:spacing w:after="0" w:line="240" w:lineRule="auto"/>
              <w:contextualSpacing/>
              <w:jc w:val="center"/>
              <w:rPr>
                <w:rFonts w:ascii="Arial" w:hAnsi="Arial" w:cs="Arial"/>
                <w:color w:val="auto"/>
                <w:sz w:val="20"/>
                <w:szCs w:val="20"/>
              </w:rPr>
            </w:pPr>
          </w:p>
        </w:tc>
        <w:tc>
          <w:tcPr>
            <w:tcW w:w="2126" w:type="dxa"/>
          </w:tcPr>
          <w:p w14:paraId="6C501137" w14:textId="77777777" w:rsidR="009744BB" w:rsidRDefault="009744BB" w:rsidP="002D1A10">
            <w:pPr>
              <w:spacing w:after="0" w:line="240" w:lineRule="auto"/>
              <w:jc w:val="center"/>
              <w:rPr>
                <w:rFonts w:ascii="Arial" w:hAnsi="Arial" w:cs="Arial"/>
                <w:bCs/>
                <w:sz w:val="20"/>
                <w:szCs w:val="20"/>
              </w:rPr>
            </w:pPr>
          </w:p>
          <w:p w14:paraId="012D5309" w14:textId="059E1D94" w:rsidR="00140AB3" w:rsidRPr="009744BB" w:rsidRDefault="00140AB3" w:rsidP="002D1A10">
            <w:pPr>
              <w:spacing w:after="0" w:line="240" w:lineRule="auto"/>
              <w:jc w:val="center"/>
              <w:rPr>
                <w:rFonts w:ascii="Arial" w:hAnsi="Arial" w:cs="Arial"/>
                <w:sz w:val="20"/>
                <w:szCs w:val="20"/>
              </w:rPr>
            </w:pPr>
            <w:r w:rsidRPr="009744BB">
              <w:rPr>
                <w:rFonts w:ascii="Arial" w:hAnsi="Arial" w:cs="Arial"/>
                <w:bCs/>
                <w:sz w:val="20"/>
                <w:szCs w:val="20"/>
              </w:rPr>
              <w:t>Ukončenie projektových prác na DSP v podrobnosti DRS</w:t>
            </w:r>
          </w:p>
        </w:tc>
        <w:tc>
          <w:tcPr>
            <w:tcW w:w="2120" w:type="dxa"/>
          </w:tcPr>
          <w:p w14:paraId="6C5EBECA" w14:textId="77777777" w:rsidR="009744BB" w:rsidRDefault="009744BB" w:rsidP="002D1A10">
            <w:pPr>
              <w:pStyle w:val="Default"/>
              <w:spacing w:after="0" w:line="240" w:lineRule="auto"/>
              <w:contextualSpacing/>
              <w:jc w:val="center"/>
              <w:rPr>
                <w:rFonts w:ascii="Arial" w:hAnsi="Arial" w:cs="Arial"/>
                <w:sz w:val="20"/>
                <w:szCs w:val="20"/>
              </w:rPr>
            </w:pPr>
          </w:p>
          <w:p w14:paraId="42D723F0" w14:textId="3D42B5C2" w:rsidR="00140AB3" w:rsidRPr="009744BB" w:rsidRDefault="00140AB3" w:rsidP="002D1A10">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w:t>
            </w:r>
            <w:r w:rsidRPr="009744BB">
              <w:rPr>
                <w:rFonts w:ascii="Arial" w:hAnsi="Arial" w:cs="Arial"/>
                <w:bCs/>
                <w:sz w:val="20"/>
                <w:szCs w:val="20"/>
              </w:rPr>
              <w:t>odsúhlasená DSP v podrobnosti DRS</w:t>
            </w:r>
          </w:p>
        </w:tc>
      </w:tr>
      <w:tr w:rsidR="00140AB3" w:rsidRPr="00420C9D" w14:paraId="7595D1DC" w14:textId="77777777" w:rsidTr="00D02F5D">
        <w:trPr>
          <w:trHeight w:val="948"/>
          <w:jc w:val="center"/>
        </w:trPr>
        <w:tc>
          <w:tcPr>
            <w:tcW w:w="2689" w:type="dxa"/>
          </w:tcPr>
          <w:p w14:paraId="4FE685E1" w14:textId="77777777" w:rsidR="009744BB" w:rsidRPr="009744BB" w:rsidRDefault="009744BB" w:rsidP="009744BB">
            <w:pPr>
              <w:pStyle w:val="Default"/>
              <w:suppressAutoHyphens/>
              <w:spacing w:after="0" w:line="240" w:lineRule="auto"/>
              <w:jc w:val="center"/>
              <w:rPr>
                <w:rFonts w:ascii="Arial" w:hAnsi="Arial" w:cs="Arial"/>
                <w:b/>
                <w:bCs/>
                <w:sz w:val="20"/>
                <w:szCs w:val="20"/>
              </w:rPr>
            </w:pPr>
          </w:p>
          <w:p w14:paraId="43E8A069" w14:textId="2E5D6488"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2</w:t>
            </w:r>
          </w:p>
          <w:p w14:paraId="53F37846"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1B943E25" w14:textId="77777777" w:rsidR="00140AB3" w:rsidRPr="009744BB" w:rsidRDefault="00140AB3" w:rsidP="009744BB">
            <w:pPr>
              <w:pStyle w:val="Default"/>
              <w:suppressAutoHyphens/>
              <w:spacing w:after="0" w:line="240" w:lineRule="auto"/>
              <w:jc w:val="center"/>
              <w:rPr>
                <w:rFonts w:ascii="Arial" w:hAnsi="Arial" w:cs="Arial"/>
                <w:sz w:val="20"/>
                <w:szCs w:val="20"/>
              </w:rPr>
            </w:pPr>
            <w:r w:rsidRPr="009744BB">
              <w:rPr>
                <w:rFonts w:ascii="Arial" w:hAnsi="Arial" w:cs="Arial"/>
                <w:sz w:val="20"/>
                <w:szCs w:val="20"/>
              </w:rPr>
              <w:t>Prerazenie tunela Korbeľka</w:t>
            </w:r>
          </w:p>
          <w:p w14:paraId="3FBBEA98" w14:textId="611C73D3" w:rsidR="009744BB" w:rsidRPr="009744BB" w:rsidRDefault="009744BB" w:rsidP="009744BB">
            <w:pPr>
              <w:pStyle w:val="Default"/>
              <w:suppressAutoHyphens/>
              <w:spacing w:after="0" w:line="240" w:lineRule="auto"/>
              <w:jc w:val="center"/>
              <w:rPr>
                <w:rFonts w:ascii="Arial" w:hAnsi="Arial" w:cs="Arial"/>
                <w:sz w:val="20"/>
                <w:szCs w:val="20"/>
              </w:rPr>
            </w:pPr>
          </w:p>
        </w:tc>
        <w:tc>
          <w:tcPr>
            <w:tcW w:w="2268" w:type="dxa"/>
          </w:tcPr>
          <w:p w14:paraId="57B721A2"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27239CC4" w14:textId="27922569"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58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4753E3ED" w14:textId="77777777" w:rsidR="009744BB" w:rsidRDefault="009744BB" w:rsidP="007B0C7B">
            <w:pPr>
              <w:pStyle w:val="Default"/>
              <w:spacing w:after="0" w:line="240" w:lineRule="auto"/>
              <w:contextualSpacing/>
              <w:jc w:val="center"/>
              <w:rPr>
                <w:rFonts w:ascii="Arial" w:hAnsi="Arial" w:cs="Arial"/>
                <w:sz w:val="20"/>
                <w:szCs w:val="20"/>
              </w:rPr>
            </w:pPr>
          </w:p>
          <w:p w14:paraId="1C41D2FD" w14:textId="41DD2496" w:rsidR="00140AB3" w:rsidRPr="009744BB" w:rsidRDefault="00140AB3" w:rsidP="007B0C7B">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Prerazenie </w:t>
            </w:r>
            <w:r w:rsidR="007B0C7B" w:rsidRPr="009744BB">
              <w:rPr>
                <w:rFonts w:ascii="Arial" w:hAnsi="Arial" w:cs="Arial"/>
                <w:sz w:val="20"/>
                <w:szCs w:val="20"/>
              </w:rPr>
              <w:t>obid</w:t>
            </w:r>
            <w:r w:rsidR="009744BB" w:rsidRPr="009744BB">
              <w:rPr>
                <w:rFonts w:ascii="Arial" w:hAnsi="Arial" w:cs="Arial"/>
                <w:sz w:val="20"/>
                <w:szCs w:val="20"/>
              </w:rPr>
              <w:t>v</w:t>
            </w:r>
            <w:r w:rsidR="007B0C7B" w:rsidRPr="009744BB">
              <w:rPr>
                <w:rFonts w:ascii="Arial" w:hAnsi="Arial" w:cs="Arial"/>
                <w:sz w:val="20"/>
                <w:szCs w:val="20"/>
              </w:rPr>
              <w:t xml:space="preserve">och </w:t>
            </w:r>
            <w:r w:rsidRPr="009744BB">
              <w:rPr>
                <w:rFonts w:ascii="Arial" w:hAnsi="Arial" w:cs="Arial"/>
                <w:sz w:val="20"/>
                <w:szCs w:val="20"/>
              </w:rPr>
              <w:t>tunelov</w:t>
            </w:r>
            <w:r w:rsidR="007B0C7B" w:rsidRPr="009744BB">
              <w:rPr>
                <w:rFonts w:ascii="Arial" w:hAnsi="Arial" w:cs="Arial"/>
                <w:sz w:val="20"/>
                <w:szCs w:val="20"/>
              </w:rPr>
              <w:t>ých</w:t>
            </w:r>
            <w:r w:rsidRPr="009744BB">
              <w:rPr>
                <w:rFonts w:ascii="Arial" w:hAnsi="Arial" w:cs="Arial"/>
                <w:sz w:val="20"/>
                <w:szCs w:val="20"/>
              </w:rPr>
              <w:t xml:space="preserve"> rúr v kalote</w:t>
            </w:r>
          </w:p>
        </w:tc>
        <w:tc>
          <w:tcPr>
            <w:tcW w:w="2120" w:type="dxa"/>
          </w:tcPr>
          <w:p w14:paraId="315524B8" w14:textId="77777777" w:rsidR="009744BB" w:rsidRDefault="009744BB" w:rsidP="002D1A10">
            <w:pPr>
              <w:pStyle w:val="Default"/>
              <w:spacing w:after="0" w:line="240" w:lineRule="auto"/>
              <w:contextualSpacing/>
              <w:jc w:val="center"/>
              <w:rPr>
                <w:rFonts w:ascii="Arial" w:hAnsi="Arial" w:cs="Arial"/>
                <w:sz w:val="20"/>
                <w:szCs w:val="20"/>
              </w:rPr>
            </w:pPr>
          </w:p>
          <w:p w14:paraId="2447E7D6" w14:textId="56F2B105" w:rsidR="00140AB3" w:rsidRPr="009744BB" w:rsidRDefault="00140AB3" w:rsidP="00407D55">
            <w:pPr>
              <w:pStyle w:val="Default"/>
              <w:spacing w:after="0" w:line="240" w:lineRule="auto"/>
              <w:contextualSpacing/>
              <w:jc w:val="center"/>
              <w:rPr>
                <w:rFonts w:ascii="Arial" w:hAnsi="Arial" w:cs="Arial"/>
                <w:sz w:val="20"/>
                <w:szCs w:val="20"/>
              </w:rPr>
            </w:pPr>
            <w:r w:rsidRPr="009744BB">
              <w:rPr>
                <w:rFonts w:ascii="Arial" w:hAnsi="Arial" w:cs="Arial"/>
                <w:sz w:val="20"/>
                <w:szCs w:val="20"/>
              </w:rPr>
              <w:t xml:space="preserve">Stavebnotechnickým dozorom  písomné potvrdené prerazenie </w:t>
            </w:r>
            <w:r w:rsidR="00407D55" w:rsidRPr="009744BB">
              <w:rPr>
                <w:rFonts w:ascii="Arial" w:hAnsi="Arial" w:cs="Arial"/>
                <w:sz w:val="20"/>
                <w:szCs w:val="20"/>
              </w:rPr>
              <w:t>tunelov</w:t>
            </w:r>
            <w:r w:rsidR="00407D55">
              <w:rPr>
                <w:rFonts w:ascii="Arial" w:hAnsi="Arial" w:cs="Arial"/>
                <w:sz w:val="20"/>
                <w:szCs w:val="20"/>
              </w:rPr>
              <w:t>ých</w:t>
            </w:r>
            <w:r w:rsidR="00407D55" w:rsidRPr="009744BB">
              <w:rPr>
                <w:rFonts w:ascii="Arial" w:hAnsi="Arial" w:cs="Arial"/>
                <w:sz w:val="20"/>
                <w:szCs w:val="20"/>
              </w:rPr>
              <w:t xml:space="preserve"> </w:t>
            </w:r>
            <w:r w:rsidRPr="009744BB">
              <w:rPr>
                <w:rFonts w:ascii="Arial" w:hAnsi="Arial" w:cs="Arial"/>
                <w:sz w:val="20"/>
                <w:szCs w:val="20"/>
              </w:rPr>
              <w:t>rúr</w:t>
            </w:r>
          </w:p>
        </w:tc>
      </w:tr>
      <w:tr w:rsidR="00140AB3" w:rsidRPr="00420C9D" w14:paraId="1EFBFC9A" w14:textId="77777777" w:rsidTr="00D02F5D">
        <w:trPr>
          <w:trHeight w:val="1090"/>
          <w:jc w:val="center"/>
        </w:trPr>
        <w:tc>
          <w:tcPr>
            <w:tcW w:w="2689" w:type="dxa"/>
          </w:tcPr>
          <w:p w14:paraId="14E4CF02" w14:textId="77777777" w:rsidR="009744BB" w:rsidRDefault="009744BB" w:rsidP="009744BB">
            <w:pPr>
              <w:pStyle w:val="Default"/>
              <w:suppressAutoHyphens/>
              <w:spacing w:after="0" w:line="240" w:lineRule="auto"/>
              <w:jc w:val="center"/>
              <w:rPr>
                <w:rFonts w:ascii="Arial" w:hAnsi="Arial" w:cs="Arial"/>
                <w:b/>
                <w:bCs/>
                <w:sz w:val="20"/>
                <w:szCs w:val="20"/>
              </w:rPr>
            </w:pPr>
          </w:p>
          <w:p w14:paraId="53E4C7AC" w14:textId="3F860E71"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b/>
                <w:bCs/>
                <w:sz w:val="20"/>
                <w:szCs w:val="20"/>
              </w:rPr>
              <w:t>Míľnik č. 3</w:t>
            </w:r>
          </w:p>
          <w:p w14:paraId="1CE6689A" w14:textId="77777777" w:rsidR="002D1A10" w:rsidRPr="009744BB" w:rsidRDefault="002D1A10" w:rsidP="009744BB">
            <w:pPr>
              <w:pStyle w:val="Default"/>
              <w:suppressAutoHyphens/>
              <w:spacing w:after="0" w:line="240" w:lineRule="auto"/>
              <w:jc w:val="center"/>
              <w:rPr>
                <w:rFonts w:ascii="Arial" w:hAnsi="Arial" w:cs="Arial"/>
                <w:b/>
                <w:bCs/>
                <w:sz w:val="20"/>
                <w:szCs w:val="20"/>
              </w:rPr>
            </w:pPr>
          </w:p>
          <w:p w14:paraId="4270B273" w14:textId="71220FB2" w:rsidR="00140AB3" w:rsidRPr="009744BB" w:rsidRDefault="00140AB3" w:rsidP="009744BB">
            <w:pPr>
              <w:pStyle w:val="Default"/>
              <w:suppressAutoHyphens/>
              <w:spacing w:after="0" w:line="240" w:lineRule="auto"/>
              <w:jc w:val="center"/>
              <w:rPr>
                <w:rFonts w:ascii="Arial" w:hAnsi="Arial" w:cs="Arial"/>
                <w:b/>
                <w:bCs/>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00 Vozovka a chodníky (tunel Korbeľka)</w:t>
            </w:r>
          </w:p>
        </w:tc>
        <w:tc>
          <w:tcPr>
            <w:tcW w:w="2268" w:type="dxa"/>
          </w:tcPr>
          <w:p w14:paraId="6CBB19D6" w14:textId="77777777" w:rsidR="009744BB" w:rsidRDefault="009744BB" w:rsidP="009744BB">
            <w:pPr>
              <w:pStyle w:val="Default"/>
              <w:spacing w:after="0" w:line="240" w:lineRule="auto"/>
              <w:contextualSpacing/>
              <w:jc w:val="center"/>
              <w:rPr>
                <w:rFonts w:ascii="Arial" w:hAnsi="Arial" w:cs="Arial"/>
                <w:color w:val="auto"/>
                <w:sz w:val="20"/>
                <w:szCs w:val="20"/>
              </w:rPr>
            </w:pPr>
          </w:p>
          <w:p w14:paraId="787AC0BD" w14:textId="2948E663" w:rsidR="00140AB3" w:rsidRPr="009744BB" w:rsidRDefault="00140AB3" w:rsidP="009744BB">
            <w:pPr>
              <w:pStyle w:val="Default"/>
              <w:spacing w:after="0" w:line="240" w:lineRule="auto"/>
              <w:contextualSpacing/>
              <w:jc w:val="center"/>
              <w:rPr>
                <w:rFonts w:ascii="Arial" w:hAnsi="Arial" w:cs="Arial"/>
                <w:color w:val="auto"/>
                <w:sz w:val="20"/>
                <w:szCs w:val="20"/>
              </w:rPr>
            </w:pPr>
            <w:r w:rsidRPr="009744BB">
              <w:rPr>
                <w:rFonts w:ascii="Arial" w:hAnsi="Arial" w:cs="Arial"/>
                <w:color w:val="auto"/>
                <w:sz w:val="20"/>
                <w:szCs w:val="20"/>
              </w:rPr>
              <w:t xml:space="preserve">73 </w:t>
            </w:r>
            <w:r w:rsidRPr="009744BB">
              <w:rPr>
                <w:rFonts w:ascii="Arial" w:hAnsi="Arial" w:cs="Arial"/>
                <w:bCs/>
                <w:sz w:val="20"/>
                <w:szCs w:val="20"/>
              </w:rPr>
              <w:t xml:space="preserve">mesiacov od </w:t>
            </w:r>
            <w:r w:rsidR="007B0C7B" w:rsidRPr="009744BB">
              <w:rPr>
                <w:rFonts w:ascii="Arial" w:hAnsi="Arial" w:cs="Arial"/>
                <w:bCs/>
                <w:sz w:val="20"/>
                <w:szCs w:val="20"/>
              </w:rPr>
              <w:t>dátumu začatia prác</w:t>
            </w:r>
          </w:p>
        </w:tc>
        <w:tc>
          <w:tcPr>
            <w:tcW w:w="2126" w:type="dxa"/>
          </w:tcPr>
          <w:p w14:paraId="50249E3F" w14:textId="77777777" w:rsidR="009744BB" w:rsidRDefault="009744BB" w:rsidP="009744BB">
            <w:pPr>
              <w:pStyle w:val="Default"/>
              <w:spacing w:after="0" w:line="240" w:lineRule="auto"/>
              <w:contextualSpacing/>
              <w:jc w:val="center"/>
              <w:rPr>
                <w:rFonts w:ascii="Arial" w:hAnsi="Arial" w:cs="Arial"/>
                <w:sz w:val="20"/>
                <w:szCs w:val="20"/>
              </w:rPr>
            </w:pPr>
          </w:p>
          <w:p w14:paraId="18410022" w14:textId="27D7BF0A"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Ukončenie prác na SO 402</w:t>
            </w:r>
            <w:r w:rsidRPr="009744BB">
              <w:rPr>
                <w:rFonts w:ascii="Cambria Math" w:hAnsi="Cambria Math" w:cs="Cambria Math"/>
                <w:sz w:val="20"/>
                <w:szCs w:val="20"/>
              </w:rPr>
              <w:t>‐</w:t>
            </w:r>
            <w:r w:rsidRPr="009744BB">
              <w:rPr>
                <w:rFonts w:ascii="Arial" w:hAnsi="Arial" w:cs="Arial"/>
                <w:sz w:val="20"/>
                <w:szCs w:val="20"/>
              </w:rPr>
              <w:t>00 Vozovka a chodníky (tunel Korbeľka)</w:t>
            </w:r>
          </w:p>
        </w:tc>
        <w:tc>
          <w:tcPr>
            <w:tcW w:w="2120" w:type="dxa"/>
          </w:tcPr>
          <w:p w14:paraId="76B2D5F5" w14:textId="77777777" w:rsidR="009744BB" w:rsidRDefault="009744BB" w:rsidP="009744BB">
            <w:pPr>
              <w:pStyle w:val="Default"/>
              <w:spacing w:after="0" w:line="240" w:lineRule="auto"/>
              <w:contextualSpacing/>
              <w:jc w:val="center"/>
              <w:rPr>
                <w:rFonts w:ascii="Arial" w:hAnsi="Arial" w:cs="Arial"/>
                <w:sz w:val="20"/>
                <w:szCs w:val="20"/>
              </w:rPr>
            </w:pPr>
          </w:p>
          <w:p w14:paraId="10AEDA5E" w14:textId="45C71C07" w:rsidR="002D1A10" w:rsidRPr="009744BB" w:rsidRDefault="00140AB3" w:rsidP="009744BB">
            <w:pPr>
              <w:pStyle w:val="Default"/>
              <w:spacing w:after="0" w:line="240" w:lineRule="auto"/>
              <w:contextualSpacing/>
              <w:jc w:val="center"/>
              <w:rPr>
                <w:rFonts w:ascii="Arial" w:hAnsi="Arial" w:cs="Arial"/>
                <w:sz w:val="20"/>
                <w:szCs w:val="20"/>
              </w:rPr>
            </w:pPr>
            <w:r w:rsidRPr="009744BB">
              <w:rPr>
                <w:rFonts w:ascii="Arial" w:hAnsi="Arial" w:cs="Arial"/>
                <w:sz w:val="20"/>
                <w:szCs w:val="20"/>
              </w:rPr>
              <w:t>Stavebnotechnickým dozorom potvrdené ukončenie prác</w:t>
            </w:r>
          </w:p>
        </w:tc>
      </w:tr>
      <w:tr w:rsidR="00D930B5" w:rsidRPr="00420C9D" w14:paraId="213980D0" w14:textId="77777777" w:rsidTr="00D02F5D">
        <w:trPr>
          <w:trHeight w:val="1090"/>
          <w:jc w:val="center"/>
        </w:trPr>
        <w:tc>
          <w:tcPr>
            <w:tcW w:w="2689" w:type="dxa"/>
          </w:tcPr>
          <w:p w14:paraId="4B1D6BF2" w14:textId="77777777" w:rsidR="00D02F5D" w:rsidRDefault="00D02F5D" w:rsidP="00D930B5">
            <w:pPr>
              <w:pStyle w:val="Default"/>
              <w:suppressAutoHyphens/>
              <w:spacing w:after="0" w:line="240" w:lineRule="auto"/>
              <w:jc w:val="center"/>
              <w:rPr>
                <w:rFonts w:ascii="Arial" w:hAnsi="Arial" w:cs="Arial"/>
                <w:b/>
                <w:bCs/>
                <w:sz w:val="20"/>
                <w:szCs w:val="20"/>
              </w:rPr>
            </w:pPr>
          </w:p>
          <w:p w14:paraId="6ADE867F" w14:textId="42C2F45C" w:rsidR="00D930B5" w:rsidRDefault="00D930B5" w:rsidP="00D930B5">
            <w:pPr>
              <w:pStyle w:val="Default"/>
              <w:suppressAutoHyphens/>
              <w:spacing w:after="0" w:line="240" w:lineRule="auto"/>
              <w:jc w:val="center"/>
              <w:rPr>
                <w:rFonts w:ascii="Arial" w:hAnsi="Arial" w:cs="Arial"/>
                <w:b/>
                <w:bCs/>
                <w:sz w:val="20"/>
                <w:szCs w:val="20"/>
              </w:rPr>
            </w:pPr>
            <w:r>
              <w:rPr>
                <w:rFonts w:ascii="Arial" w:hAnsi="Arial" w:cs="Arial"/>
                <w:b/>
                <w:bCs/>
                <w:sz w:val="20"/>
                <w:szCs w:val="20"/>
              </w:rPr>
              <w:t>Míľnik č. 4</w:t>
            </w:r>
          </w:p>
          <w:p w14:paraId="4C255845" w14:textId="77777777" w:rsidR="00D02F5D" w:rsidRPr="009744BB" w:rsidRDefault="00D02F5D" w:rsidP="00D930B5">
            <w:pPr>
              <w:pStyle w:val="Default"/>
              <w:suppressAutoHyphens/>
              <w:spacing w:after="0" w:line="240" w:lineRule="auto"/>
              <w:jc w:val="center"/>
              <w:rPr>
                <w:rFonts w:ascii="Arial" w:hAnsi="Arial" w:cs="Arial"/>
                <w:b/>
                <w:bCs/>
                <w:sz w:val="20"/>
                <w:szCs w:val="20"/>
              </w:rPr>
            </w:pPr>
          </w:p>
          <w:p w14:paraId="7C8187E6" w14:textId="73BEAFEF" w:rsidR="00D930B5" w:rsidRPr="00D02F5D" w:rsidRDefault="00D930B5" w:rsidP="00CA153C">
            <w:pPr>
              <w:pStyle w:val="Default"/>
              <w:suppressAutoHyphens/>
              <w:spacing w:after="0" w:line="240" w:lineRule="auto"/>
              <w:jc w:val="center"/>
              <w:rPr>
                <w:rFonts w:ascii="Arial" w:hAnsi="Arial" w:cs="Arial"/>
                <w:bCs/>
                <w:sz w:val="20"/>
                <w:szCs w:val="20"/>
              </w:rPr>
            </w:pPr>
            <w:r w:rsidRPr="00D02F5D">
              <w:rPr>
                <w:rFonts w:ascii="Arial" w:hAnsi="Arial" w:cs="Arial"/>
                <w:bCs/>
                <w:sz w:val="20"/>
                <w:szCs w:val="20"/>
              </w:rPr>
              <w:t>U</w:t>
            </w:r>
            <w:r w:rsidR="00CA153C" w:rsidRPr="00D02F5D">
              <w:rPr>
                <w:rFonts w:ascii="Arial" w:hAnsi="Arial" w:cs="Arial"/>
                <w:bCs/>
                <w:sz w:val="20"/>
                <w:szCs w:val="20"/>
              </w:rPr>
              <w:t xml:space="preserve">končenie prác na úseku tak, aby mohol ísť do </w:t>
            </w:r>
            <w:r w:rsidRPr="00D02F5D">
              <w:rPr>
                <w:rFonts w:ascii="Arial" w:hAnsi="Arial" w:cs="Arial"/>
                <w:bCs/>
                <w:sz w:val="20"/>
                <w:szCs w:val="20"/>
              </w:rPr>
              <w:t>predčasného užívania a tunel</w:t>
            </w:r>
            <w:r w:rsidR="00CA153C" w:rsidRPr="00D02F5D">
              <w:rPr>
                <w:rFonts w:ascii="Arial" w:hAnsi="Arial" w:cs="Arial"/>
                <w:bCs/>
                <w:sz w:val="20"/>
                <w:szCs w:val="20"/>
              </w:rPr>
              <w:t>y</w:t>
            </w:r>
            <w:r w:rsidRPr="00D02F5D">
              <w:rPr>
                <w:rFonts w:ascii="Arial" w:hAnsi="Arial" w:cs="Arial"/>
                <w:bCs/>
                <w:sz w:val="20"/>
                <w:szCs w:val="20"/>
              </w:rPr>
              <w:t xml:space="preserve"> do skúšobnej prevádzky</w:t>
            </w:r>
            <w:r w:rsidR="00B956B8" w:rsidRPr="00D02F5D">
              <w:rPr>
                <w:rFonts w:ascii="Arial" w:hAnsi="Arial" w:cs="Arial"/>
                <w:bCs/>
                <w:sz w:val="20"/>
                <w:szCs w:val="20"/>
              </w:rPr>
              <w:t xml:space="preserve"> s verejnosťou</w:t>
            </w:r>
          </w:p>
        </w:tc>
        <w:tc>
          <w:tcPr>
            <w:tcW w:w="2268" w:type="dxa"/>
          </w:tcPr>
          <w:p w14:paraId="6722DCA8" w14:textId="77777777" w:rsidR="00D02F5D" w:rsidRDefault="00D02F5D" w:rsidP="009744BB">
            <w:pPr>
              <w:pStyle w:val="Default"/>
              <w:spacing w:after="0" w:line="240" w:lineRule="auto"/>
              <w:contextualSpacing/>
              <w:jc w:val="center"/>
              <w:rPr>
                <w:rFonts w:ascii="Arial" w:hAnsi="Arial" w:cs="Arial"/>
                <w:color w:val="auto"/>
                <w:sz w:val="20"/>
                <w:szCs w:val="20"/>
              </w:rPr>
            </w:pPr>
          </w:p>
          <w:p w14:paraId="10477606" w14:textId="4FB829A7" w:rsidR="00D930B5" w:rsidRDefault="00EA5AE9" w:rsidP="009744BB">
            <w:pPr>
              <w:pStyle w:val="Default"/>
              <w:spacing w:after="0" w:line="240" w:lineRule="auto"/>
              <w:contextualSpacing/>
              <w:jc w:val="center"/>
              <w:rPr>
                <w:rFonts w:ascii="Arial" w:hAnsi="Arial" w:cs="Arial"/>
                <w:color w:val="auto"/>
                <w:sz w:val="20"/>
                <w:szCs w:val="20"/>
              </w:rPr>
            </w:pPr>
            <w:r>
              <w:rPr>
                <w:rFonts w:ascii="Arial" w:hAnsi="Arial" w:cs="Arial"/>
                <w:color w:val="auto"/>
                <w:sz w:val="20"/>
                <w:szCs w:val="20"/>
              </w:rPr>
              <w:t>84 mesiacov od dátumu začatia prác</w:t>
            </w:r>
          </w:p>
        </w:tc>
        <w:tc>
          <w:tcPr>
            <w:tcW w:w="2126" w:type="dxa"/>
          </w:tcPr>
          <w:p w14:paraId="7CEE6A28" w14:textId="77777777" w:rsidR="00D02F5D" w:rsidRDefault="00D02F5D" w:rsidP="009744BB">
            <w:pPr>
              <w:pStyle w:val="Default"/>
              <w:spacing w:after="0" w:line="240" w:lineRule="auto"/>
              <w:contextualSpacing/>
              <w:jc w:val="center"/>
              <w:rPr>
                <w:rFonts w:ascii="Arial" w:hAnsi="Arial" w:cs="Arial"/>
                <w:sz w:val="20"/>
                <w:szCs w:val="20"/>
              </w:rPr>
            </w:pPr>
          </w:p>
          <w:p w14:paraId="20877436" w14:textId="3F7815F0" w:rsidR="00D930B5" w:rsidRDefault="00EA5AE9" w:rsidP="009744BB">
            <w:pPr>
              <w:pStyle w:val="Default"/>
              <w:spacing w:after="0" w:line="240" w:lineRule="auto"/>
              <w:contextualSpacing/>
              <w:jc w:val="center"/>
              <w:rPr>
                <w:rFonts w:ascii="Arial" w:hAnsi="Arial" w:cs="Arial"/>
                <w:sz w:val="20"/>
                <w:szCs w:val="20"/>
              </w:rPr>
            </w:pPr>
            <w:r>
              <w:rPr>
                <w:rFonts w:ascii="Arial" w:hAnsi="Arial" w:cs="Arial"/>
                <w:sz w:val="20"/>
                <w:szCs w:val="20"/>
              </w:rPr>
              <w:t>Ukončenie prác na stavebných objektoch, ktoré sú nevyhnutné pre uvedenie úseku do predčasného užívania a tunelov do skúšobnej prevádzky</w:t>
            </w:r>
            <w:r w:rsidR="00B956B8">
              <w:rPr>
                <w:rFonts w:ascii="Arial" w:hAnsi="Arial" w:cs="Arial"/>
                <w:sz w:val="20"/>
                <w:szCs w:val="20"/>
              </w:rPr>
              <w:t xml:space="preserve"> s verejnosťou</w:t>
            </w:r>
          </w:p>
        </w:tc>
        <w:tc>
          <w:tcPr>
            <w:tcW w:w="2120" w:type="dxa"/>
          </w:tcPr>
          <w:p w14:paraId="7292D0EC" w14:textId="77777777" w:rsidR="00D02F5D" w:rsidRDefault="00D02F5D" w:rsidP="009744BB">
            <w:pPr>
              <w:pStyle w:val="Default"/>
              <w:spacing w:after="0" w:line="240" w:lineRule="auto"/>
              <w:contextualSpacing/>
              <w:jc w:val="center"/>
              <w:rPr>
                <w:rFonts w:ascii="Arial" w:hAnsi="Arial" w:cs="Arial"/>
                <w:sz w:val="20"/>
                <w:szCs w:val="20"/>
              </w:rPr>
            </w:pPr>
          </w:p>
          <w:p w14:paraId="318E4B8F" w14:textId="77777777" w:rsidR="00D930B5" w:rsidRDefault="00CA153C" w:rsidP="009744BB">
            <w:pPr>
              <w:pStyle w:val="Default"/>
              <w:spacing w:after="0" w:line="240" w:lineRule="auto"/>
              <w:contextualSpacing/>
              <w:jc w:val="center"/>
              <w:rPr>
                <w:rFonts w:ascii="Arial" w:hAnsi="Arial" w:cs="Arial"/>
                <w:sz w:val="20"/>
                <w:szCs w:val="20"/>
              </w:rPr>
            </w:pPr>
            <w:r w:rsidRPr="00CA153C">
              <w:rPr>
                <w:rFonts w:ascii="Arial" w:hAnsi="Arial" w:cs="Arial"/>
                <w:sz w:val="20"/>
                <w:szCs w:val="20"/>
              </w:rPr>
              <w:t>Stavebnotechnickým dozorom potvrdené ukončenie prác a súhlasné (vyhovujúce) stanovisko záveru 1. Hlavnej prehliadky v zmysle TP082 a TP095</w:t>
            </w:r>
          </w:p>
          <w:p w14:paraId="0781FFA8" w14:textId="0565E852" w:rsidR="00D02F5D" w:rsidRDefault="00D02F5D" w:rsidP="009744BB">
            <w:pPr>
              <w:pStyle w:val="Default"/>
              <w:spacing w:after="0" w:line="240" w:lineRule="auto"/>
              <w:contextualSpacing/>
              <w:jc w:val="center"/>
              <w:rPr>
                <w:rFonts w:ascii="Arial" w:hAnsi="Arial" w:cs="Arial"/>
                <w:sz w:val="20"/>
                <w:szCs w:val="20"/>
              </w:rPr>
            </w:pPr>
          </w:p>
        </w:tc>
      </w:tr>
    </w:tbl>
    <w:p w14:paraId="2FF9BB5D" w14:textId="77777777" w:rsidR="000824ED" w:rsidRPr="00420C9D" w:rsidRDefault="000824ED" w:rsidP="009744BB">
      <w:pPr>
        <w:pStyle w:val="Zarkazkladnhotextu2"/>
        <w:spacing w:after="0" w:line="240" w:lineRule="auto"/>
        <w:ind w:left="0"/>
        <w:contextualSpacing/>
        <w:jc w:val="center"/>
        <w:rPr>
          <w:rFonts w:ascii="Arial" w:hAnsi="Arial" w:cs="Arial"/>
          <w:b/>
          <w:bCs/>
          <w:color w:val="FF0000"/>
          <w:sz w:val="20"/>
          <w:szCs w:val="20"/>
        </w:rPr>
      </w:pPr>
    </w:p>
    <w:p w14:paraId="1A959F60" w14:textId="6E72BDA9"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b/>
          <w:sz w:val="20"/>
          <w:szCs w:val="20"/>
        </w:rPr>
        <w:t>Časť 3: Fakturačný harmonogram</w:t>
      </w:r>
      <w:r w:rsidRPr="00420C9D">
        <w:rPr>
          <w:rFonts w:ascii="Arial" w:hAnsi="Arial" w:cs="Arial"/>
          <w:sz w:val="20"/>
          <w:szCs w:val="20"/>
        </w:rPr>
        <w:t xml:space="preserve"> - harmonogram, ktorý musí byť vyhotovený podľa Vecného harmonogramu a</w:t>
      </w:r>
      <w:r w:rsidR="009E61AB" w:rsidRPr="00420C9D">
        <w:rPr>
          <w:rFonts w:ascii="Arial" w:hAnsi="Arial" w:cs="Arial"/>
          <w:sz w:val="20"/>
          <w:szCs w:val="20"/>
        </w:rPr>
        <w:t> </w:t>
      </w:r>
      <w:r w:rsidRPr="00420C9D">
        <w:rPr>
          <w:rFonts w:ascii="Arial" w:hAnsi="Arial" w:cs="Arial"/>
          <w:sz w:val="20"/>
          <w:szCs w:val="20"/>
        </w:rPr>
        <w:t>Míľnikov</w:t>
      </w:r>
      <w:r w:rsidR="009E61AB" w:rsidRPr="00420C9D">
        <w:rPr>
          <w:rFonts w:ascii="Arial" w:hAnsi="Arial" w:cs="Arial"/>
          <w:sz w:val="20"/>
          <w:szCs w:val="20"/>
        </w:rPr>
        <w:t xml:space="preserve"> </w:t>
      </w:r>
      <w:r w:rsidRPr="00420C9D">
        <w:rPr>
          <w:rFonts w:ascii="Arial" w:hAnsi="Arial" w:cs="Arial"/>
          <w:sz w:val="20"/>
          <w:szCs w:val="20"/>
        </w:rPr>
        <w:t xml:space="preserve">a musí byť vyhotovený v číselnom vyjadrení a členení po jednotlivých stavebných objektoch a mesiacoch Lehoty výstavby </w:t>
      </w:r>
      <w:r w:rsidRPr="00420C9D">
        <w:rPr>
          <w:rFonts w:ascii="Arial" w:hAnsi="Arial" w:cs="Arial"/>
          <w:bCs/>
          <w:sz w:val="20"/>
          <w:szCs w:val="20"/>
        </w:rPr>
        <w:t>v elektronickej forme na CD/DVD nosiči v zmysle dátového predpisu verejného obstarávateľa uvedeného na stránke</w:t>
      </w:r>
      <w:r w:rsidR="000824ED" w:rsidRPr="00420C9D">
        <w:rPr>
          <w:rFonts w:ascii="Arial" w:hAnsi="Arial" w:cs="Arial"/>
          <w:bCs/>
          <w:sz w:val="20"/>
          <w:szCs w:val="20"/>
        </w:rPr>
        <w:t xml:space="preserve"> </w:t>
      </w:r>
      <w:hyperlink r:id="rId23" w:history="1">
        <w:r w:rsidR="000824ED" w:rsidRPr="00420C9D">
          <w:rPr>
            <w:rStyle w:val="Hypertextovprepojenie"/>
            <w:rFonts w:ascii="Arial" w:hAnsi="Arial" w:cs="Arial"/>
            <w:bCs/>
            <w:sz w:val="20"/>
            <w:szCs w:val="20"/>
          </w:rPr>
          <w:t>http://www.ndsas.sk/pomoc-a-podpora/datovy-predpis</w:t>
        </w:r>
      </w:hyperlink>
      <w:r w:rsidRPr="00420C9D">
        <w:rPr>
          <w:rFonts w:ascii="Arial" w:hAnsi="Arial" w:cs="Arial"/>
          <w:sz w:val="20"/>
          <w:szCs w:val="20"/>
        </w:rPr>
        <w:t xml:space="preserve">, ako aj  v grafickom vyjadrení (tzv. S- krivka alebo Kumulatívna fakturačná krivka). </w:t>
      </w:r>
    </w:p>
    <w:p w14:paraId="790FEF60"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35F3D58"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27C1426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C1CE60C" w14:textId="77777777"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 xml:space="preserve">V prípade, že je úspešným uchádzačom skupina dodávateľov (zoskupenie bez právnej subjektivity), je povinný predložiť  aj harmonogram fakturácie v členení po jednotlivých členoch  uvedeného zoskupenia. </w:t>
      </w:r>
    </w:p>
    <w:p w14:paraId="3BB22D88"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3D8985B6" w14:textId="6613D7D5" w:rsidR="002967F2" w:rsidRPr="00420C9D" w:rsidRDefault="002967F2" w:rsidP="0095273D">
      <w:pPr>
        <w:pStyle w:val="Zarkazkladnhotextu2"/>
        <w:spacing w:after="0" w:line="240" w:lineRule="auto"/>
        <w:ind w:left="0"/>
        <w:contextualSpacing/>
        <w:rPr>
          <w:rFonts w:ascii="Arial" w:hAnsi="Arial" w:cs="Arial"/>
          <w:sz w:val="20"/>
          <w:szCs w:val="20"/>
        </w:rPr>
      </w:pPr>
      <w:r w:rsidRPr="00420C9D">
        <w:rPr>
          <w:rFonts w:ascii="Arial" w:hAnsi="Arial" w:cs="Arial"/>
          <w:sz w:val="20"/>
          <w:szCs w:val="20"/>
        </w:rPr>
        <w:t>Vecný harmonogram, Míľniky a Fakturačný harmonogram spolu  tvoria Harmonogram</w:t>
      </w:r>
      <w:r w:rsidR="00B91A17" w:rsidRPr="00420C9D">
        <w:rPr>
          <w:rFonts w:ascii="Arial" w:hAnsi="Arial" w:cs="Arial"/>
          <w:sz w:val="20"/>
          <w:szCs w:val="20"/>
        </w:rPr>
        <w:t xml:space="preserve"> služieb a</w:t>
      </w:r>
      <w:r w:rsidRPr="00420C9D">
        <w:rPr>
          <w:rFonts w:ascii="Arial" w:hAnsi="Arial" w:cs="Arial"/>
          <w:sz w:val="20"/>
          <w:szCs w:val="20"/>
        </w:rPr>
        <w:t xml:space="preserve"> prác, ktorý  je pre plnenie Zhotoviteľa podľa </w:t>
      </w:r>
      <w:r w:rsidR="004124A4" w:rsidRPr="00420C9D">
        <w:rPr>
          <w:rFonts w:ascii="Arial" w:hAnsi="Arial" w:cs="Arial"/>
          <w:sz w:val="20"/>
          <w:szCs w:val="20"/>
        </w:rPr>
        <w:t>Z</w:t>
      </w:r>
      <w:r w:rsidRPr="00420C9D">
        <w:rPr>
          <w:rFonts w:ascii="Arial" w:hAnsi="Arial" w:cs="Arial"/>
          <w:sz w:val="20"/>
          <w:szCs w:val="20"/>
        </w:rPr>
        <w:t>mluvy záväzný a tvoria neoddeliteľnú súčasť Zmluvných dojednaní Zmluvy o Dielo</w:t>
      </w:r>
      <w:r w:rsidR="000824ED" w:rsidRPr="00420C9D">
        <w:rPr>
          <w:rFonts w:ascii="Arial" w:hAnsi="Arial" w:cs="Arial"/>
          <w:sz w:val="20"/>
          <w:szCs w:val="20"/>
        </w:rPr>
        <w:t xml:space="preserve"> spolu ako Príloha č. </w:t>
      </w:r>
      <w:r w:rsidR="003F28F7">
        <w:rPr>
          <w:rFonts w:ascii="Arial" w:hAnsi="Arial" w:cs="Arial"/>
          <w:sz w:val="20"/>
          <w:szCs w:val="20"/>
        </w:rPr>
        <w:t>3</w:t>
      </w:r>
      <w:r w:rsidR="000824ED" w:rsidRPr="00420C9D">
        <w:rPr>
          <w:rFonts w:ascii="Arial" w:hAnsi="Arial" w:cs="Arial"/>
          <w:sz w:val="20"/>
          <w:szCs w:val="20"/>
        </w:rPr>
        <w:t xml:space="preserve"> Zmluvných dojednaní (Časť 1 Zväzok 2 súťažných podkladov).</w:t>
      </w:r>
      <w:r w:rsidRPr="00420C9D">
        <w:rPr>
          <w:rFonts w:ascii="Arial" w:hAnsi="Arial" w:cs="Arial"/>
          <w:sz w:val="20"/>
          <w:szCs w:val="20"/>
        </w:rPr>
        <w:t>.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5FDB5FA5" w14:textId="77777777" w:rsidR="000824ED" w:rsidRPr="00420C9D" w:rsidRDefault="000824ED" w:rsidP="0095273D">
      <w:pPr>
        <w:pStyle w:val="Zarkazkladnhotextu2"/>
        <w:spacing w:after="0" w:line="240" w:lineRule="auto"/>
        <w:ind w:left="0"/>
        <w:contextualSpacing/>
        <w:rPr>
          <w:rFonts w:ascii="Arial" w:hAnsi="Arial" w:cs="Arial"/>
          <w:sz w:val="20"/>
          <w:szCs w:val="20"/>
        </w:rPr>
      </w:pPr>
    </w:p>
    <w:p w14:paraId="7DF1368C" w14:textId="668A4FBB" w:rsidR="000824ED" w:rsidRPr="00420C9D" w:rsidRDefault="002967F2" w:rsidP="0095273D">
      <w:pPr>
        <w:pStyle w:val="Odsekzoznamu"/>
        <w:spacing w:after="0" w:line="240" w:lineRule="auto"/>
        <w:ind w:left="0"/>
        <w:jc w:val="both"/>
        <w:rPr>
          <w:rFonts w:ascii="Arial" w:hAnsi="Arial" w:cs="Arial"/>
          <w:b/>
          <w:sz w:val="20"/>
          <w:szCs w:val="20"/>
        </w:rPr>
      </w:pPr>
      <w:r w:rsidRPr="00420C9D">
        <w:rPr>
          <w:rFonts w:ascii="Arial" w:hAnsi="Arial" w:cs="Arial"/>
          <w:b/>
          <w:sz w:val="20"/>
          <w:szCs w:val="20"/>
        </w:rPr>
        <w:t>Fakturačný harmonogram ako aj prípadný harmonogram fakturácie jednotlivých členov zoskupenia bez právnej subjektivity</w:t>
      </w:r>
      <w:r w:rsidR="000824ED" w:rsidRPr="00420C9D">
        <w:rPr>
          <w:rFonts w:ascii="Arial" w:eastAsia="Times New Roman" w:hAnsi="Arial" w:cs="Arial"/>
          <w:b/>
          <w:sz w:val="20"/>
          <w:szCs w:val="20"/>
        </w:rPr>
        <w:t xml:space="preserve"> </w:t>
      </w:r>
      <w:r w:rsidR="0095755F" w:rsidRPr="00420C9D">
        <w:rPr>
          <w:rFonts w:ascii="Arial" w:eastAsia="Times New Roman" w:hAnsi="Arial" w:cs="Arial"/>
          <w:b/>
          <w:sz w:val="20"/>
          <w:szCs w:val="20"/>
        </w:rPr>
        <w:t>n</w:t>
      </w:r>
      <w:r w:rsidR="00FC0589" w:rsidRPr="00420C9D">
        <w:rPr>
          <w:rFonts w:ascii="Arial" w:eastAsia="Times New Roman" w:hAnsi="Arial" w:cs="Arial"/>
          <w:b/>
          <w:sz w:val="20"/>
          <w:szCs w:val="20"/>
        </w:rPr>
        <w:t>e</w:t>
      </w:r>
      <w:r w:rsidR="000824ED" w:rsidRPr="00420C9D">
        <w:rPr>
          <w:rFonts w:ascii="Arial" w:hAnsi="Arial" w:cs="Arial"/>
          <w:b/>
          <w:sz w:val="20"/>
          <w:szCs w:val="20"/>
        </w:rPr>
        <w:t xml:space="preserve">predkladá v ponuke uchádzač ako Prílohu č. </w:t>
      </w:r>
      <w:r w:rsidR="00191199" w:rsidRPr="00420C9D">
        <w:rPr>
          <w:rFonts w:ascii="Arial" w:hAnsi="Arial" w:cs="Arial"/>
          <w:b/>
          <w:sz w:val="20"/>
          <w:szCs w:val="20"/>
        </w:rPr>
        <w:t>3</w:t>
      </w:r>
      <w:r w:rsidR="000824ED" w:rsidRPr="00420C9D">
        <w:rPr>
          <w:rFonts w:ascii="Arial" w:hAnsi="Arial" w:cs="Arial"/>
          <w:b/>
          <w:sz w:val="20"/>
          <w:szCs w:val="20"/>
        </w:rPr>
        <w:t xml:space="preserve">.3 Zmluvných dojednaní (Časť 1 Zväzok 2 súťažných podkladov) a Zhotoviteľ je povinný ho </w:t>
      </w:r>
      <w:r w:rsidR="00FC0589" w:rsidRPr="00420C9D">
        <w:rPr>
          <w:rFonts w:ascii="Arial" w:hAnsi="Arial" w:cs="Arial"/>
          <w:b/>
          <w:sz w:val="20"/>
          <w:szCs w:val="20"/>
        </w:rPr>
        <w:t xml:space="preserve">predložiť </w:t>
      </w:r>
      <w:r w:rsidR="000824ED" w:rsidRPr="00420C9D">
        <w:rPr>
          <w:rFonts w:ascii="Arial" w:hAnsi="Arial" w:cs="Arial"/>
          <w:b/>
          <w:sz w:val="20"/>
          <w:szCs w:val="20"/>
        </w:rPr>
        <w:t xml:space="preserve"> podľa podčlánku 8.3 Osobitné zmluvné podmienky (časť 2.2 Zväzok 2 súťažných podkladov).</w:t>
      </w:r>
    </w:p>
    <w:p w14:paraId="42F18339" w14:textId="6809DA2E" w:rsidR="00F06718" w:rsidRPr="00420C9D" w:rsidRDefault="002967F2" w:rsidP="00FC0589">
      <w:pPr>
        <w:pStyle w:val="Odsekzoznamu"/>
        <w:spacing w:after="0" w:line="240" w:lineRule="auto"/>
        <w:ind w:left="0"/>
        <w:jc w:val="both"/>
        <w:rPr>
          <w:rFonts w:ascii="Arial" w:hAnsi="Arial" w:cs="Arial"/>
          <w:b/>
          <w:sz w:val="20"/>
          <w:szCs w:val="20"/>
        </w:rPr>
      </w:pPr>
      <w:r w:rsidRPr="00420C9D">
        <w:rPr>
          <w:rFonts w:ascii="Arial" w:hAnsi="Arial" w:cs="Arial"/>
          <w:color w:val="FF0000"/>
          <w:sz w:val="20"/>
          <w:szCs w:val="20"/>
        </w:rPr>
        <w:t xml:space="preserve"> </w:t>
      </w:r>
    </w:p>
    <w:p w14:paraId="4643E837" w14:textId="77777777" w:rsidR="002967F2" w:rsidRPr="00420C9D" w:rsidRDefault="002967F2"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b w:val="0"/>
          <w:sz w:val="20"/>
          <w:szCs w:val="20"/>
        </w:rPr>
        <w:t>V .................................. dňa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36305CE6" w14:textId="286418A6" w:rsidR="002967F2" w:rsidRPr="00420C9D" w:rsidRDefault="002967F2" w:rsidP="0095273D">
      <w:pPr>
        <w:pStyle w:val="Zkladntext"/>
        <w:tabs>
          <w:tab w:val="num" w:pos="-720"/>
        </w:tabs>
        <w:spacing w:after="0" w:line="240" w:lineRule="auto"/>
        <w:contextualSpacing/>
        <w:rPr>
          <w:rFonts w:ascii="Arial" w:hAnsi="Arial" w:cs="Arial"/>
          <w:sz w:val="20"/>
          <w:szCs w:val="20"/>
        </w:rPr>
      </w:pPr>
    </w:p>
    <w:p w14:paraId="23126974" w14:textId="1464561E"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6848819B" w14:textId="40A106CD"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19302C18" w14:textId="6D7B95F8" w:rsidR="0095755F" w:rsidRPr="00420C9D" w:rsidRDefault="0095755F" w:rsidP="0095273D">
      <w:pPr>
        <w:pStyle w:val="Zkladntext"/>
        <w:tabs>
          <w:tab w:val="num" w:pos="-720"/>
        </w:tabs>
        <w:spacing w:after="0" w:line="240" w:lineRule="auto"/>
        <w:contextualSpacing/>
        <w:rPr>
          <w:rFonts w:ascii="Arial" w:hAnsi="Arial" w:cs="Arial"/>
          <w:sz w:val="20"/>
          <w:szCs w:val="20"/>
        </w:rPr>
      </w:pPr>
    </w:p>
    <w:p w14:paraId="39353D96" w14:textId="07CC3FD9" w:rsidR="00C950DF" w:rsidRPr="00420C9D" w:rsidRDefault="00C950DF" w:rsidP="0095273D">
      <w:pPr>
        <w:pStyle w:val="Zkladntext"/>
        <w:tabs>
          <w:tab w:val="num" w:pos="-720"/>
        </w:tabs>
        <w:spacing w:after="0" w:line="240" w:lineRule="auto"/>
        <w:contextualSpacing/>
        <w:rPr>
          <w:rFonts w:ascii="Arial" w:hAnsi="Arial" w:cs="Arial"/>
          <w:sz w:val="20"/>
          <w:szCs w:val="20"/>
        </w:rPr>
      </w:pPr>
    </w:p>
    <w:p w14:paraId="41BA2BCB" w14:textId="1E2EDAEC"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069150DA" w14:textId="0FD768C1"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55DA785F" w14:textId="77777777" w:rsidR="00951C35" w:rsidRPr="00420C9D" w:rsidRDefault="00951C35" w:rsidP="0095273D">
      <w:pPr>
        <w:pStyle w:val="Zkladntext"/>
        <w:tabs>
          <w:tab w:val="num" w:pos="-720"/>
        </w:tabs>
        <w:spacing w:after="0" w:line="240" w:lineRule="auto"/>
        <w:contextualSpacing/>
        <w:rPr>
          <w:rFonts w:ascii="Arial" w:hAnsi="Arial" w:cs="Arial"/>
          <w:sz w:val="20"/>
          <w:szCs w:val="20"/>
        </w:rPr>
      </w:pPr>
    </w:p>
    <w:p w14:paraId="2AF0699A" w14:textId="77777777" w:rsidR="000824ED" w:rsidRPr="00420C9D" w:rsidRDefault="00C7065A" w:rsidP="0095273D">
      <w:pPr>
        <w:pStyle w:val="Zkladntext"/>
        <w:tabs>
          <w:tab w:val="num" w:pos="-720"/>
        </w:tabs>
        <w:spacing w:after="0" w:line="240" w:lineRule="auto"/>
        <w:contextualSpacing/>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w:t>
      </w:r>
    </w:p>
    <w:p w14:paraId="640FFA95" w14:textId="77777777" w:rsidR="000824ED" w:rsidRPr="00420C9D" w:rsidRDefault="000824ED" w:rsidP="0095273D">
      <w:pPr>
        <w:autoSpaceDE w:val="0"/>
        <w:autoSpaceDN w:val="0"/>
        <w:spacing w:after="0" w:line="240" w:lineRule="auto"/>
        <w:ind w:left="2835"/>
        <w:contextualSpacing/>
        <w:jc w:val="both"/>
        <w:rPr>
          <w:rFonts w:ascii="Arial" w:eastAsia="Times New Roman" w:hAnsi="Arial" w:cs="Arial"/>
          <w:sz w:val="20"/>
          <w:szCs w:val="20"/>
        </w:rPr>
      </w:pPr>
      <w:r w:rsidRPr="00420C9D">
        <w:rPr>
          <w:rFonts w:ascii="Arial" w:eastAsia="Times New Roman" w:hAnsi="Arial" w:cs="Arial"/>
          <w:bCs/>
          <w:sz w:val="20"/>
          <w:szCs w:val="20"/>
        </w:rPr>
        <w:t xml:space="preserve">           meno, priezvisko a</w:t>
      </w:r>
      <w:r w:rsidRPr="00420C9D">
        <w:rPr>
          <w:rFonts w:ascii="Arial" w:eastAsia="Times New Roman" w:hAnsi="Arial" w:cs="Arial"/>
          <w:b/>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uchádzača,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uchádzača v záväzkových vzťahoch</w:t>
      </w:r>
    </w:p>
    <w:p w14:paraId="540D0476" w14:textId="3948C08F" w:rsidR="000824ED" w:rsidRPr="00420C9D" w:rsidRDefault="000824ED" w:rsidP="0095273D">
      <w:pPr>
        <w:autoSpaceDE w:val="0"/>
        <w:autoSpaceDN w:val="0"/>
        <w:spacing w:after="0" w:line="240" w:lineRule="auto"/>
        <w:ind w:left="1988" w:hanging="854"/>
        <w:contextualSpacing/>
        <w:jc w:val="both"/>
        <w:rPr>
          <w:rFonts w:ascii="Arial" w:eastAsia="Times New Roman" w:hAnsi="Arial" w:cs="Arial"/>
          <w:sz w:val="20"/>
          <w:szCs w:val="20"/>
        </w:rPr>
      </w:pPr>
    </w:p>
    <w:p w14:paraId="371004F1" w14:textId="7C9A66F7"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4A6D14A1" w14:textId="55BD4AEA" w:rsidR="00951C35" w:rsidRPr="00420C9D" w:rsidRDefault="00951C35" w:rsidP="0095273D">
      <w:pPr>
        <w:autoSpaceDE w:val="0"/>
        <w:autoSpaceDN w:val="0"/>
        <w:spacing w:after="0" w:line="240" w:lineRule="auto"/>
        <w:ind w:left="1988" w:hanging="854"/>
        <w:contextualSpacing/>
        <w:jc w:val="both"/>
        <w:rPr>
          <w:rFonts w:ascii="Arial" w:eastAsia="Times New Roman" w:hAnsi="Arial" w:cs="Arial"/>
          <w:sz w:val="20"/>
          <w:szCs w:val="20"/>
        </w:rPr>
      </w:pPr>
    </w:p>
    <w:p w14:paraId="7E22AB8A" w14:textId="059D6DDD" w:rsidR="00686F1A" w:rsidRPr="008937DE" w:rsidRDefault="00686F1A" w:rsidP="00FC0589">
      <w:pPr>
        <w:tabs>
          <w:tab w:val="left" w:pos="360"/>
          <w:tab w:val="num" w:pos="720"/>
        </w:tabs>
        <w:spacing w:after="0" w:line="240" w:lineRule="auto"/>
        <w:ind w:left="360" w:hanging="360"/>
        <w:contextualSpacing/>
        <w:jc w:val="center"/>
        <w:rPr>
          <w:rFonts w:ascii="Arial" w:hAnsi="Arial" w:cs="Arial"/>
          <w:b/>
          <w:caps/>
          <w:sz w:val="24"/>
          <w:szCs w:val="24"/>
        </w:rPr>
      </w:pPr>
      <w:r w:rsidRPr="008937DE">
        <w:rPr>
          <w:rFonts w:ascii="Arial" w:hAnsi="Arial" w:cs="Arial"/>
          <w:b/>
          <w:caps/>
          <w:sz w:val="24"/>
          <w:szCs w:val="24"/>
        </w:rPr>
        <w:t>Príloha b2B</w:t>
      </w:r>
      <w:r w:rsidR="00C02E50" w:rsidRPr="008937DE">
        <w:rPr>
          <w:rFonts w:ascii="Arial" w:hAnsi="Arial" w:cs="Arial"/>
          <w:b/>
          <w:caps/>
          <w:sz w:val="24"/>
          <w:szCs w:val="24"/>
        </w:rPr>
        <w:t xml:space="preserve"> </w:t>
      </w:r>
      <w:r w:rsidRPr="008937DE">
        <w:rPr>
          <w:rFonts w:ascii="Arial" w:hAnsi="Arial" w:cs="Arial"/>
          <w:b/>
          <w:caps/>
          <w:sz w:val="24"/>
          <w:szCs w:val="24"/>
        </w:rPr>
        <w:t>Zoznam subdodávateľov a podiel subdodávok</w:t>
      </w:r>
    </w:p>
    <w:p w14:paraId="131BD235" w14:textId="77777777" w:rsidR="000824ED" w:rsidRPr="00420C9D" w:rsidRDefault="000824ED" w:rsidP="0095273D">
      <w:pPr>
        <w:spacing w:after="0" w:line="240" w:lineRule="auto"/>
        <w:contextualSpacing/>
        <w:jc w:val="both"/>
        <w:rPr>
          <w:rFonts w:ascii="Arial" w:hAnsi="Arial" w:cs="Arial"/>
          <w:bCs/>
          <w:sz w:val="20"/>
          <w:szCs w:val="20"/>
        </w:rPr>
      </w:pPr>
    </w:p>
    <w:p w14:paraId="2D5C0582" w14:textId="4C7279C0"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Uchádzač pri využití subdodávateľov </w:t>
      </w:r>
      <w:r w:rsidR="00371C94">
        <w:rPr>
          <w:rFonts w:ascii="Arial" w:eastAsia="Times New Roman" w:hAnsi="Arial" w:cs="Arial"/>
          <w:bCs/>
          <w:sz w:val="20"/>
          <w:szCs w:val="20"/>
        </w:rPr>
        <w:t xml:space="preserve">(podzhotoviteľov) </w:t>
      </w:r>
      <w:r w:rsidRPr="00420C9D">
        <w:rPr>
          <w:rFonts w:ascii="Arial" w:eastAsia="Times New Roman" w:hAnsi="Arial" w:cs="Arial"/>
          <w:bCs/>
          <w:sz w:val="20"/>
          <w:szCs w:val="20"/>
        </w:rPr>
        <w:t>pre účely predkladania ponuky postupuje podľa bodu 19.</w:t>
      </w:r>
      <w:r w:rsidR="0048661B">
        <w:rPr>
          <w:rFonts w:ascii="Arial" w:eastAsia="Times New Roman" w:hAnsi="Arial" w:cs="Arial"/>
          <w:bCs/>
          <w:sz w:val="20"/>
          <w:szCs w:val="20"/>
        </w:rPr>
        <w:t>2</w:t>
      </w:r>
      <w:r w:rsidRPr="00420C9D">
        <w:rPr>
          <w:rFonts w:ascii="Arial" w:eastAsia="Times New Roman" w:hAnsi="Arial" w:cs="Arial"/>
          <w:bCs/>
          <w:sz w:val="20"/>
          <w:szCs w:val="20"/>
        </w:rPr>
        <w:t>.</w:t>
      </w:r>
      <w:r w:rsidR="0048661B">
        <w:rPr>
          <w:rFonts w:ascii="Arial" w:eastAsia="Times New Roman" w:hAnsi="Arial" w:cs="Arial"/>
          <w:bCs/>
          <w:sz w:val="20"/>
          <w:szCs w:val="20"/>
        </w:rPr>
        <w:t>4</w:t>
      </w:r>
      <w:r w:rsidRPr="00420C9D">
        <w:rPr>
          <w:rFonts w:ascii="Arial" w:eastAsia="Times New Roman" w:hAnsi="Arial" w:cs="Arial"/>
          <w:bCs/>
          <w:sz w:val="20"/>
          <w:szCs w:val="20"/>
        </w:rPr>
        <w:t xml:space="preserve"> v súlade s § 41 ods. 1 písm. a) a b) zákona.</w:t>
      </w:r>
    </w:p>
    <w:p w14:paraId="3E4C264A" w14:textId="6487A4F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
          <w:bCs/>
          <w:sz w:val="20"/>
          <w:szCs w:val="20"/>
        </w:rPr>
      </w:pPr>
      <w:r w:rsidRPr="00420C9D">
        <w:rPr>
          <w:rFonts w:ascii="Arial" w:eastAsia="Times New Roman" w:hAnsi="Arial" w:cs="Arial"/>
          <w:bCs/>
          <w:sz w:val="20"/>
          <w:szCs w:val="20"/>
        </w:rPr>
        <w:t xml:space="preserve">Uchádza pri využití subdodávateľov pre účely predkladania </w:t>
      </w:r>
      <w:r w:rsidR="004124A4" w:rsidRPr="00420C9D">
        <w:rPr>
          <w:rFonts w:ascii="Arial" w:eastAsia="Times New Roman" w:hAnsi="Arial" w:cs="Arial"/>
          <w:bCs/>
          <w:sz w:val="20"/>
          <w:szCs w:val="20"/>
        </w:rPr>
        <w:t>Z</w:t>
      </w:r>
      <w:r w:rsidRPr="00420C9D">
        <w:rPr>
          <w:rFonts w:ascii="Arial" w:eastAsia="Times New Roman" w:hAnsi="Arial" w:cs="Arial"/>
          <w:bCs/>
          <w:sz w:val="20"/>
          <w:szCs w:val="20"/>
        </w:rPr>
        <w:t>mluvy v rámci poskytnutia riadnej súčinnosti uchádzač postupuje podľa bodu 32.10 v súlade s § 41 ods. 3 zákona.</w:t>
      </w:r>
      <w:r w:rsidRPr="00420C9D">
        <w:rPr>
          <w:rFonts w:ascii="Arial" w:eastAsia="Times New Roman" w:hAnsi="Arial" w:cs="Arial"/>
          <w:b/>
          <w:bCs/>
          <w:sz w:val="20"/>
          <w:szCs w:val="20"/>
        </w:rPr>
        <w:t xml:space="preserve"> </w:t>
      </w:r>
    </w:p>
    <w:p w14:paraId="0A65CB77" w14:textId="77777777" w:rsidR="000824ED" w:rsidRPr="00420C9D" w:rsidRDefault="000824ED" w:rsidP="005E46B5">
      <w:pPr>
        <w:numPr>
          <w:ilvl w:val="0"/>
          <w:numId w:val="4"/>
        </w:numPr>
        <w:spacing w:after="0" w:line="240" w:lineRule="auto"/>
        <w:ind w:left="425" w:hanging="425"/>
        <w:contextualSpacing/>
        <w:jc w:val="both"/>
        <w:rPr>
          <w:rFonts w:ascii="Arial" w:eastAsia="Times New Roman" w:hAnsi="Arial" w:cs="Arial"/>
          <w:bCs/>
          <w:sz w:val="20"/>
          <w:szCs w:val="20"/>
        </w:rPr>
      </w:pPr>
      <w:r w:rsidRPr="00420C9D">
        <w:rPr>
          <w:rFonts w:ascii="Arial" w:eastAsia="Times New Roman" w:hAnsi="Arial" w:cs="Arial"/>
          <w:bCs/>
          <w:sz w:val="20"/>
          <w:szCs w:val="20"/>
        </w:rPr>
        <w:t>V súlade s § 41 ods. 6 zákona verejný obstarávateľ nevyžaduje od uchádzačov údaje o osobe oprávnenej konať za subdodávateľov – dodávateľov tovaru uvedených v tabuľke pod písm. C/ tejto prílohy.</w:t>
      </w:r>
    </w:p>
    <w:p w14:paraId="7E3B3AE4" w14:textId="77777777" w:rsidR="000824ED" w:rsidRPr="00420C9D" w:rsidRDefault="000824ED" w:rsidP="005E46B5">
      <w:pPr>
        <w:numPr>
          <w:ilvl w:val="0"/>
          <w:numId w:val="4"/>
        </w:numPr>
        <w:spacing w:after="0" w:line="240" w:lineRule="auto"/>
        <w:ind w:left="426" w:hanging="426"/>
        <w:contextualSpacing/>
        <w:jc w:val="both"/>
        <w:rPr>
          <w:rFonts w:ascii="Arial" w:eastAsia="Times New Roman" w:hAnsi="Arial" w:cs="Arial"/>
          <w:bCs/>
          <w:sz w:val="20"/>
          <w:szCs w:val="20"/>
        </w:rPr>
      </w:pPr>
      <w:r w:rsidRPr="00420C9D">
        <w:rPr>
          <w:rFonts w:ascii="Arial" w:eastAsia="Times New Roman" w:hAnsi="Arial" w:cs="Arial"/>
          <w:b/>
          <w:sz w:val="20"/>
          <w:szCs w:val="20"/>
        </w:rPr>
        <w:t xml:space="preserve">Zoznam subdodávateľov </w:t>
      </w:r>
      <w:r w:rsidRPr="00420C9D">
        <w:rPr>
          <w:rFonts w:ascii="Arial" w:eastAsia="Times New Roman" w:hAnsi="Arial" w:cs="Arial"/>
          <w:sz w:val="20"/>
          <w:szCs w:val="20"/>
        </w:rPr>
        <w:t xml:space="preserve">bude vyhotovený v členení: </w:t>
      </w:r>
    </w:p>
    <w:p w14:paraId="414F328A"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A/ </w:t>
      </w:r>
      <w:r w:rsidRPr="00420C9D">
        <w:rPr>
          <w:rFonts w:ascii="Arial" w:eastAsia="Times New Roman" w:hAnsi="Arial" w:cs="Arial"/>
          <w:sz w:val="20"/>
          <w:szCs w:val="20"/>
        </w:rPr>
        <w:tab/>
        <w:t xml:space="preserve">Priami Podzhotovitelia v zmysle podčlánku 1.1.2.8.1 Osobitných zmluvných podmienok, </w:t>
      </w:r>
    </w:p>
    <w:p w14:paraId="1652BFC3" w14:textId="308F9352"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B/</w:t>
      </w:r>
      <w:r w:rsidRPr="00420C9D">
        <w:rPr>
          <w:rFonts w:ascii="Arial" w:eastAsia="Times New Roman" w:hAnsi="Arial" w:cs="Arial"/>
          <w:sz w:val="20"/>
          <w:szCs w:val="20"/>
        </w:rPr>
        <w:tab/>
        <w:t>Podzhotovitelia v zmysle podčlánku 1.1.2.8</w:t>
      </w:r>
      <w:r w:rsidR="0082206F" w:rsidRPr="00420C9D">
        <w:rPr>
          <w:rFonts w:ascii="Arial" w:eastAsia="Times New Roman" w:hAnsi="Arial" w:cs="Arial"/>
          <w:sz w:val="20"/>
          <w:szCs w:val="20"/>
        </w:rPr>
        <w:t xml:space="preserve"> </w:t>
      </w:r>
      <w:r w:rsidRPr="00420C9D">
        <w:rPr>
          <w:rFonts w:ascii="Arial" w:eastAsia="Times New Roman" w:hAnsi="Arial" w:cs="Arial"/>
          <w:sz w:val="20"/>
          <w:szCs w:val="20"/>
        </w:rPr>
        <w:t>Osobitných zmluvných podmienok (s</w:t>
      </w:r>
      <w:r w:rsidR="00FC451A"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výnimkou Priamych Podzhotoviteľov), </w:t>
      </w:r>
    </w:p>
    <w:p w14:paraId="7F935754" w14:textId="77777777" w:rsidR="000824ED" w:rsidRPr="00420C9D" w:rsidRDefault="000824ED" w:rsidP="0095273D">
      <w:pPr>
        <w:spacing w:after="0" w:line="240" w:lineRule="auto"/>
        <w:ind w:left="709"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C/ </w:t>
      </w:r>
      <w:r w:rsidRPr="00420C9D">
        <w:rPr>
          <w:rFonts w:ascii="Arial" w:eastAsia="Times New Roman" w:hAnsi="Arial" w:cs="Arial"/>
          <w:sz w:val="20"/>
          <w:szCs w:val="20"/>
        </w:rPr>
        <w:tab/>
        <w:t xml:space="preserve">Dodávatelia Zhotoviteľa v zmysle podčlánku 1.1.2.11 Osobitných zmluvných podmienok.  </w:t>
      </w:r>
    </w:p>
    <w:p w14:paraId="528A3A42" w14:textId="77777777" w:rsidR="00686F1A" w:rsidRPr="00420C9D" w:rsidRDefault="00686F1A" w:rsidP="0095273D">
      <w:pPr>
        <w:spacing w:after="0" w:line="240" w:lineRule="auto"/>
        <w:contextualSpacing/>
        <w:rPr>
          <w:rFonts w:ascii="Arial" w:hAnsi="Arial" w:cs="Arial"/>
          <w:b/>
          <w:bCs/>
          <w:sz w:val="20"/>
          <w:szCs w:val="20"/>
        </w:rPr>
      </w:pPr>
      <w:r w:rsidRPr="00420C9D">
        <w:rPr>
          <w:rFonts w:ascii="Arial" w:hAnsi="Arial" w:cs="Arial"/>
          <w:b/>
          <w:bCs/>
          <w:sz w:val="20"/>
          <w:szCs w:val="20"/>
        </w:rPr>
        <w:t>A/</w:t>
      </w:r>
    </w:p>
    <w:tbl>
      <w:tblPr>
        <w:tblW w:w="92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2386"/>
        <w:gridCol w:w="3119"/>
        <w:gridCol w:w="1488"/>
        <w:gridCol w:w="1394"/>
      </w:tblGrid>
      <w:tr w:rsidR="00C93804" w:rsidRPr="00420C9D" w14:paraId="2CEE2264" w14:textId="77777777" w:rsidTr="006C6EB1">
        <w:trPr>
          <w:trHeight w:val="922"/>
        </w:trPr>
        <w:tc>
          <w:tcPr>
            <w:tcW w:w="903" w:type="dxa"/>
            <w:vAlign w:val="center"/>
          </w:tcPr>
          <w:p w14:paraId="1BE9E2D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386" w:type="dxa"/>
            <w:vAlign w:val="center"/>
          </w:tcPr>
          <w:p w14:paraId="76B075BF"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 xml:space="preserve">Priami Podzhotovitelia </w:t>
            </w:r>
          </w:p>
          <w:p w14:paraId="6AA21533"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7142642" w14:textId="77777777" w:rsidR="00C93804" w:rsidRPr="00420C9D" w:rsidRDefault="00C93804" w:rsidP="0095273D">
            <w:pPr>
              <w:spacing w:after="0" w:line="240" w:lineRule="auto"/>
              <w:contextualSpacing/>
              <w:jc w:val="both"/>
              <w:rPr>
                <w:rFonts w:ascii="Arial" w:eastAsia="Times New Roman" w:hAnsi="Arial" w:cs="Arial"/>
                <w:sz w:val="18"/>
                <w:szCs w:val="18"/>
              </w:rPr>
            </w:pPr>
            <w:r w:rsidRPr="00420C9D">
              <w:rPr>
                <w:rFonts w:ascii="Arial" w:eastAsia="Times New Roman" w:hAnsi="Arial" w:cs="Arial"/>
                <w:b/>
                <w:bCs/>
                <w:sz w:val="18"/>
                <w:szCs w:val="18"/>
              </w:rPr>
              <w:t>Údaje o osobe oprávnenej konať za subdodávateľa</w:t>
            </w:r>
            <w:r w:rsidRPr="00420C9D">
              <w:rPr>
                <w:rFonts w:ascii="Arial" w:eastAsia="Times New Roman" w:hAnsi="Arial" w:cs="Arial"/>
                <w:sz w:val="18"/>
                <w:szCs w:val="18"/>
              </w:rPr>
              <w:t xml:space="preserve"> </w:t>
            </w:r>
          </w:p>
          <w:p w14:paraId="0B0C9EED"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88" w:type="dxa"/>
            <w:shd w:val="clear" w:color="auto" w:fill="auto"/>
            <w:vAlign w:val="center"/>
          </w:tcPr>
          <w:p w14:paraId="7E39A19E"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Predmet subdodávky </w:t>
            </w:r>
          </w:p>
        </w:tc>
        <w:tc>
          <w:tcPr>
            <w:tcW w:w="1394" w:type="dxa"/>
            <w:vAlign w:val="center"/>
          </w:tcPr>
          <w:p w14:paraId="03FA1B18"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footnoteReference w:id="5"/>
            </w:r>
          </w:p>
        </w:tc>
      </w:tr>
      <w:tr w:rsidR="00C93804" w:rsidRPr="00420C9D" w14:paraId="44BDAF20" w14:textId="77777777" w:rsidTr="009E61AB">
        <w:trPr>
          <w:trHeight w:val="223"/>
        </w:trPr>
        <w:tc>
          <w:tcPr>
            <w:tcW w:w="903" w:type="dxa"/>
            <w:vAlign w:val="center"/>
          </w:tcPr>
          <w:p w14:paraId="46AA126C"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386" w:type="dxa"/>
            <w:vAlign w:val="center"/>
          </w:tcPr>
          <w:p w14:paraId="059186A4" w14:textId="77777777" w:rsidR="00C93804" w:rsidRPr="00420C9D" w:rsidRDefault="00C93804" w:rsidP="0095273D">
            <w:pPr>
              <w:spacing w:after="0" w:line="240" w:lineRule="auto"/>
              <w:contextualSpacing/>
              <w:rPr>
                <w:rFonts w:ascii="Arial" w:eastAsia="Times New Roman" w:hAnsi="Arial" w:cs="Arial"/>
                <w:bCs/>
                <w:sz w:val="18"/>
                <w:szCs w:val="18"/>
              </w:rPr>
            </w:pPr>
          </w:p>
          <w:p w14:paraId="3AE6E70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473A63F1"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618F150"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4" w:type="dxa"/>
            <w:vAlign w:val="center"/>
          </w:tcPr>
          <w:p w14:paraId="25EE5EF5"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010D608" w14:textId="77777777" w:rsidTr="009E61AB">
        <w:trPr>
          <w:trHeight w:val="315"/>
        </w:trPr>
        <w:tc>
          <w:tcPr>
            <w:tcW w:w="6408" w:type="dxa"/>
            <w:gridSpan w:val="3"/>
            <w:tcBorders>
              <w:left w:val="single" w:sz="4" w:space="0" w:color="auto"/>
            </w:tcBorders>
            <w:shd w:val="clear" w:color="auto" w:fill="000000"/>
            <w:vAlign w:val="center"/>
          </w:tcPr>
          <w:p w14:paraId="3BF43B7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88" w:type="dxa"/>
            <w:vAlign w:val="center"/>
          </w:tcPr>
          <w:p w14:paraId="2399F9BB"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4" w:type="dxa"/>
            <w:vAlign w:val="center"/>
          </w:tcPr>
          <w:p w14:paraId="650E48EF"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50EFEF9C"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p>
    <w:p w14:paraId="1FC81382" w14:textId="77777777" w:rsidR="00C93804" w:rsidRPr="00420C9D" w:rsidRDefault="00C93804"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B/</w:t>
      </w:r>
    </w:p>
    <w:tbl>
      <w:tblPr>
        <w:tblW w:w="92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2405"/>
        <w:gridCol w:w="3119"/>
        <w:gridCol w:w="1479"/>
        <w:gridCol w:w="1395"/>
      </w:tblGrid>
      <w:tr w:rsidR="00C93804" w:rsidRPr="00420C9D" w14:paraId="62EAC000" w14:textId="77777777" w:rsidTr="006C6EB1">
        <w:trPr>
          <w:trHeight w:val="850"/>
        </w:trPr>
        <w:tc>
          <w:tcPr>
            <w:tcW w:w="884" w:type="dxa"/>
            <w:vAlign w:val="center"/>
          </w:tcPr>
          <w:p w14:paraId="59A121EA"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05" w:type="dxa"/>
            <w:vAlign w:val="center"/>
          </w:tcPr>
          <w:p w14:paraId="159EF6F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Podzhotovitelia (s výnimkou Priamych Podzhotoviteľov) </w:t>
            </w: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0E75E762"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5C3A592A"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479" w:type="dxa"/>
            <w:vAlign w:val="center"/>
          </w:tcPr>
          <w:p w14:paraId="457B93C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395" w:type="dxa"/>
            <w:vAlign w:val="center"/>
          </w:tcPr>
          <w:p w14:paraId="30E1D66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xml:space="preserve">% podiel subdodávok </w:t>
            </w:r>
            <w:r w:rsidRPr="00420C9D">
              <w:rPr>
                <w:rFonts w:ascii="Arial" w:eastAsia="Times New Roman" w:hAnsi="Arial" w:cs="Arial"/>
                <w:b/>
                <w:bCs/>
                <w:sz w:val="18"/>
                <w:szCs w:val="18"/>
                <w:vertAlign w:val="superscript"/>
              </w:rPr>
              <w:t>5</w:t>
            </w:r>
          </w:p>
        </w:tc>
      </w:tr>
      <w:tr w:rsidR="00C93804" w:rsidRPr="00420C9D" w14:paraId="5A39C1F3" w14:textId="77777777" w:rsidTr="009E61AB">
        <w:trPr>
          <w:trHeight w:val="71"/>
        </w:trPr>
        <w:tc>
          <w:tcPr>
            <w:tcW w:w="884" w:type="dxa"/>
            <w:vAlign w:val="center"/>
          </w:tcPr>
          <w:p w14:paraId="62D49BA3"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05" w:type="dxa"/>
            <w:vAlign w:val="center"/>
          </w:tcPr>
          <w:p w14:paraId="11639BAD" w14:textId="77777777" w:rsidR="00C93804" w:rsidRPr="00420C9D" w:rsidRDefault="00C93804" w:rsidP="0095273D">
            <w:pPr>
              <w:spacing w:after="0" w:line="240" w:lineRule="auto"/>
              <w:contextualSpacing/>
              <w:rPr>
                <w:rFonts w:ascii="Arial" w:eastAsia="Times New Roman" w:hAnsi="Arial" w:cs="Arial"/>
                <w:bCs/>
                <w:sz w:val="18"/>
                <w:szCs w:val="18"/>
              </w:rPr>
            </w:pPr>
          </w:p>
          <w:p w14:paraId="3557FF0F"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0BE0B9AB"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73F991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395" w:type="dxa"/>
            <w:vAlign w:val="center"/>
          </w:tcPr>
          <w:p w14:paraId="6DE08ACD"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6CA2215E" w14:textId="77777777" w:rsidTr="009E61AB">
        <w:trPr>
          <w:trHeight w:val="319"/>
        </w:trPr>
        <w:tc>
          <w:tcPr>
            <w:tcW w:w="6408" w:type="dxa"/>
            <w:gridSpan w:val="3"/>
            <w:tcBorders>
              <w:left w:val="single" w:sz="4" w:space="0" w:color="auto"/>
            </w:tcBorders>
            <w:shd w:val="clear" w:color="auto" w:fill="000000"/>
            <w:vAlign w:val="center"/>
          </w:tcPr>
          <w:p w14:paraId="74D25B45"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479" w:type="dxa"/>
            <w:vAlign w:val="center"/>
          </w:tcPr>
          <w:p w14:paraId="450457A8" w14:textId="77777777" w:rsidR="00C93804" w:rsidRPr="00420C9D" w:rsidRDefault="00C93804" w:rsidP="0095273D">
            <w:pPr>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395" w:type="dxa"/>
            <w:vAlign w:val="center"/>
          </w:tcPr>
          <w:p w14:paraId="52A3AFF5"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22E70B69" w14:textId="77777777" w:rsidR="002673F9" w:rsidRPr="00420C9D" w:rsidRDefault="002673F9" w:rsidP="0095273D">
      <w:pPr>
        <w:tabs>
          <w:tab w:val="num" w:pos="-720"/>
        </w:tabs>
        <w:spacing w:after="0" w:line="240" w:lineRule="auto"/>
        <w:contextualSpacing/>
        <w:jc w:val="both"/>
        <w:rPr>
          <w:rFonts w:ascii="Arial" w:eastAsia="Times New Roman" w:hAnsi="Arial" w:cs="Arial"/>
          <w:b/>
          <w:bCs/>
          <w:sz w:val="18"/>
          <w:szCs w:val="18"/>
        </w:rPr>
      </w:pPr>
    </w:p>
    <w:p w14:paraId="14AD8327" w14:textId="77777777" w:rsidR="00C93804" w:rsidRPr="00420C9D" w:rsidRDefault="002673F9" w:rsidP="0095273D">
      <w:pPr>
        <w:tabs>
          <w:tab w:val="num" w:pos="-720"/>
        </w:tabs>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C)</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2387"/>
        <w:gridCol w:w="3087"/>
        <w:gridCol w:w="1553"/>
        <w:gridCol w:w="1343"/>
      </w:tblGrid>
      <w:tr w:rsidR="00C93804" w:rsidRPr="00420C9D" w14:paraId="0E2B52E6" w14:textId="77777777" w:rsidTr="00C93804">
        <w:trPr>
          <w:trHeight w:val="820"/>
        </w:trPr>
        <w:tc>
          <w:tcPr>
            <w:tcW w:w="879" w:type="dxa"/>
            <w:vAlign w:val="center"/>
          </w:tcPr>
          <w:p w14:paraId="5F8D37FF" w14:textId="77777777" w:rsidR="00C93804" w:rsidRPr="00420C9D" w:rsidRDefault="00C93804" w:rsidP="0095273D">
            <w:pPr>
              <w:spacing w:after="0" w:line="240" w:lineRule="auto"/>
              <w:ind w:right="-384"/>
              <w:contextualSpacing/>
              <w:rPr>
                <w:rFonts w:ascii="Arial" w:eastAsia="Times New Roman" w:hAnsi="Arial" w:cs="Arial"/>
                <w:b/>
                <w:bCs/>
                <w:sz w:val="18"/>
                <w:szCs w:val="18"/>
              </w:rPr>
            </w:pPr>
            <w:r w:rsidRPr="00420C9D">
              <w:rPr>
                <w:rFonts w:ascii="Arial" w:eastAsia="Times New Roman" w:hAnsi="Arial" w:cs="Arial"/>
                <w:b/>
                <w:bCs/>
                <w:sz w:val="18"/>
                <w:szCs w:val="18"/>
              </w:rPr>
              <w:t>Por. č.</w:t>
            </w:r>
          </w:p>
        </w:tc>
        <w:tc>
          <w:tcPr>
            <w:tcW w:w="2410" w:type="dxa"/>
            <w:vAlign w:val="center"/>
          </w:tcPr>
          <w:p w14:paraId="47AA20C1" w14:textId="77777777" w:rsidR="00C93804" w:rsidRPr="00420C9D" w:rsidRDefault="00C93804" w:rsidP="0095273D">
            <w:pPr>
              <w:spacing w:after="0" w:line="240" w:lineRule="auto"/>
              <w:contextualSpacing/>
              <w:jc w:val="both"/>
              <w:rPr>
                <w:rFonts w:ascii="Arial" w:eastAsia="Times New Roman" w:hAnsi="Arial" w:cs="Arial"/>
                <w:b/>
                <w:bCs/>
                <w:sz w:val="18"/>
                <w:szCs w:val="18"/>
              </w:rPr>
            </w:pPr>
            <w:r w:rsidRPr="00420C9D">
              <w:rPr>
                <w:rFonts w:ascii="Arial" w:eastAsia="Times New Roman" w:hAnsi="Arial" w:cs="Arial"/>
                <w:b/>
                <w:bCs/>
                <w:sz w:val="18"/>
                <w:szCs w:val="18"/>
              </w:rPr>
              <w:t>Dodávatelia Zhotoviteľa</w:t>
            </w:r>
          </w:p>
          <w:p w14:paraId="64B77443"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sz w:val="18"/>
                <w:szCs w:val="18"/>
              </w:rPr>
              <w:t>(obchodné meno/názov, sídlo/miesto podnikania, IČO, zápis do príslušného registra)</w:t>
            </w:r>
          </w:p>
        </w:tc>
        <w:tc>
          <w:tcPr>
            <w:tcW w:w="3119" w:type="dxa"/>
            <w:vAlign w:val="center"/>
          </w:tcPr>
          <w:p w14:paraId="6CF41A9C"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Údaje o osobe oprávnenej konať za subdodávateľa</w:t>
            </w:r>
          </w:p>
          <w:p w14:paraId="6BADBE91"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Cs/>
                <w:sz w:val="18"/>
                <w:szCs w:val="18"/>
              </w:rPr>
              <w:t>(meno a priezvisko, adresa pobytu, dátum narodenia)</w:t>
            </w:r>
          </w:p>
        </w:tc>
        <w:tc>
          <w:tcPr>
            <w:tcW w:w="1559" w:type="dxa"/>
            <w:vAlign w:val="center"/>
          </w:tcPr>
          <w:p w14:paraId="0374B019"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Predmet subdodávky</w:t>
            </w:r>
          </w:p>
        </w:tc>
        <w:tc>
          <w:tcPr>
            <w:tcW w:w="1276" w:type="dxa"/>
            <w:vAlign w:val="center"/>
          </w:tcPr>
          <w:p w14:paraId="2E946675" w14:textId="77777777" w:rsidR="00C93804" w:rsidRPr="00420C9D" w:rsidRDefault="00C93804" w:rsidP="0095273D">
            <w:pPr>
              <w:spacing w:after="0" w:line="240" w:lineRule="auto"/>
              <w:contextualSpacing/>
              <w:rPr>
                <w:rFonts w:ascii="Arial" w:eastAsia="Times New Roman" w:hAnsi="Arial" w:cs="Arial"/>
                <w:b/>
                <w:bCs/>
                <w:sz w:val="18"/>
                <w:szCs w:val="18"/>
              </w:rPr>
            </w:pPr>
            <w:r w:rsidRPr="00420C9D">
              <w:rPr>
                <w:rFonts w:ascii="Arial" w:eastAsia="Times New Roman" w:hAnsi="Arial" w:cs="Arial"/>
                <w:b/>
                <w:bCs/>
                <w:sz w:val="18"/>
                <w:szCs w:val="18"/>
              </w:rPr>
              <w:t>% podiel subdodávok</w:t>
            </w:r>
            <w:r w:rsidRPr="00420C9D">
              <w:rPr>
                <w:rFonts w:ascii="Arial" w:eastAsia="Times New Roman" w:hAnsi="Arial" w:cs="Arial"/>
                <w:b/>
                <w:bCs/>
                <w:sz w:val="18"/>
                <w:szCs w:val="18"/>
                <w:vertAlign w:val="superscript"/>
              </w:rPr>
              <w:t>5</w:t>
            </w:r>
            <w:r w:rsidRPr="00420C9D">
              <w:rPr>
                <w:rFonts w:ascii="Arial" w:eastAsia="Times New Roman" w:hAnsi="Arial" w:cs="Arial"/>
                <w:b/>
                <w:bCs/>
                <w:sz w:val="18"/>
                <w:szCs w:val="18"/>
              </w:rPr>
              <w:t xml:space="preserve"> </w:t>
            </w:r>
          </w:p>
        </w:tc>
      </w:tr>
      <w:tr w:rsidR="00C93804" w:rsidRPr="00420C9D" w14:paraId="741DF5CA" w14:textId="77777777" w:rsidTr="006C6EB1">
        <w:trPr>
          <w:trHeight w:val="70"/>
        </w:trPr>
        <w:tc>
          <w:tcPr>
            <w:tcW w:w="879" w:type="dxa"/>
            <w:vAlign w:val="center"/>
          </w:tcPr>
          <w:p w14:paraId="2F180478" w14:textId="77777777" w:rsidR="00C93804" w:rsidRPr="00420C9D" w:rsidRDefault="00C93804" w:rsidP="0095273D">
            <w:pPr>
              <w:spacing w:after="0" w:line="240" w:lineRule="auto"/>
              <w:contextualSpacing/>
              <w:jc w:val="center"/>
              <w:rPr>
                <w:rFonts w:ascii="Arial" w:eastAsia="Times New Roman" w:hAnsi="Arial" w:cs="Arial"/>
                <w:bCs/>
                <w:sz w:val="18"/>
                <w:szCs w:val="18"/>
              </w:rPr>
            </w:pPr>
            <w:r w:rsidRPr="00420C9D">
              <w:rPr>
                <w:rFonts w:ascii="Arial" w:eastAsia="Times New Roman" w:hAnsi="Arial" w:cs="Arial"/>
                <w:bCs/>
                <w:sz w:val="18"/>
                <w:szCs w:val="18"/>
              </w:rPr>
              <w:t>1.</w:t>
            </w:r>
          </w:p>
        </w:tc>
        <w:tc>
          <w:tcPr>
            <w:tcW w:w="2410" w:type="dxa"/>
            <w:vAlign w:val="center"/>
          </w:tcPr>
          <w:p w14:paraId="47702AF0" w14:textId="77777777" w:rsidR="00C93804" w:rsidRPr="00420C9D" w:rsidRDefault="00C93804" w:rsidP="0095273D">
            <w:pPr>
              <w:spacing w:after="0" w:line="240" w:lineRule="auto"/>
              <w:contextualSpacing/>
              <w:rPr>
                <w:rFonts w:ascii="Arial" w:eastAsia="Times New Roman" w:hAnsi="Arial" w:cs="Arial"/>
                <w:bCs/>
                <w:sz w:val="18"/>
                <w:szCs w:val="18"/>
              </w:rPr>
            </w:pPr>
          </w:p>
          <w:p w14:paraId="352C0DA2"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3119" w:type="dxa"/>
            <w:vAlign w:val="center"/>
          </w:tcPr>
          <w:p w14:paraId="7613CE86"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0E6E03D"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276" w:type="dxa"/>
            <w:vAlign w:val="center"/>
          </w:tcPr>
          <w:p w14:paraId="64358436" w14:textId="77777777" w:rsidR="00C93804" w:rsidRPr="00420C9D" w:rsidRDefault="00C93804" w:rsidP="0095273D">
            <w:pPr>
              <w:spacing w:after="0" w:line="240" w:lineRule="auto"/>
              <w:contextualSpacing/>
              <w:rPr>
                <w:rFonts w:ascii="Arial" w:eastAsia="Times New Roman" w:hAnsi="Arial" w:cs="Arial"/>
                <w:bCs/>
                <w:sz w:val="18"/>
                <w:szCs w:val="18"/>
              </w:rPr>
            </w:pPr>
          </w:p>
        </w:tc>
      </w:tr>
      <w:tr w:rsidR="00C93804" w:rsidRPr="00420C9D" w14:paraId="7A261CCE" w14:textId="77777777" w:rsidTr="009E61AB">
        <w:trPr>
          <w:trHeight w:val="450"/>
        </w:trPr>
        <w:tc>
          <w:tcPr>
            <w:tcW w:w="6408" w:type="dxa"/>
            <w:gridSpan w:val="3"/>
            <w:tcBorders>
              <w:left w:val="single" w:sz="4" w:space="0" w:color="auto"/>
            </w:tcBorders>
            <w:shd w:val="clear" w:color="auto" w:fill="000000"/>
            <w:vAlign w:val="center"/>
          </w:tcPr>
          <w:p w14:paraId="3C6B2EFC" w14:textId="77777777" w:rsidR="00C93804" w:rsidRPr="00420C9D" w:rsidRDefault="00C93804" w:rsidP="0095273D">
            <w:pPr>
              <w:spacing w:after="0" w:line="240" w:lineRule="auto"/>
              <w:contextualSpacing/>
              <w:rPr>
                <w:rFonts w:ascii="Arial" w:eastAsia="Times New Roman" w:hAnsi="Arial" w:cs="Arial"/>
                <w:bCs/>
                <w:sz w:val="18"/>
                <w:szCs w:val="18"/>
              </w:rPr>
            </w:pPr>
          </w:p>
        </w:tc>
        <w:tc>
          <w:tcPr>
            <w:tcW w:w="1559" w:type="dxa"/>
            <w:vAlign w:val="center"/>
          </w:tcPr>
          <w:p w14:paraId="76F642E6" w14:textId="77777777" w:rsidR="00C93804" w:rsidRPr="00420C9D" w:rsidRDefault="00C93804" w:rsidP="0095273D">
            <w:pPr>
              <w:tabs>
                <w:tab w:val="left" w:pos="301"/>
              </w:tabs>
              <w:spacing w:after="0" w:line="240" w:lineRule="auto"/>
              <w:contextualSpacing/>
              <w:rPr>
                <w:rFonts w:ascii="Arial" w:eastAsia="Times New Roman" w:hAnsi="Arial" w:cs="Arial"/>
                <w:bCs/>
                <w:sz w:val="18"/>
                <w:szCs w:val="18"/>
              </w:rPr>
            </w:pPr>
            <w:r w:rsidRPr="00420C9D">
              <w:rPr>
                <w:rFonts w:ascii="Arial" w:eastAsia="Times New Roman" w:hAnsi="Arial" w:cs="Arial"/>
                <w:bCs/>
                <w:sz w:val="18"/>
                <w:szCs w:val="18"/>
              </w:rPr>
              <w:t>Súhrn % podielu subdodávok</w:t>
            </w:r>
          </w:p>
        </w:tc>
        <w:tc>
          <w:tcPr>
            <w:tcW w:w="1276" w:type="dxa"/>
            <w:vAlign w:val="center"/>
          </w:tcPr>
          <w:p w14:paraId="60716B16" w14:textId="77777777" w:rsidR="00C93804" w:rsidRPr="00420C9D" w:rsidRDefault="00C93804" w:rsidP="0095273D">
            <w:pPr>
              <w:spacing w:after="0" w:line="240" w:lineRule="auto"/>
              <w:contextualSpacing/>
              <w:rPr>
                <w:rFonts w:ascii="Arial" w:eastAsia="Times New Roman" w:hAnsi="Arial" w:cs="Arial"/>
                <w:bCs/>
                <w:sz w:val="18"/>
                <w:szCs w:val="18"/>
              </w:rPr>
            </w:pPr>
          </w:p>
        </w:tc>
      </w:tr>
    </w:tbl>
    <w:p w14:paraId="621F7DD2" w14:textId="77777777" w:rsidR="004058F3" w:rsidRPr="00420C9D" w:rsidRDefault="004058F3" w:rsidP="0095273D">
      <w:pPr>
        <w:tabs>
          <w:tab w:val="num" w:pos="-720"/>
        </w:tabs>
        <w:spacing w:after="0" w:line="240" w:lineRule="auto"/>
        <w:contextualSpacing/>
        <w:jc w:val="both"/>
        <w:rPr>
          <w:rFonts w:ascii="Arial" w:eastAsia="Times New Roman" w:hAnsi="Arial" w:cs="Arial"/>
          <w:bCs/>
          <w:sz w:val="20"/>
          <w:szCs w:val="20"/>
        </w:rPr>
      </w:pPr>
    </w:p>
    <w:p w14:paraId="6B939549" w14:textId="77777777" w:rsidR="004058F3" w:rsidRPr="00420C9D" w:rsidRDefault="00C93804" w:rsidP="0095273D">
      <w:pPr>
        <w:tabs>
          <w:tab w:val="num" w:pos="-720"/>
        </w:tabs>
        <w:spacing w:after="0" w:line="240" w:lineRule="auto"/>
        <w:contextualSpacing/>
        <w:jc w:val="both"/>
        <w:rPr>
          <w:rFonts w:ascii="Arial" w:eastAsia="Times New Roman" w:hAnsi="Arial" w:cs="Arial"/>
          <w:b/>
          <w:bCs/>
          <w:sz w:val="20"/>
          <w:szCs w:val="20"/>
        </w:rPr>
      </w:pPr>
      <w:bookmarkStart w:id="46" w:name="_Hlk173418186"/>
      <w:r w:rsidRPr="00420C9D">
        <w:rPr>
          <w:rFonts w:ascii="Arial" w:eastAsia="Times New Roman" w:hAnsi="Arial" w:cs="Arial"/>
          <w:bCs/>
          <w:sz w:val="20"/>
          <w:szCs w:val="20"/>
        </w:rPr>
        <w:t>V .................................. dňa ...............</w:t>
      </w:r>
      <w:r w:rsidRPr="00420C9D">
        <w:rPr>
          <w:rFonts w:ascii="Arial" w:eastAsia="Times New Roman" w:hAnsi="Arial" w:cs="Arial"/>
          <w:bCs/>
          <w:sz w:val="20"/>
          <w:szCs w:val="20"/>
        </w:rPr>
        <w:tab/>
      </w:r>
      <w:r w:rsidRPr="00420C9D">
        <w:rPr>
          <w:rFonts w:ascii="Arial" w:eastAsia="Times New Roman" w:hAnsi="Arial" w:cs="Arial"/>
          <w:bCs/>
          <w:sz w:val="20"/>
          <w:szCs w:val="20"/>
        </w:rPr>
        <w:tab/>
        <w:t xml:space="preserve">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15702DFF"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46A6898A"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15368847" w14:textId="77777777" w:rsidR="004058F3" w:rsidRPr="00420C9D" w:rsidRDefault="004058F3" w:rsidP="0095273D">
      <w:pPr>
        <w:tabs>
          <w:tab w:val="num" w:pos="-720"/>
        </w:tabs>
        <w:spacing w:after="0" w:line="240" w:lineRule="auto"/>
        <w:contextualSpacing/>
        <w:jc w:val="both"/>
        <w:rPr>
          <w:rFonts w:ascii="Arial" w:eastAsia="Times New Roman" w:hAnsi="Arial" w:cs="Arial"/>
          <w:b/>
          <w:bCs/>
          <w:sz w:val="20"/>
          <w:szCs w:val="20"/>
        </w:rPr>
      </w:pPr>
    </w:p>
    <w:p w14:paraId="232C07AB" w14:textId="7DF759A2" w:rsidR="00C7065A" w:rsidRPr="00420C9D" w:rsidRDefault="00C93804"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B2EF646" w14:textId="77777777" w:rsidR="00C93804" w:rsidRPr="00420C9D" w:rsidRDefault="00C7065A"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t xml:space="preserve">  </w:t>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00C93804" w:rsidRPr="00420C9D">
        <w:rPr>
          <w:rFonts w:ascii="Arial" w:eastAsia="Times New Roman" w:hAnsi="Arial" w:cs="Arial"/>
          <w:b/>
          <w:bCs/>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C93804" w:rsidRPr="00420C9D">
        <w:rPr>
          <w:rFonts w:ascii="Arial" w:eastAsia="Times New Roman" w:hAnsi="Arial" w:cs="Arial"/>
          <w:sz w:val="20"/>
          <w:szCs w:val="20"/>
        </w:rPr>
        <w:t>..........................................................</w:t>
      </w:r>
    </w:p>
    <w:p w14:paraId="03AABC64" w14:textId="6816B8F9" w:rsidR="00C93804" w:rsidRPr="00420C9D" w:rsidRDefault="00C93804" w:rsidP="0095273D">
      <w:pPr>
        <w:tabs>
          <w:tab w:val="num" w:pos="-720"/>
        </w:tabs>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meno, priezvisko a  podpis uchádzača, jeho štatutárneho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orgánu 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uchádzača,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uchádzača v záväzkových vzťahoch</w:t>
      </w:r>
    </w:p>
    <w:p w14:paraId="4AC3169A" w14:textId="3946EC3C"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bookmarkEnd w:id="46"/>
    <w:p w14:paraId="70E18EEA" w14:textId="77777777" w:rsidR="004058F3" w:rsidRPr="00420C9D" w:rsidRDefault="004058F3" w:rsidP="0095273D">
      <w:pPr>
        <w:tabs>
          <w:tab w:val="num" w:pos="-720"/>
        </w:tabs>
        <w:spacing w:after="0" w:line="240" w:lineRule="auto"/>
        <w:contextualSpacing/>
        <w:jc w:val="both"/>
        <w:rPr>
          <w:rFonts w:ascii="Arial" w:eastAsia="Times New Roman" w:hAnsi="Arial" w:cs="Arial"/>
          <w:sz w:val="20"/>
          <w:szCs w:val="20"/>
        </w:rPr>
      </w:pPr>
    </w:p>
    <w:p w14:paraId="4252DC67" w14:textId="77777777" w:rsidR="00A06CB8" w:rsidRPr="008937DE" w:rsidRDefault="00A06CB8" w:rsidP="0095273D">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B2C predbežné technické riešenie</w:t>
      </w:r>
    </w:p>
    <w:p w14:paraId="7FDE44FD" w14:textId="77777777" w:rsidR="00A06CB8" w:rsidRPr="00420C9D" w:rsidRDefault="00A06CB8" w:rsidP="0095273D">
      <w:pPr>
        <w:pStyle w:val="Nzov"/>
        <w:jc w:val="center"/>
        <w:rPr>
          <w:rFonts w:ascii="Arial" w:hAnsi="Arial" w:cs="Arial"/>
          <w:b/>
          <w:caps/>
          <w:color w:val="auto"/>
          <w:sz w:val="20"/>
          <w:szCs w:val="20"/>
        </w:rPr>
      </w:pPr>
    </w:p>
    <w:p w14:paraId="0D099B7E" w14:textId="2A536C15"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Technický popis navrhovaného riešenia </w:t>
      </w:r>
      <w:r w:rsidR="00EE3B25" w:rsidRPr="00420C9D">
        <w:rPr>
          <w:rFonts w:ascii="Arial" w:eastAsia="Times New Roman" w:hAnsi="Arial" w:cs="Arial"/>
          <w:sz w:val="20"/>
          <w:szCs w:val="20"/>
        </w:rPr>
        <w:t>vý</w:t>
      </w:r>
      <w:r w:rsidRPr="00420C9D">
        <w:rPr>
          <w:rFonts w:ascii="Arial" w:eastAsia="Times New Roman" w:hAnsi="Arial" w:cs="Arial"/>
          <w:sz w:val="20"/>
          <w:szCs w:val="20"/>
        </w:rPr>
        <w:t xml:space="preserve">stavby </w:t>
      </w:r>
      <w:r w:rsidR="00A026BA" w:rsidRPr="00420C9D">
        <w:rPr>
          <w:rFonts w:ascii="Arial" w:eastAsia="Times New Roman" w:hAnsi="Arial" w:cs="Arial"/>
          <w:sz w:val="20"/>
          <w:szCs w:val="20"/>
        </w:rPr>
        <w:t>D1 Turany – Hubová.</w:t>
      </w:r>
    </w:p>
    <w:p w14:paraId="2BB8F1AD" w14:textId="77777777" w:rsidR="00DD160F" w:rsidRPr="00420C9D" w:rsidRDefault="00DD160F" w:rsidP="00DD160F">
      <w:pPr>
        <w:spacing w:after="0" w:line="240" w:lineRule="auto"/>
        <w:ind w:left="284"/>
        <w:contextualSpacing/>
        <w:jc w:val="both"/>
        <w:rPr>
          <w:rFonts w:ascii="Arial" w:eastAsia="Times New Roman" w:hAnsi="Arial" w:cs="Arial"/>
          <w:sz w:val="20"/>
          <w:szCs w:val="20"/>
        </w:rPr>
      </w:pPr>
    </w:p>
    <w:p w14:paraId="449EF4BC" w14:textId="7F5AD798" w:rsidR="00945C80" w:rsidRPr="00420C9D" w:rsidRDefault="00945C80" w:rsidP="005E46B5">
      <w:pPr>
        <w:numPr>
          <w:ilvl w:val="0"/>
          <w:numId w:val="32"/>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Predbežné technické riešenie mostov na diaľnici </w:t>
      </w:r>
      <w:r w:rsidR="00864836" w:rsidRPr="00420C9D">
        <w:rPr>
          <w:rFonts w:ascii="Arial" w:eastAsia="Times New Roman" w:hAnsi="Arial" w:cs="Arial"/>
          <w:sz w:val="20"/>
          <w:szCs w:val="20"/>
        </w:rPr>
        <w:t xml:space="preserve">D1 </w:t>
      </w:r>
      <w:r w:rsidRPr="00420C9D">
        <w:rPr>
          <w:rFonts w:ascii="Arial" w:eastAsia="Times New Roman" w:hAnsi="Arial" w:cs="Arial"/>
          <w:sz w:val="20"/>
          <w:szCs w:val="20"/>
        </w:rPr>
        <w:t>bude znázornené formou pozdĺžneho a priečneho rezu ku každému mostu s krátkym popisom použitej konštrukcie</w:t>
      </w:r>
      <w:r w:rsidR="007D3C24" w:rsidRPr="00420C9D">
        <w:rPr>
          <w:rFonts w:ascii="Arial" w:eastAsia="Times New Roman" w:hAnsi="Arial" w:cs="Arial"/>
          <w:sz w:val="20"/>
          <w:szCs w:val="20"/>
        </w:rPr>
        <w:t xml:space="preserve"> a uvedením predpokladanej technológie výstavby</w:t>
      </w:r>
      <w:r w:rsidRPr="00420C9D">
        <w:rPr>
          <w:rFonts w:ascii="Arial" w:eastAsia="Times New Roman" w:hAnsi="Arial" w:cs="Arial"/>
          <w:sz w:val="20"/>
          <w:szCs w:val="20"/>
        </w:rPr>
        <w:t>.</w:t>
      </w:r>
    </w:p>
    <w:p w14:paraId="211FA079"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555C0312"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pozdĺžnom reze sú požadované tieto údaje:</w:t>
      </w:r>
    </w:p>
    <w:p w14:paraId="45EE9D75" w14:textId="5B0DDB87"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dĺžka </w:t>
      </w:r>
      <w:r w:rsidR="00945C80" w:rsidRPr="00420C9D">
        <w:rPr>
          <w:rFonts w:ascii="Arial" w:eastAsia="Times New Roman" w:hAnsi="Arial" w:cs="Arial"/>
          <w:sz w:val="20"/>
          <w:szCs w:val="20"/>
        </w:rPr>
        <w:t>nosnej konštrukcie</w:t>
      </w:r>
    </w:p>
    <w:p w14:paraId="6E1B7C20" w14:textId="3DABA6E1"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rozpätie </w:t>
      </w:r>
      <w:r w:rsidR="00945C80" w:rsidRPr="00420C9D">
        <w:rPr>
          <w:rFonts w:ascii="Arial" w:eastAsia="Times New Roman" w:hAnsi="Arial" w:cs="Arial"/>
          <w:sz w:val="20"/>
          <w:szCs w:val="20"/>
        </w:rPr>
        <w:t>mostných polí</w:t>
      </w:r>
    </w:p>
    <w:p w14:paraId="2F75C3AC" w14:textId="51C28733"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výška </w:t>
      </w:r>
      <w:r w:rsidR="00945C80" w:rsidRPr="00420C9D">
        <w:rPr>
          <w:rFonts w:ascii="Arial" w:eastAsia="Times New Roman" w:hAnsi="Arial" w:cs="Arial"/>
          <w:sz w:val="20"/>
          <w:szCs w:val="20"/>
        </w:rPr>
        <w:t xml:space="preserve">nivelety  </w:t>
      </w:r>
      <w:r w:rsidRPr="00420C9D">
        <w:rPr>
          <w:rFonts w:ascii="Arial" w:eastAsia="Times New Roman" w:hAnsi="Arial" w:cs="Arial"/>
          <w:sz w:val="20"/>
          <w:szCs w:val="20"/>
        </w:rPr>
        <w:t xml:space="preserve">prevádzanej </w:t>
      </w:r>
      <w:r w:rsidR="00945C80" w:rsidRPr="00420C9D">
        <w:rPr>
          <w:rFonts w:ascii="Arial" w:eastAsia="Times New Roman" w:hAnsi="Arial" w:cs="Arial"/>
          <w:sz w:val="20"/>
          <w:szCs w:val="20"/>
        </w:rPr>
        <w:t>komunikácie v mieste križovania s</w:t>
      </w:r>
      <w:r w:rsidRPr="00420C9D">
        <w:rPr>
          <w:rFonts w:ascii="Arial" w:eastAsia="Times New Roman" w:hAnsi="Arial" w:cs="Arial"/>
          <w:sz w:val="20"/>
          <w:szCs w:val="20"/>
        </w:rPr>
        <w:t> premosťovanou (</w:t>
      </w:r>
      <w:r w:rsidR="00945C80" w:rsidRPr="00420C9D">
        <w:rPr>
          <w:rFonts w:ascii="Arial" w:eastAsia="Times New Roman" w:hAnsi="Arial" w:cs="Arial"/>
          <w:sz w:val="20"/>
          <w:szCs w:val="20"/>
        </w:rPr>
        <w:t>podchádzajúcou</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komunikáciou</w:t>
      </w:r>
      <w:r w:rsidRPr="00420C9D">
        <w:rPr>
          <w:rFonts w:ascii="Arial" w:eastAsia="Times New Roman" w:hAnsi="Arial" w:cs="Arial"/>
          <w:sz w:val="20"/>
          <w:szCs w:val="20"/>
        </w:rPr>
        <w:t>, železničnou traťou alebo vodným tokom</w:t>
      </w:r>
    </w:p>
    <w:p w14:paraId="53E074A0" w14:textId="2EC98ED6"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gabaritu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xml:space="preserve"> alebo železničnej trate,</w:t>
      </w:r>
      <w:r w:rsidR="00945C80" w:rsidRPr="00420C9D">
        <w:rPr>
          <w:rFonts w:ascii="Arial" w:eastAsia="Times New Roman" w:hAnsi="Arial" w:cs="Arial"/>
          <w:sz w:val="20"/>
          <w:szCs w:val="20"/>
        </w:rPr>
        <w:t xml:space="preserve"> vrátane nivelety v mieste križovania.</w:t>
      </w:r>
      <w:r w:rsidRPr="00420C9D">
        <w:rPr>
          <w:rFonts w:ascii="Arial" w:eastAsia="Times New Roman" w:hAnsi="Arial" w:cs="Arial"/>
          <w:sz w:val="20"/>
          <w:szCs w:val="20"/>
        </w:rPr>
        <w:t xml:space="preserve"> Pri križovaní s vodným tokom zakreslenie hladiny Q</w:t>
      </w:r>
      <w:r w:rsidRPr="00420C9D">
        <w:rPr>
          <w:rFonts w:ascii="Arial" w:eastAsia="Times New Roman" w:hAnsi="Arial" w:cs="Arial"/>
          <w:sz w:val="20"/>
          <w:szCs w:val="20"/>
          <w:vertAlign w:val="subscript"/>
        </w:rPr>
        <w:t>100</w:t>
      </w:r>
    </w:p>
    <w:p w14:paraId="64E7017A" w14:textId="77777777" w:rsidR="00945C80" w:rsidRPr="00420C9D" w:rsidRDefault="00945C80" w:rsidP="0095273D">
      <w:pPr>
        <w:spacing w:after="0" w:line="240" w:lineRule="auto"/>
        <w:ind w:left="284"/>
        <w:contextualSpacing/>
        <w:jc w:val="both"/>
        <w:rPr>
          <w:rFonts w:ascii="Arial" w:eastAsia="Times New Roman" w:hAnsi="Arial" w:cs="Arial"/>
          <w:sz w:val="20"/>
          <w:szCs w:val="20"/>
        </w:rPr>
      </w:pPr>
    </w:p>
    <w:p w14:paraId="0D309FFB" w14:textId="77777777" w:rsidR="00945C80" w:rsidRPr="00420C9D" w:rsidRDefault="00945C80"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V priečnom reze sú požadované tieto údaje:</w:t>
      </w:r>
    </w:p>
    <w:p w14:paraId="1D7620ED" w14:textId="05798362"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mosta</w:t>
      </w:r>
    </w:p>
    <w:p w14:paraId="57D9D52D" w14:textId="21B1FFB3" w:rsidR="00945C80"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šírka </w:t>
      </w:r>
      <w:r w:rsidR="00945C80" w:rsidRPr="00420C9D">
        <w:rPr>
          <w:rFonts w:ascii="Arial" w:eastAsia="Times New Roman" w:hAnsi="Arial" w:cs="Arial"/>
          <w:sz w:val="20"/>
          <w:szCs w:val="20"/>
        </w:rPr>
        <w:t>vozovky medzi zvodidlami</w:t>
      </w:r>
    </w:p>
    <w:p w14:paraId="5AD3F836" w14:textId="44AB393D" w:rsidR="00945C80" w:rsidRPr="00420C9D" w:rsidRDefault="00864836" w:rsidP="005E46B5">
      <w:pPr>
        <w:numPr>
          <w:ilvl w:val="0"/>
          <w:numId w:val="33"/>
        </w:numPr>
        <w:spacing w:after="0" w:line="240" w:lineRule="auto"/>
        <w:ind w:left="567" w:hanging="283"/>
        <w:contextualSpacing/>
        <w:jc w:val="both"/>
        <w:rPr>
          <w:rFonts w:ascii="Arial" w:eastAsia="Times New Roman" w:hAnsi="Arial" w:cs="Arial"/>
          <w:sz w:val="20"/>
          <w:szCs w:val="20"/>
        </w:rPr>
      </w:pPr>
      <w:r w:rsidRPr="00420C9D">
        <w:rPr>
          <w:rFonts w:ascii="Arial" w:eastAsia="Times New Roman" w:hAnsi="Arial" w:cs="Arial"/>
          <w:sz w:val="20"/>
          <w:szCs w:val="20"/>
        </w:rPr>
        <w:t xml:space="preserve">zobrazenie </w:t>
      </w:r>
      <w:r w:rsidR="00945C80" w:rsidRPr="00420C9D">
        <w:rPr>
          <w:rFonts w:ascii="Arial" w:eastAsia="Times New Roman" w:hAnsi="Arial" w:cs="Arial"/>
          <w:sz w:val="20"/>
          <w:szCs w:val="20"/>
        </w:rPr>
        <w:t xml:space="preserve">výškového riešenia </w:t>
      </w:r>
      <w:r w:rsidRPr="00420C9D">
        <w:rPr>
          <w:rFonts w:ascii="Arial" w:eastAsia="Times New Roman" w:hAnsi="Arial" w:cs="Arial"/>
          <w:sz w:val="20"/>
          <w:szCs w:val="20"/>
        </w:rPr>
        <w:t>premosťovanej (</w:t>
      </w:r>
      <w:r w:rsidR="00945C80" w:rsidRPr="00420C9D">
        <w:rPr>
          <w:rFonts w:ascii="Arial" w:eastAsia="Times New Roman" w:hAnsi="Arial" w:cs="Arial"/>
          <w:sz w:val="20"/>
          <w:szCs w:val="20"/>
        </w:rPr>
        <w:t>podchádzajúcej</w:t>
      </w:r>
      <w:r w:rsidRPr="00420C9D">
        <w:rPr>
          <w:rFonts w:ascii="Arial" w:eastAsia="Times New Roman" w:hAnsi="Arial" w:cs="Arial"/>
          <w:sz w:val="20"/>
          <w:szCs w:val="20"/>
        </w:rPr>
        <w:t>)</w:t>
      </w:r>
      <w:r w:rsidR="00945C80" w:rsidRPr="00420C9D">
        <w:rPr>
          <w:rFonts w:ascii="Arial" w:eastAsia="Times New Roman" w:hAnsi="Arial" w:cs="Arial"/>
          <w:sz w:val="20"/>
          <w:szCs w:val="20"/>
        </w:rPr>
        <w:t xml:space="preserve"> komunikácie</w:t>
      </w:r>
      <w:r w:rsidRPr="00420C9D">
        <w:rPr>
          <w:rFonts w:ascii="Arial" w:eastAsia="Times New Roman" w:hAnsi="Arial" w:cs="Arial"/>
          <w:sz w:val="20"/>
          <w:szCs w:val="20"/>
        </w:rPr>
        <w:t>, resp. železničnej trate,</w:t>
      </w:r>
      <w:r w:rsidR="00945C80" w:rsidRPr="00420C9D">
        <w:rPr>
          <w:rFonts w:ascii="Arial" w:eastAsia="Times New Roman" w:hAnsi="Arial" w:cs="Arial"/>
          <w:sz w:val="20"/>
          <w:szCs w:val="20"/>
        </w:rPr>
        <w:t xml:space="preserve"> vrátane gabaritu</w:t>
      </w:r>
    </w:p>
    <w:p w14:paraId="7BA848A6" w14:textId="77BFB060" w:rsidR="006965C2" w:rsidRPr="00420C9D" w:rsidRDefault="00864836" w:rsidP="005E46B5">
      <w:pPr>
        <w:numPr>
          <w:ilvl w:val="0"/>
          <w:numId w:val="33"/>
        </w:numPr>
        <w:spacing w:after="0" w:line="240" w:lineRule="auto"/>
        <w:ind w:left="0"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výpočet </w:t>
      </w:r>
      <w:r w:rsidR="00945C80" w:rsidRPr="00420C9D">
        <w:rPr>
          <w:rFonts w:ascii="Arial" w:eastAsia="Times New Roman" w:hAnsi="Arial" w:cs="Arial"/>
          <w:sz w:val="20"/>
          <w:szCs w:val="20"/>
        </w:rPr>
        <w:t>výšky gabaritu v najnepriaznivejšom bode</w:t>
      </w:r>
      <w:r w:rsidR="006965C2" w:rsidRPr="00420C9D">
        <w:rPr>
          <w:rFonts w:ascii="Arial" w:eastAsia="Times New Roman" w:hAnsi="Arial" w:cs="Arial"/>
          <w:sz w:val="20"/>
          <w:szCs w:val="20"/>
        </w:rPr>
        <w:tab/>
      </w:r>
    </w:p>
    <w:p w14:paraId="591110C5" w14:textId="20DC672E" w:rsidR="006965C2" w:rsidRPr="00420C9D" w:rsidRDefault="006965C2" w:rsidP="006F0FE1">
      <w:pPr>
        <w:spacing w:after="0" w:line="240" w:lineRule="auto"/>
        <w:contextualSpacing/>
        <w:jc w:val="both"/>
        <w:rPr>
          <w:rFonts w:ascii="Arial" w:eastAsia="Times New Roman" w:hAnsi="Arial" w:cs="Arial"/>
          <w:sz w:val="20"/>
          <w:szCs w:val="20"/>
        </w:rPr>
      </w:pPr>
    </w:p>
    <w:p w14:paraId="13A2C89A" w14:textId="0FDE3D34" w:rsidR="006965C2" w:rsidRPr="00420C9D" w:rsidRDefault="006965C2" w:rsidP="006F0FE1">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00FA3F6B" w:rsidRPr="00420C9D">
        <w:rPr>
          <w:rFonts w:ascii="Arial" w:eastAsia="Times New Roman" w:hAnsi="Arial" w:cs="Arial"/>
          <w:sz w:val="20"/>
          <w:szCs w:val="20"/>
        </w:rPr>
        <w:t>Predbežné technické riešenie tunel</w:t>
      </w:r>
      <w:r w:rsidR="003C70D4" w:rsidRPr="00420C9D">
        <w:rPr>
          <w:rFonts w:ascii="Arial" w:eastAsia="Times New Roman" w:hAnsi="Arial" w:cs="Arial"/>
          <w:sz w:val="20"/>
          <w:szCs w:val="20"/>
        </w:rPr>
        <w:t>ov Korbeľka a Havran</w:t>
      </w:r>
      <w:r w:rsidR="00FA3F6B" w:rsidRPr="00420C9D">
        <w:rPr>
          <w:rFonts w:ascii="Arial" w:eastAsia="Times New Roman" w:hAnsi="Arial" w:cs="Arial"/>
          <w:sz w:val="20"/>
          <w:szCs w:val="20"/>
        </w:rPr>
        <w:t>:</w:t>
      </w:r>
    </w:p>
    <w:p w14:paraId="684F8ECF" w14:textId="5BDE9DC6" w:rsidR="00FA3F6B"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FA3F6B" w:rsidRPr="00420C9D">
        <w:rPr>
          <w:rFonts w:ascii="Arial" w:eastAsia="Times New Roman" w:hAnsi="Arial" w:cs="Arial"/>
          <w:sz w:val="20"/>
          <w:szCs w:val="20"/>
        </w:rPr>
        <w:t xml:space="preserve">priečny </w:t>
      </w:r>
      <w:r w:rsidR="00FE2A47" w:rsidRPr="00420C9D">
        <w:rPr>
          <w:rFonts w:ascii="Arial" w:eastAsia="Times New Roman" w:hAnsi="Arial" w:cs="Arial"/>
          <w:sz w:val="20"/>
          <w:szCs w:val="20"/>
        </w:rPr>
        <w:t>a</w:t>
      </w:r>
      <w:r w:rsidR="00ED292C" w:rsidRPr="00420C9D">
        <w:rPr>
          <w:rFonts w:ascii="Arial" w:eastAsia="Times New Roman" w:hAnsi="Arial" w:cs="Arial"/>
          <w:sz w:val="20"/>
          <w:szCs w:val="20"/>
        </w:rPr>
        <w:t> </w:t>
      </w:r>
      <w:r w:rsidR="00FE2A47" w:rsidRPr="00420C9D">
        <w:rPr>
          <w:rFonts w:ascii="Arial" w:eastAsia="Times New Roman" w:hAnsi="Arial" w:cs="Arial"/>
          <w:sz w:val="20"/>
          <w:szCs w:val="20"/>
        </w:rPr>
        <w:t>pozd</w:t>
      </w:r>
      <w:r w:rsidR="00ED292C" w:rsidRPr="00420C9D">
        <w:rPr>
          <w:rFonts w:ascii="Arial" w:eastAsia="Times New Roman" w:hAnsi="Arial" w:cs="Arial"/>
          <w:sz w:val="20"/>
          <w:szCs w:val="20"/>
        </w:rPr>
        <w:t xml:space="preserve">ĺžny </w:t>
      </w:r>
      <w:r w:rsidR="0031185C" w:rsidRPr="00420C9D">
        <w:rPr>
          <w:rFonts w:ascii="Arial" w:eastAsia="Times New Roman" w:hAnsi="Arial" w:cs="Arial"/>
          <w:sz w:val="20"/>
          <w:szCs w:val="20"/>
        </w:rPr>
        <w:t xml:space="preserve">rez </w:t>
      </w:r>
    </w:p>
    <w:p w14:paraId="667842FB" w14:textId="0657A361" w:rsidR="00945C80" w:rsidRPr="00420C9D" w:rsidRDefault="006F0FE1"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31185C" w:rsidRPr="00420C9D">
        <w:rPr>
          <w:rFonts w:ascii="Arial" w:eastAsia="Times New Roman" w:hAnsi="Arial" w:cs="Arial"/>
          <w:sz w:val="20"/>
          <w:szCs w:val="20"/>
        </w:rPr>
        <w:t>trasa tunela, smerové a výškové vedenie</w:t>
      </w:r>
    </w:p>
    <w:p w14:paraId="2F74A0C3" w14:textId="5E03ACA7"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 </w:t>
      </w:r>
      <w:r w:rsidRPr="00420C9D">
        <w:rPr>
          <w:rFonts w:ascii="Arial" w:eastAsia="Times New Roman" w:hAnsi="Arial" w:cs="Arial"/>
          <w:sz w:val="20"/>
          <w:szCs w:val="20"/>
        </w:rPr>
        <w:tab/>
        <w:t>návrh vetrania tunelov (</w:t>
      </w:r>
      <w:r w:rsidR="00670AF9" w:rsidRPr="00420C9D">
        <w:rPr>
          <w:rFonts w:ascii="Arial" w:eastAsia="Times New Roman" w:hAnsi="Arial" w:cs="Arial"/>
          <w:sz w:val="20"/>
          <w:szCs w:val="20"/>
        </w:rPr>
        <w:t xml:space="preserve">podložené </w:t>
      </w:r>
      <w:r w:rsidRPr="00420C9D">
        <w:rPr>
          <w:rFonts w:ascii="Arial" w:eastAsia="Times New Roman" w:hAnsi="Arial" w:cs="Arial"/>
          <w:sz w:val="20"/>
          <w:szCs w:val="20"/>
        </w:rPr>
        <w:t>výpoč</w:t>
      </w:r>
      <w:r w:rsidR="00670AF9" w:rsidRPr="00420C9D">
        <w:rPr>
          <w:rFonts w:ascii="Arial" w:eastAsia="Times New Roman" w:hAnsi="Arial" w:cs="Arial"/>
          <w:sz w:val="20"/>
          <w:szCs w:val="20"/>
        </w:rPr>
        <w:t>tom</w:t>
      </w:r>
      <w:r w:rsidRPr="00420C9D">
        <w:rPr>
          <w:rFonts w:ascii="Arial" w:eastAsia="Times New Roman" w:hAnsi="Arial" w:cs="Arial"/>
          <w:sz w:val="20"/>
          <w:szCs w:val="20"/>
        </w:rPr>
        <w:t xml:space="preserve"> a</w:t>
      </w:r>
      <w:r w:rsidR="00670AF9" w:rsidRPr="00420C9D">
        <w:rPr>
          <w:rFonts w:ascii="Arial" w:eastAsia="Times New Roman" w:hAnsi="Arial" w:cs="Arial"/>
          <w:sz w:val="20"/>
          <w:szCs w:val="20"/>
        </w:rPr>
        <w:t> </w:t>
      </w:r>
      <w:r w:rsidRPr="00420C9D">
        <w:rPr>
          <w:rFonts w:ascii="Arial" w:eastAsia="Times New Roman" w:hAnsi="Arial" w:cs="Arial"/>
          <w:sz w:val="20"/>
          <w:szCs w:val="20"/>
        </w:rPr>
        <w:t>rizikov</w:t>
      </w:r>
      <w:r w:rsidR="00670AF9" w:rsidRPr="00420C9D">
        <w:rPr>
          <w:rFonts w:ascii="Arial" w:eastAsia="Times New Roman" w:hAnsi="Arial" w:cs="Arial"/>
          <w:sz w:val="20"/>
          <w:szCs w:val="20"/>
        </w:rPr>
        <w:t xml:space="preserve">ou </w:t>
      </w:r>
      <w:r w:rsidRPr="00420C9D">
        <w:rPr>
          <w:rFonts w:ascii="Arial" w:eastAsia="Times New Roman" w:hAnsi="Arial" w:cs="Arial"/>
          <w:sz w:val="20"/>
          <w:szCs w:val="20"/>
        </w:rPr>
        <w:t xml:space="preserve"> analýz</w:t>
      </w:r>
      <w:r w:rsidR="00670AF9" w:rsidRPr="00420C9D">
        <w:rPr>
          <w:rFonts w:ascii="Arial" w:eastAsia="Times New Roman" w:hAnsi="Arial" w:cs="Arial"/>
          <w:sz w:val="20"/>
          <w:szCs w:val="20"/>
        </w:rPr>
        <w:t>ou</w:t>
      </w:r>
      <w:r w:rsidRPr="00420C9D">
        <w:rPr>
          <w:rFonts w:ascii="Arial" w:eastAsia="Times New Roman" w:hAnsi="Arial" w:cs="Arial"/>
          <w:sz w:val="20"/>
          <w:szCs w:val="20"/>
        </w:rPr>
        <w:t>)</w:t>
      </w:r>
    </w:p>
    <w:p w14:paraId="5667B3A2" w14:textId="0800FC0D" w:rsidR="00DF478C" w:rsidRPr="00420C9D" w:rsidRDefault="00DF478C" w:rsidP="006F0FE1">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návrh vozovky v tuneli</w:t>
      </w:r>
    </w:p>
    <w:p w14:paraId="0C30DA4F" w14:textId="77777777" w:rsidR="006F0FE1" w:rsidRPr="00420C9D" w:rsidRDefault="006F0FE1" w:rsidP="0095273D">
      <w:pPr>
        <w:spacing w:after="0" w:line="240" w:lineRule="auto"/>
        <w:contextualSpacing/>
        <w:jc w:val="both"/>
        <w:rPr>
          <w:rFonts w:ascii="Arial" w:eastAsia="Times New Roman" w:hAnsi="Arial" w:cs="Arial"/>
          <w:sz w:val="20"/>
          <w:szCs w:val="20"/>
        </w:rPr>
      </w:pPr>
    </w:p>
    <w:p w14:paraId="2EAE86E7" w14:textId="1BFED5F6" w:rsidR="00945C80" w:rsidRPr="00420C9D" w:rsidRDefault="00ED292C" w:rsidP="0095273D">
      <w:pPr>
        <w:spacing w:after="0" w:line="240" w:lineRule="auto"/>
        <w:contextualSpacing/>
        <w:jc w:val="both"/>
        <w:rPr>
          <w:rFonts w:ascii="Arial" w:eastAsia="Times New Roman" w:hAnsi="Arial" w:cs="Arial"/>
          <w:sz w:val="20"/>
          <w:szCs w:val="20"/>
        </w:rPr>
      </w:pPr>
      <w:r w:rsidRPr="00420C9D">
        <w:rPr>
          <w:rFonts w:ascii="Arial" w:eastAsia="Times New Roman" w:hAnsi="Arial" w:cs="Arial"/>
          <w:sz w:val="20"/>
          <w:szCs w:val="20"/>
        </w:rPr>
        <w:t xml:space="preserve">4. </w:t>
      </w:r>
      <w:r w:rsidR="001040D2" w:rsidRPr="00420C9D">
        <w:rPr>
          <w:rFonts w:ascii="Arial" w:eastAsia="Times New Roman" w:hAnsi="Arial" w:cs="Arial"/>
          <w:sz w:val="20"/>
          <w:szCs w:val="20"/>
        </w:rPr>
        <w:t>P</w:t>
      </w:r>
      <w:r w:rsidR="00945C80" w:rsidRPr="00420C9D">
        <w:rPr>
          <w:rFonts w:ascii="Arial" w:eastAsia="Times New Roman" w:hAnsi="Arial" w:cs="Arial"/>
          <w:sz w:val="20"/>
          <w:szCs w:val="20"/>
        </w:rPr>
        <w:t>ožadujeme ako súčasť predbežného technického riešenia predložiť:</w:t>
      </w:r>
    </w:p>
    <w:p w14:paraId="787A1F16" w14:textId="7584706B" w:rsidR="00945C80" w:rsidRPr="00420C9D" w:rsidRDefault="00945C80" w:rsidP="006F0FE1">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Návrh plánu organizácie</w:t>
      </w:r>
      <w:r w:rsidR="007F4045" w:rsidRPr="00420C9D">
        <w:rPr>
          <w:rFonts w:ascii="Arial" w:eastAsia="Times New Roman" w:hAnsi="Arial" w:cs="Arial"/>
          <w:sz w:val="20"/>
          <w:szCs w:val="20"/>
        </w:rPr>
        <w:t xml:space="preserve"> </w:t>
      </w:r>
      <w:r w:rsidR="00973064" w:rsidRPr="00420C9D">
        <w:rPr>
          <w:rFonts w:ascii="Arial" w:eastAsia="Times New Roman" w:hAnsi="Arial" w:cs="Arial"/>
          <w:sz w:val="20"/>
          <w:szCs w:val="20"/>
        </w:rPr>
        <w:t xml:space="preserve">projektovania, prípravy a </w:t>
      </w:r>
      <w:r w:rsidRPr="00420C9D">
        <w:rPr>
          <w:rFonts w:ascii="Arial" w:eastAsia="Times New Roman" w:hAnsi="Arial" w:cs="Arial"/>
          <w:sz w:val="20"/>
          <w:szCs w:val="20"/>
        </w:rPr>
        <w:t>výstavby</w:t>
      </w:r>
      <w:r w:rsidR="000B5F24" w:rsidRPr="00420C9D">
        <w:rPr>
          <w:rFonts w:ascii="Arial" w:eastAsia="Times New Roman" w:hAnsi="Arial" w:cs="Arial"/>
          <w:sz w:val="20"/>
          <w:szCs w:val="20"/>
        </w:rPr>
        <w:t xml:space="preserve"> tunelov</w:t>
      </w:r>
      <w:r w:rsidR="00545ED2" w:rsidRPr="00420C9D">
        <w:rPr>
          <w:rFonts w:ascii="Arial" w:eastAsia="Times New Roman" w:hAnsi="Arial" w:cs="Arial"/>
          <w:sz w:val="20"/>
          <w:szCs w:val="20"/>
        </w:rPr>
        <w:t xml:space="preserve"> Korbeľka a Havran</w:t>
      </w:r>
      <w:r w:rsidR="00FA3F6B" w:rsidRPr="00420C9D">
        <w:rPr>
          <w:rFonts w:ascii="Arial" w:eastAsia="Times New Roman" w:hAnsi="Arial" w:cs="Arial"/>
          <w:sz w:val="20"/>
          <w:szCs w:val="20"/>
        </w:rPr>
        <w:t xml:space="preserve"> </w:t>
      </w:r>
      <w:r w:rsidRPr="00420C9D">
        <w:rPr>
          <w:rFonts w:ascii="Arial" w:eastAsia="Times New Roman" w:hAnsi="Arial" w:cs="Arial"/>
          <w:sz w:val="20"/>
          <w:szCs w:val="20"/>
        </w:rPr>
        <w:t xml:space="preserve"> s nasledovnými podrobnosťami:</w:t>
      </w:r>
    </w:p>
    <w:p w14:paraId="000780AA" w14:textId="74D9A0B8" w:rsidR="00945C80" w:rsidRPr="00420C9D" w:rsidRDefault="006F0FE1" w:rsidP="0095273D">
      <w:pPr>
        <w:spacing w:after="0" w:line="240" w:lineRule="auto"/>
        <w:ind w:left="284"/>
        <w:contextualSpacing/>
        <w:jc w:val="both"/>
        <w:rPr>
          <w:rFonts w:ascii="Arial" w:eastAsia="Times New Roman" w:hAnsi="Arial" w:cs="Arial"/>
          <w:strike/>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Chronologické zobrazenie kľúčových etáp </w:t>
      </w:r>
      <w:r w:rsidR="00213381" w:rsidRPr="00420C9D">
        <w:rPr>
          <w:rFonts w:ascii="Arial" w:eastAsia="Times New Roman" w:hAnsi="Arial" w:cs="Arial"/>
          <w:sz w:val="20"/>
          <w:szCs w:val="20"/>
        </w:rPr>
        <w:t xml:space="preserve">prípravy a </w:t>
      </w:r>
      <w:r w:rsidR="00945C80" w:rsidRPr="00420C9D">
        <w:rPr>
          <w:rFonts w:ascii="Arial" w:eastAsia="Times New Roman" w:hAnsi="Arial" w:cs="Arial"/>
          <w:sz w:val="20"/>
          <w:szCs w:val="20"/>
        </w:rPr>
        <w:t xml:space="preserve">výstavby </w:t>
      </w:r>
    </w:p>
    <w:p w14:paraId="3ADF9C00" w14:textId="5BF7A9C1" w:rsidR="00945C80" w:rsidRPr="00420C9D" w:rsidRDefault="006F0FE1"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r>
      <w:r w:rsidR="00945C80" w:rsidRPr="00420C9D">
        <w:rPr>
          <w:rFonts w:ascii="Arial" w:eastAsia="Times New Roman" w:hAnsi="Arial" w:cs="Arial"/>
          <w:sz w:val="20"/>
          <w:szCs w:val="20"/>
        </w:rPr>
        <w:t xml:space="preserve">Popis kľúčových etáp výstavby,. </w:t>
      </w:r>
    </w:p>
    <w:p w14:paraId="5C8800C9" w14:textId="2B6A8C3E" w:rsidR="00BF7FC5" w:rsidRPr="00420C9D" w:rsidRDefault="00BF7FC5" w:rsidP="0095273D">
      <w:pPr>
        <w:spacing w:after="0" w:line="240" w:lineRule="auto"/>
        <w:ind w:firstLine="284"/>
        <w:contextualSpacing/>
        <w:jc w:val="both"/>
        <w:rPr>
          <w:rFonts w:ascii="Arial" w:eastAsia="Times New Roman" w:hAnsi="Arial" w:cs="Arial"/>
          <w:sz w:val="20"/>
          <w:szCs w:val="20"/>
        </w:rPr>
      </w:pPr>
      <w:r w:rsidRPr="00420C9D">
        <w:rPr>
          <w:rFonts w:ascii="Arial" w:eastAsia="Times New Roman" w:hAnsi="Arial" w:cs="Arial"/>
          <w:sz w:val="20"/>
          <w:szCs w:val="20"/>
        </w:rPr>
        <w:t>-</w:t>
      </w:r>
      <w:r w:rsidRPr="00420C9D">
        <w:rPr>
          <w:rFonts w:ascii="Arial" w:eastAsia="Times New Roman" w:hAnsi="Arial" w:cs="Arial"/>
          <w:sz w:val="20"/>
          <w:szCs w:val="20"/>
        </w:rPr>
        <w:tab/>
        <w:t>metóda razenia tunelov</w:t>
      </w:r>
    </w:p>
    <w:p w14:paraId="2F708637" w14:textId="77777777" w:rsidR="00945C80" w:rsidRPr="00420C9D" w:rsidRDefault="00945C80" w:rsidP="0095273D">
      <w:pPr>
        <w:spacing w:after="0" w:line="240" w:lineRule="auto"/>
        <w:contextualSpacing/>
        <w:jc w:val="both"/>
        <w:rPr>
          <w:rFonts w:ascii="Arial" w:eastAsia="Times New Roman" w:hAnsi="Arial" w:cs="Arial"/>
          <w:sz w:val="20"/>
          <w:szCs w:val="20"/>
        </w:rPr>
      </w:pPr>
    </w:p>
    <w:p w14:paraId="0AD9C7C5" w14:textId="77777777" w:rsidR="00945C80" w:rsidRPr="00420C9D" w:rsidRDefault="00945C80" w:rsidP="0095273D">
      <w:pPr>
        <w:spacing w:after="0" w:line="240" w:lineRule="auto"/>
        <w:contextualSpacing/>
        <w:jc w:val="both"/>
        <w:rPr>
          <w:rFonts w:ascii="Arial" w:eastAsia="Times New Roman" w:hAnsi="Arial" w:cs="Arial"/>
          <w:b/>
          <w:sz w:val="20"/>
          <w:szCs w:val="20"/>
        </w:rPr>
      </w:pPr>
      <w:r w:rsidRPr="00420C9D">
        <w:rPr>
          <w:rFonts w:ascii="Arial" w:eastAsia="Times New Roman" w:hAnsi="Arial" w:cs="Arial"/>
          <w:b/>
          <w:sz w:val="20"/>
          <w:szCs w:val="20"/>
        </w:rPr>
        <w:t>GRAFICKÉ PRÍLOHY:</w:t>
      </w:r>
    </w:p>
    <w:p w14:paraId="06B1A9EB"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1. </w:t>
      </w:r>
      <w:r w:rsidRPr="00420C9D">
        <w:rPr>
          <w:rFonts w:ascii="Arial" w:eastAsia="Times New Roman" w:hAnsi="Arial" w:cs="Arial"/>
          <w:sz w:val="20"/>
          <w:szCs w:val="20"/>
        </w:rPr>
        <w:tab/>
        <w:t>Koordinačná situácia stavby v mierke 1:2000</w:t>
      </w:r>
    </w:p>
    <w:p w14:paraId="68D04DF9"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2. </w:t>
      </w:r>
      <w:r w:rsidRPr="00420C9D">
        <w:rPr>
          <w:rFonts w:ascii="Arial" w:eastAsia="Times New Roman" w:hAnsi="Arial" w:cs="Arial"/>
          <w:sz w:val="20"/>
          <w:szCs w:val="20"/>
        </w:rPr>
        <w:tab/>
        <w:t>Pozdĺžny a priečny rez</w:t>
      </w:r>
    </w:p>
    <w:p w14:paraId="1A4C2CBD" w14:textId="77777777" w:rsidR="00945C80" w:rsidRPr="00420C9D" w:rsidRDefault="00945C80" w:rsidP="0095273D">
      <w:p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3. </w:t>
      </w:r>
      <w:r w:rsidRPr="00420C9D">
        <w:rPr>
          <w:rFonts w:ascii="Arial" w:eastAsia="Times New Roman" w:hAnsi="Arial" w:cs="Arial"/>
          <w:sz w:val="20"/>
          <w:szCs w:val="20"/>
        </w:rPr>
        <w:tab/>
        <w:t xml:space="preserve">Chronologické zobrazenie kľúčových etáp výstavby s vyznačením kľúčových míľnikov v mierke 1:2000 </w:t>
      </w:r>
    </w:p>
    <w:p w14:paraId="775D1BFC" w14:textId="3A2E1228" w:rsidR="00945C80" w:rsidRPr="00420C9D" w:rsidRDefault="00945C80" w:rsidP="0095273D">
      <w:pPr>
        <w:spacing w:after="0" w:line="240" w:lineRule="auto"/>
        <w:contextualSpacing/>
        <w:jc w:val="both"/>
        <w:rPr>
          <w:rFonts w:ascii="Arial" w:eastAsia="Times New Roman" w:hAnsi="Arial" w:cs="Arial"/>
          <w:color w:val="FF0000"/>
          <w:sz w:val="20"/>
          <w:szCs w:val="20"/>
        </w:rPr>
      </w:pPr>
    </w:p>
    <w:p w14:paraId="147B5124" w14:textId="59E485ED" w:rsidR="004058F3" w:rsidRPr="00420C9D" w:rsidRDefault="004058F3" w:rsidP="0095273D">
      <w:pPr>
        <w:spacing w:after="0" w:line="240" w:lineRule="auto"/>
        <w:contextualSpacing/>
        <w:jc w:val="both"/>
        <w:rPr>
          <w:rFonts w:ascii="Arial" w:eastAsia="Times New Roman" w:hAnsi="Arial" w:cs="Arial"/>
          <w:color w:val="FF0000"/>
          <w:sz w:val="20"/>
          <w:szCs w:val="20"/>
        </w:rPr>
      </w:pPr>
    </w:p>
    <w:p w14:paraId="2EF2C99D" w14:textId="332D50D2" w:rsidR="004058F3" w:rsidRPr="00420C9D" w:rsidRDefault="004058F3" w:rsidP="0095273D">
      <w:pPr>
        <w:spacing w:after="0" w:line="240" w:lineRule="auto"/>
        <w:contextualSpacing/>
        <w:jc w:val="both"/>
        <w:rPr>
          <w:rFonts w:ascii="Arial" w:eastAsia="Times New Roman" w:hAnsi="Arial" w:cs="Arial"/>
          <w:sz w:val="20"/>
          <w:szCs w:val="20"/>
        </w:rPr>
      </w:pPr>
    </w:p>
    <w:p w14:paraId="6C825863" w14:textId="5F85AE79" w:rsidR="004058F3" w:rsidRPr="00420C9D" w:rsidRDefault="004058F3" w:rsidP="0095273D">
      <w:pPr>
        <w:spacing w:after="0" w:line="240" w:lineRule="auto"/>
        <w:contextualSpacing/>
        <w:jc w:val="both"/>
        <w:rPr>
          <w:rFonts w:ascii="Arial" w:eastAsia="Times New Roman" w:hAnsi="Arial" w:cs="Arial"/>
          <w:sz w:val="24"/>
          <w:szCs w:val="24"/>
        </w:rPr>
      </w:pPr>
    </w:p>
    <w:p w14:paraId="26833000" w14:textId="11D533E3" w:rsidR="004058F3" w:rsidRPr="00420C9D" w:rsidRDefault="004058F3" w:rsidP="0095273D">
      <w:pPr>
        <w:spacing w:after="0" w:line="240" w:lineRule="auto"/>
        <w:contextualSpacing/>
        <w:jc w:val="both"/>
        <w:rPr>
          <w:rFonts w:ascii="Arial" w:eastAsia="Times New Roman" w:hAnsi="Arial" w:cs="Arial"/>
          <w:sz w:val="24"/>
          <w:szCs w:val="24"/>
        </w:rPr>
      </w:pPr>
    </w:p>
    <w:p w14:paraId="3B3454AC" w14:textId="61A10FB7" w:rsidR="004058F3" w:rsidRPr="00420C9D" w:rsidRDefault="004058F3" w:rsidP="0095273D">
      <w:pPr>
        <w:spacing w:after="0" w:line="240" w:lineRule="auto"/>
        <w:contextualSpacing/>
        <w:jc w:val="both"/>
        <w:rPr>
          <w:rFonts w:ascii="Arial" w:eastAsia="Times New Roman" w:hAnsi="Arial" w:cs="Arial"/>
          <w:sz w:val="24"/>
          <w:szCs w:val="24"/>
        </w:rPr>
      </w:pPr>
    </w:p>
    <w:p w14:paraId="7AE4D963" w14:textId="3874991C" w:rsidR="004058F3" w:rsidRPr="00420C9D" w:rsidRDefault="004058F3" w:rsidP="0095273D">
      <w:pPr>
        <w:spacing w:after="0" w:line="240" w:lineRule="auto"/>
        <w:contextualSpacing/>
        <w:jc w:val="both"/>
        <w:rPr>
          <w:rFonts w:ascii="Arial" w:eastAsia="Times New Roman" w:hAnsi="Arial" w:cs="Arial"/>
          <w:sz w:val="24"/>
          <w:szCs w:val="24"/>
        </w:rPr>
      </w:pPr>
    </w:p>
    <w:p w14:paraId="6C22A19C" w14:textId="079EC0BB" w:rsidR="004058F3" w:rsidRPr="00420C9D" w:rsidRDefault="004058F3" w:rsidP="0095273D">
      <w:pPr>
        <w:spacing w:after="0" w:line="240" w:lineRule="auto"/>
        <w:contextualSpacing/>
        <w:jc w:val="both"/>
        <w:rPr>
          <w:rFonts w:ascii="Arial" w:eastAsia="Times New Roman" w:hAnsi="Arial" w:cs="Arial"/>
          <w:sz w:val="24"/>
          <w:szCs w:val="24"/>
        </w:rPr>
      </w:pPr>
    </w:p>
    <w:p w14:paraId="70547E80" w14:textId="7485FA05" w:rsidR="004058F3" w:rsidRPr="00420C9D" w:rsidRDefault="004058F3" w:rsidP="0095273D">
      <w:pPr>
        <w:spacing w:after="0" w:line="240" w:lineRule="auto"/>
        <w:contextualSpacing/>
        <w:jc w:val="both"/>
        <w:rPr>
          <w:rFonts w:ascii="Arial" w:eastAsia="Times New Roman" w:hAnsi="Arial" w:cs="Arial"/>
          <w:sz w:val="24"/>
          <w:szCs w:val="24"/>
        </w:rPr>
      </w:pPr>
    </w:p>
    <w:p w14:paraId="52D58608" w14:textId="6483B041" w:rsidR="004058F3" w:rsidRPr="00420C9D" w:rsidRDefault="004058F3" w:rsidP="0095273D">
      <w:pPr>
        <w:spacing w:after="0" w:line="240" w:lineRule="auto"/>
        <w:contextualSpacing/>
        <w:jc w:val="both"/>
        <w:rPr>
          <w:rFonts w:ascii="Arial" w:eastAsia="Times New Roman" w:hAnsi="Arial" w:cs="Arial"/>
          <w:sz w:val="24"/>
          <w:szCs w:val="24"/>
        </w:rPr>
      </w:pPr>
    </w:p>
    <w:p w14:paraId="2B0D952A" w14:textId="43204725" w:rsidR="004058F3" w:rsidRPr="00420C9D" w:rsidRDefault="004058F3" w:rsidP="0095273D">
      <w:pPr>
        <w:spacing w:after="0" w:line="240" w:lineRule="auto"/>
        <w:contextualSpacing/>
        <w:jc w:val="both"/>
        <w:rPr>
          <w:rFonts w:ascii="Arial" w:eastAsia="Times New Roman" w:hAnsi="Arial" w:cs="Arial"/>
          <w:sz w:val="24"/>
          <w:szCs w:val="24"/>
        </w:rPr>
      </w:pPr>
    </w:p>
    <w:p w14:paraId="48563CF1" w14:textId="2F6CD5F9" w:rsidR="004058F3" w:rsidRPr="00420C9D" w:rsidRDefault="004058F3" w:rsidP="0095273D">
      <w:pPr>
        <w:spacing w:after="0" w:line="240" w:lineRule="auto"/>
        <w:contextualSpacing/>
        <w:jc w:val="both"/>
        <w:rPr>
          <w:rFonts w:ascii="Arial" w:eastAsia="Times New Roman" w:hAnsi="Arial" w:cs="Arial"/>
          <w:sz w:val="24"/>
          <w:szCs w:val="24"/>
        </w:rPr>
      </w:pPr>
    </w:p>
    <w:p w14:paraId="7D5984EC" w14:textId="6E4D5F45" w:rsidR="004058F3" w:rsidRPr="00420C9D" w:rsidRDefault="004058F3" w:rsidP="0095273D">
      <w:pPr>
        <w:spacing w:after="0" w:line="240" w:lineRule="auto"/>
        <w:contextualSpacing/>
        <w:jc w:val="both"/>
        <w:rPr>
          <w:rFonts w:ascii="Arial" w:eastAsia="Times New Roman" w:hAnsi="Arial" w:cs="Arial"/>
          <w:sz w:val="24"/>
          <w:szCs w:val="24"/>
        </w:rPr>
      </w:pPr>
    </w:p>
    <w:p w14:paraId="294CDEEA" w14:textId="051092CD" w:rsidR="004058F3" w:rsidRPr="00420C9D" w:rsidRDefault="004058F3" w:rsidP="0095273D">
      <w:pPr>
        <w:spacing w:after="0" w:line="240" w:lineRule="auto"/>
        <w:contextualSpacing/>
        <w:jc w:val="both"/>
        <w:rPr>
          <w:rFonts w:ascii="Arial" w:eastAsia="Times New Roman" w:hAnsi="Arial" w:cs="Arial"/>
          <w:sz w:val="24"/>
          <w:szCs w:val="24"/>
        </w:rPr>
      </w:pPr>
    </w:p>
    <w:p w14:paraId="67DC6324" w14:textId="0CD43D6A" w:rsidR="004058F3" w:rsidRPr="00420C9D" w:rsidRDefault="004058F3" w:rsidP="0095273D">
      <w:pPr>
        <w:spacing w:after="0" w:line="240" w:lineRule="auto"/>
        <w:contextualSpacing/>
        <w:jc w:val="both"/>
        <w:rPr>
          <w:rFonts w:ascii="Arial" w:eastAsia="Times New Roman" w:hAnsi="Arial" w:cs="Arial"/>
          <w:sz w:val="24"/>
          <w:szCs w:val="24"/>
        </w:rPr>
      </w:pPr>
    </w:p>
    <w:p w14:paraId="4544BD1C" w14:textId="7917BE73" w:rsidR="004058F3" w:rsidRPr="00420C9D" w:rsidRDefault="004058F3" w:rsidP="0095273D">
      <w:pPr>
        <w:spacing w:after="0" w:line="240" w:lineRule="auto"/>
        <w:contextualSpacing/>
        <w:jc w:val="both"/>
        <w:rPr>
          <w:rFonts w:ascii="Arial" w:eastAsia="Times New Roman" w:hAnsi="Arial" w:cs="Arial"/>
          <w:sz w:val="24"/>
          <w:szCs w:val="24"/>
        </w:rPr>
      </w:pPr>
    </w:p>
    <w:p w14:paraId="1EF23578" w14:textId="4CFA0174" w:rsidR="004058F3" w:rsidRPr="00420C9D" w:rsidRDefault="004058F3" w:rsidP="0095273D">
      <w:pPr>
        <w:spacing w:after="0" w:line="240" w:lineRule="auto"/>
        <w:contextualSpacing/>
        <w:jc w:val="both"/>
        <w:rPr>
          <w:rFonts w:ascii="Arial" w:eastAsia="Times New Roman" w:hAnsi="Arial" w:cs="Arial"/>
          <w:sz w:val="24"/>
          <w:szCs w:val="24"/>
        </w:rPr>
      </w:pPr>
    </w:p>
    <w:p w14:paraId="2E169635" w14:textId="338D4BA4" w:rsidR="004058F3" w:rsidRPr="00420C9D" w:rsidRDefault="004058F3" w:rsidP="0095273D">
      <w:pPr>
        <w:spacing w:after="0" w:line="240" w:lineRule="auto"/>
        <w:contextualSpacing/>
        <w:jc w:val="both"/>
        <w:rPr>
          <w:rFonts w:ascii="Arial" w:eastAsia="Times New Roman" w:hAnsi="Arial" w:cs="Arial"/>
          <w:sz w:val="24"/>
          <w:szCs w:val="24"/>
        </w:rPr>
      </w:pPr>
    </w:p>
    <w:p w14:paraId="4E9BAAFE" w14:textId="44FBB900" w:rsidR="004058F3" w:rsidRPr="00420C9D" w:rsidRDefault="004058F3" w:rsidP="0095273D">
      <w:pPr>
        <w:spacing w:after="0" w:line="240" w:lineRule="auto"/>
        <w:contextualSpacing/>
        <w:jc w:val="both"/>
        <w:rPr>
          <w:rFonts w:ascii="Arial" w:eastAsia="Times New Roman" w:hAnsi="Arial" w:cs="Arial"/>
          <w:sz w:val="24"/>
          <w:szCs w:val="24"/>
        </w:rPr>
      </w:pPr>
    </w:p>
    <w:p w14:paraId="37215513" w14:textId="77777777" w:rsidR="002D1A10" w:rsidRPr="00420C9D" w:rsidRDefault="002D1A10" w:rsidP="0095273D">
      <w:pPr>
        <w:pStyle w:val="Nzov"/>
        <w:jc w:val="center"/>
        <w:rPr>
          <w:rFonts w:ascii="Arial" w:hAnsi="Arial" w:cs="Arial"/>
          <w:b/>
          <w:caps/>
          <w:color w:val="auto"/>
          <w:sz w:val="20"/>
          <w:szCs w:val="20"/>
        </w:rPr>
      </w:pPr>
    </w:p>
    <w:p w14:paraId="6D4542E2" w14:textId="5A66DC61" w:rsidR="00313FF1" w:rsidRPr="008937DE" w:rsidRDefault="00313FF1"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B3</w:t>
      </w:r>
      <w:r w:rsidR="00A15598" w:rsidRPr="008937DE">
        <w:rPr>
          <w:rFonts w:ascii="Arial" w:hAnsi="Arial" w:cs="Arial"/>
          <w:b/>
          <w:caps/>
          <w:color w:val="auto"/>
          <w:sz w:val="24"/>
          <w:szCs w:val="24"/>
        </w:rPr>
        <w:t xml:space="preserve"> </w:t>
      </w:r>
      <w:r w:rsidR="00BD3D04" w:rsidRPr="008937DE">
        <w:rPr>
          <w:rFonts w:ascii="Arial" w:hAnsi="Arial" w:cs="Arial"/>
          <w:b/>
          <w:caps/>
          <w:color w:val="auto"/>
          <w:sz w:val="24"/>
          <w:szCs w:val="24"/>
        </w:rPr>
        <w:t>Referenčný list kľúčového odborníka</w:t>
      </w:r>
    </w:p>
    <w:p w14:paraId="1523C7BF" w14:textId="77777777" w:rsidR="00C93804" w:rsidRPr="00420C9D" w:rsidRDefault="00C93804" w:rsidP="0095273D">
      <w:pPr>
        <w:spacing w:after="0" w:line="240" w:lineRule="auto"/>
        <w:contextualSpacing/>
        <w:rPr>
          <w:rFonts w:ascii="Arial" w:hAnsi="Arial" w:cs="Arial"/>
          <w:sz w:val="20"/>
          <w:szCs w:val="20"/>
        </w:rPr>
      </w:pPr>
    </w:p>
    <w:p w14:paraId="18B2B6BE" w14:textId="77777777" w:rsidR="00C93804" w:rsidRPr="00420C9D" w:rsidRDefault="00C93804" w:rsidP="0095273D">
      <w:pPr>
        <w:spacing w:after="0" w:line="240" w:lineRule="auto"/>
        <w:ind w:left="360" w:hanging="360"/>
        <w:contextualSpacing/>
        <w:jc w:val="both"/>
        <w:rPr>
          <w:rFonts w:ascii="Arial" w:eastAsia="Times New Roman" w:hAnsi="Arial" w:cs="Arial"/>
          <w:b/>
          <w:sz w:val="20"/>
          <w:szCs w:val="20"/>
        </w:rPr>
      </w:pPr>
      <w:bookmarkStart w:id="47" w:name="_Hlk163643686"/>
      <w:r w:rsidRPr="00420C9D">
        <w:rPr>
          <w:rFonts w:ascii="Arial" w:eastAsia="Times New Roman" w:hAnsi="Arial" w:cs="Arial"/>
          <w:b/>
          <w:sz w:val="20"/>
          <w:szCs w:val="20"/>
        </w:rPr>
        <w:t>Na preukázanie splnenia podmienky účasti podľa § 34 ods. 1 písm. g) zákona:</w:t>
      </w:r>
    </w:p>
    <w:p w14:paraId="1B194E06"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p>
    <w:bookmarkEnd w:id="47"/>
    <w:p w14:paraId="34D2FC18" w14:textId="75248E3B" w:rsidR="00F17714" w:rsidRPr="00420C9D" w:rsidRDefault="0036231D" w:rsidP="0095273D">
      <w:pPr>
        <w:widowControl w:val="0"/>
        <w:spacing w:after="0" w:line="240" w:lineRule="auto"/>
        <w:contextualSpacing/>
        <w:jc w:val="both"/>
        <w:rPr>
          <w:rFonts w:ascii="Arial" w:hAnsi="Arial" w:cs="Arial"/>
          <w:sz w:val="20"/>
          <w:szCs w:val="20"/>
        </w:rPr>
      </w:pPr>
      <w:r>
        <w:rPr>
          <w:rFonts w:ascii="Arial" w:hAnsi="Arial" w:cs="Arial"/>
          <w:sz w:val="20"/>
          <w:szCs w:val="20"/>
        </w:rPr>
        <w:t>Záujemca</w:t>
      </w:r>
      <w:r w:rsidR="00F17714" w:rsidRPr="00420C9D">
        <w:rPr>
          <w:rFonts w:ascii="Arial" w:hAnsi="Arial" w:cs="Arial"/>
          <w:sz w:val="20"/>
          <w:szCs w:val="20"/>
        </w:rPr>
        <w:t xml:space="preserve"> uvedie na tomto for</w:t>
      </w:r>
      <w:r w:rsidR="007D418E">
        <w:rPr>
          <w:rFonts w:ascii="Arial" w:hAnsi="Arial" w:cs="Arial"/>
          <w:sz w:val="20"/>
          <w:szCs w:val="20"/>
        </w:rPr>
        <w:t>m</w:t>
      </w:r>
      <w:r w:rsidR="00F17714" w:rsidRPr="00420C9D">
        <w:rPr>
          <w:rFonts w:ascii="Arial" w:hAnsi="Arial" w:cs="Arial"/>
          <w:sz w:val="20"/>
          <w:szCs w:val="20"/>
        </w:rPr>
        <w:t xml:space="preserve">ulári podrobnejšie údaje o svojich kľúčových odborníkoch, ktorí budú pracovať na stavbe. </w:t>
      </w:r>
    </w:p>
    <w:p w14:paraId="1D1DFC3D" w14:textId="77777777" w:rsidR="00C7065A" w:rsidRPr="00420C9D" w:rsidRDefault="00C7065A" w:rsidP="0095273D">
      <w:pPr>
        <w:widowControl w:val="0"/>
        <w:spacing w:after="0" w:line="240" w:lineRule="auto"/>
        <w:contextualSpacing/>
        <w:jc w:val="both"/>
        <w:rPr>
          <w:rFonts w:ascii="Arial" w:hAnsi="Arial" w:cs="Arial"/>
          <w:sz w:val="20"/>
          <w:szCs w:val="20"/>
        </w:rPr>
      </w:pPr>
    </w:p>
    <w:p w14:paraId="226269A2" w14:textId="77777777" w:rsidR="00F17714" w:rsidRPr="00420C9D" w:rsidRDefault="00DA63D7" w:rsidP="0095273D">
      <w:pPr>
        <w:widowControl w:val="0"/>
        <w:spacing w:after="0" w:line="240" w:lineRule="auto"/>
        <w:contextualSpacing/>
        <w:jc w:val="both"/>
        <w:rPr>
          <w:rFonts w:ascii="Arial" w:hAnsi="Arial" w:cs="Arial"/>
          <w:sz w:val="20"/>
          <w:szCs w:val="20"/>
        </w:rPr>
      </w:pPr>
      <w:r w:rsidRPr="00420C9D">
        <w:rPr>
          <w:rFonts w:ascii="Arial" w:hAnsi="Arial" w:cs="Arial"/>
          <w:sz w:val="20"/>
          <w:szCs w:val="20"/>
        </w:rPr>
        <w:t>Referenčný list kľúčového odborníka</w:t>
      </w:r>
      <w:r w:rsidR="006668DD" w:rsidRPr="00420C9D">
        <w:rPr>
          <w:rFonts w:ascii="Arial" w:hAnsi="Arial" w:cs="Arial"/>
          <w:sz w:val="20"/>
          <w:szCs w:val="20"/>
        </w:rPr>
        <w:t xml:space="preserve"> </w:t>
      </w:r>
      <w:r w:rsidR="00BD3D04" w:rsidRPr="00420C9D">
        <w:rPr>
          <w:rFonts w:ascii="Arial" w:hAnsi="Arial" w:cs="Arial"/>
          <w:sz w:val="20"/>
          <w:szCs w:val="20"/>
        </w:rPr>
        <w:t>(doplniť názov):</w:t>
      </w:r>
    </w:p>
    <w:tbl>
      <w:tblPr>
        <w:tblStyle w:val="Mriekatabuky"/>
        <w:tblW w:w="0" w:type="auto"/>
        <w:tblLook w:val="04A0" w:firstRow="1" w:lastRow="0" w:firstColumn="1" w:lastColumn="0" w:noHBand="0" w:noVBand="1"/>
      </w:tblPr>
      <w:tblGrid>
        <w:gridCol w:w="3630"/>
        <w:gridCol w:w="5544"/>
      </w:tblGrid>
      <w:tr w:rsidR="00BD3D04" w:rsidRPr="00420C9D" w14:paraId="2B229602" w14:textId="77777777" w:rsidTr="009C607E">
        <w:tc>
          <w:tcPr>
            <w:tcW w:w="3652" w:type="dxa"/>
          </w:tcPr>
          <w:p w14:paraId="347B2B8B"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Meno </w:t>
            </w:r>
            <w:r w:rsidR="002673F9" w:rsidRPr="00420C9D">
              <w:rPr>
                <w:rFonts w:ascii="Arial" w:hAnsi="Arial" w:cs="Arial"/>
                <w:b/>
                <w:bCs/>
                <w:sz w:val="20"/>
                <w:szCs w:val="20"/>
              </w:rPr>
              <w:t xml:space="preserve">a priezvisko </w:t>
            </w:r>
            <w:r w:rsidRPr="00420C9D">
              <w:rPr>
                <w:rFonts w:ascii="Arial" w:hAnsi="Arial" w:cs="Arial"/>
                <w:b/>
                <w:bCs/>
                <w:sz w:val="20"/>
                <w:szCs w:val="20"/>
              </w:rPr>
              <w:t>navrhovaného odborníka:</w:t>
            </w:r>
          </w:p>
        </w:tc>
        <w:tc>
          <w:tcPr>
            <w:tcW w:w="5672" w:type="dxa"/>
          </w:tcPr>
          <w:p w14:paraId="7442361B"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6A27B09F" w14:textId="77777777" w:rsidTr="009C607E">
        <w:tc>
          <w:tcPr>
            <w:tcW w:w="3652" w:type="dxa"/>
          </w:tcPr>
          <w:p w14:paraId="68E1894A" w14:textId="77777777" w:rsidR="00BD3D04" w:rsidRPr="00420C9D" w:rsidRDefault="00BD3D04" w:rsidP="0095273D">
            <w:pPr>
              <w:spacing w:after="0" w:line="240" w:lineRule="auto"/>
              <w:contextualSpacing/>
              <w:rPr>
                <w:rFonts w:ascii="Arial" w:hAnsi="Arial" w:cs="Arial"/>
                <w:b/>
                <w:bCs/>
                <w:sz w:val="20"/>
                <w:szCs w:val="20"/>
              </w:rPr>
            </w:pPr>
          </w:p>
          <w:p w14:paraId="2F5CCF6C"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Projektu:</w:t>
            </w:r>
          </w:p>
        </w:tc>
        <w:tc>
          <w:tcPr>
            <w:tcW w:w="5672" w:type="dxa"/>
          </w:tcPr>
          <w:p w14:paraId="168E3F86"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4965B22F" w14:textId="77777777" w:rsidTr="009C607E">
        <w:tc>
          <w:tcPr>
            <w:tcW w:w="3652" w:type="dxa"/>
          </w:tcPr>
          <w:p w14:paraId="0FAFC5C4"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Opis Projektu vrátane doby projektovania </w:t>
            </w:r>
            <w:r w:rsidR="002673F9" w:rsidRPr="00420C9D">
              <w:rPr>
                <w:rFonts w:ascii="Arial" w:hAnsi="Arial" w:cs="Arial"/>
                <w:b/>
                <w:bCs/>
                <w:sz w:val="20"/>
                <w:szCs w:val="20"/>
              </w:rPr>
              <w:t xml:space="preserve">v tvare od </w:t>
            </w:r>
            <w:r w:rsidRPr="00420C9D">
              <w:rPr>
                <w:rFonts w:ascii="Arial" w:hAnsi="Arial" w:cs="Arial"/>
                <w:b/>
                <w:bCs/>
                <w:sz w:val="20"/>
                <w:szCs w:val="20"/>
              </w:rPr>
              <w:t>(DD/MM/RRRR) – do (DD/MM/RRRR):</w:t>
            </w:r>
          </w:p>
        </w:tc>
        <w:tc>
          <w:tcPr>
            <w:tcW w:w="5672" w:type="dxa"/>
          </w:tcPr>
          <w:p w14:paraId="6542A94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07ADF13" w14:textId="77777777" w:rsidTr="002673F9">
        <w:trPr>
          <w:trHeight w:val="1118"/>
        </w:trPr>
        <w:tc>
          <w:tcPr>
            <w:tcW w:w="3652" w:type="dxa"/>
          </w:tcPr>
          <w:p w14:paraId="5D718C4A"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Názov a sídlo objednávateľa/odberateľa:</w:t>
            </w:r>
          </w:p>
          <w:p w14:paraId="681FDD34" w14:textId="77777777" w:rsidR="002673F9"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s uvedením kontaktnej osoby objednávateľa/odberateľa (meno a priezvisko, telefón, príp. e-mail):</w:t>
            </w:r>
          </w:p>
        </w:tc>
        <w:tc>
          <w:tcPr>
            <w:tcW w:w="5672" w:type="dxa"/>
          </w:tcPr>
          <w:p w14:paraId="29760A6E"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73C3D7C3" w14:textId="77777777" w:rsidTr="009C607E">
        <w:tc>
          <w:tcPr>
            <w:tcW w:w="3652" w:type="dxa"/>
          </w:tcPr>
          <w:p w14:paraId="74CCAFD2"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Celková zmluvná cena projektových prác </w:t>
            </w:r>
            <w:r w:rsidR="002673F9" w:rsidRPr="00420C9D">
              <w:rPr>
                <w:rFonts w:ascii="Arial" w:hAnsi="Arial" w:cs="Arial"/>
                <w:b/>
                <w:bCs/>
                <w:sz w:val="20"/>
                <w:szCs w:val="20"/>
              </w:rPr>
              <w:t xml:space="preserve">v EUR </w:t>
            </w:r>
            <w:r w:rsidRPr="00420C9D">
              <w:rPr>
                <w:rFonts w:ascii="Arial" w:hAnsi="Arial" w:cs="Arial"/>
                <w:b/>
                <w:bCs/>
                <w:sz w:val="20"/>
                <w:szCs w:val="20"/>
              </w:rPr>
              <w:t>bez DPH</w:t>
            </w:r>
            <w:r w:rsidR="002673F9" w:rsidRPr="00420C9D">
              <w:rPr>
                <w:rFonts w:ascii="Arial" w:hAnsi="Arial" w:cs="Arial"/>
                <w:b/>
                <w:bCs/>
                <w:sz w:val="20"/>
                <w:szCs w:val="20"/>
              </w:rPr>
              <w:t>:</w:t>
            </w:r>
            <w:r w:rsidRPr="00420C9D">
              <w:rPr>
                <w:rFonts w:ascii="Arial" w:hAnsi="Arial" w:cs="Arial"/>
                <w:b/>
                <w:bCs/>
                <w:sz w:val="20"/>
                <w:szCs w:val="20"/>
              </w:rPr>
              <w:t xml:space="preserve"> </w:t>
            </w:r>
          </w:p>
        </w:tc>
        <w:tc>
          <w:tcPr>
            <w:tcW w:w="5672" w:type="dxa"/>
          </w:tcPr>
          <w:p w14:paraId="6B81F5E9"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3382B242" w14:textId="77777777" w:rsidTr="009C607E">
        <w:tc>
          <w:tcPr>
            <w:tcW w:w="3652" w:type="dxa"/>
          </w:tcPr>
          <w:p w14:paraId="3B39583D"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Projekt uskutočňovaný podľa zmluvných podmienok FIDIC: áno/nie</w:t>
            </w:r>
            <w:r w:rsidRPr="00420C9D">
              <w:rPr>
                <w:rStyle w:val="Odkaznapoznmkupodiarou"/>
                <w:rFonts w:ascii="Arial" w:hAnsi="Arial" w:cs="Arial"/>
                <w:b/>
                <w:bCs/>
                <w:sz w:val="20"/>
                <w:szCs w:val="20"/>
              </w:rPr>
              <w:footnoteReference w:id="6"/>
            </w:r>
          </w:p>
        </w:tc>
        <w:tc>
          <w:tcPr>
            <w:tcW w:w="5672" w:type="dxa"/>
          </w:tcPr>
          <w:p w14:paraId="21FAF481"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12A05152" w14:textId="77777777" w:rsidTr="009C607E">
        <w:tc>
          <w:tcPr>
            <w:tcW w:w="3652" w:type="dxa"/>
          </w:tcPr>
          <w:p w14:paraId="37FD6D10" w14:textId="77777777" w:rsidR="00BD3D04" w:rsidRPr="00420C9D" w:rsidRDefault="002673F9" w:rsidP="0095273D">
            <w:pPr>
              <w:spacing w:after="0" w:line="240" w:lineRule="auto"/>
              <w:contextualSpacing/>
              <w:rPr>
                <w:rFonts w:ascii="Arial" w:hAnsi="Arial" w:cs="Arial"/>
                <w:b/>
                <w:bCs/>
                <w:sz w:val="20"/>
                <w:szCs w:val="20"/>
              </w:rPr>
            </w:pPr>
            <w:r w:rsidRPr="00420C9D">
              <w:rPr>
                <w:rFonts w:ascii="Arial" w:hAnsi="Arial" w:cs="Arial"/>
                <w:b/>
                <w:bCs/>
                <w:sz w:val="20"/>
                <w:szCs w:val="20"/>
              </w:rPr>
              <w:t>Pozícia na projekte, popis pracovnej náplne odborníka na projekte a celková dĺžka ukončených stavieb, na ktorých bol na požadovanej pozícii:</w:t>
            </w:r>
          </w:p>
        </w:tc>
        <w:tc>
          <w:tcPr>
            <w:tcW w:w="5672" w:type="dxa"/>
          </w:tcPr>
          <w:p w14:paraId="104DC58C"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B2D8678" w14:textId="77777777" w:rsidTr="009C607E">
        <w:tc>
          <w:tcPr>
            <w:tcW w:w="3652" w:type="dxa"/>
          </w:tcPr>
          <w:p w14:paraId="2B5C78E1" w14:textId="77777777" w:rsidR="00BD3D04" w:rsidRPr="00420C9D" w:rsidRDefault="00BD3D04" w:rsidP="0095273D">
            <w:pPr>
              <w:spacing w:after="0" w:line="240" w:lineRule="auto"/>
              <w:contextualSpacing/>
              <w:rPr>
                <w:rFonts w:ascii="Arial" w:hAnsi="Arial" w:cs="Arial"/>
                <w:b/>
                <w:bCs/>
                <w:sz w:val="20"/>
                <w:szCs w:val="20"/>
              </w:rPr>
            </w:pPr>
          </w:p>
          <w:p w14:paraId="15960B29"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Doba vykonávania na vyššie uvedenej pozícií na danom projekte v tvare od (DD/MM/RRRR)  – do (DD/MM/RRRR):</w:t>
            </w:r>
          </w:p>
        </w:tc>
        <w:tc>
          <w:tcPr>
            <w:tcW w:w="5672" w:type="dxa"/>
          </w:tcPr>
          <w:p w14:paraId="3836D8F2" w14:textId="77777777" w:rsidR="00BD3D04" w:rsidRPr="00420C9D" w:rsidRDefault="00BD3D04" w:rsidP="0095273D">
            <w:pPr>
              <w:spacing w:after="0" w:line="240" w:lineRule="auto"/>
              <w:contextualSpacing/>
              <w:rPr>
                <w:rFonts w:ascii="Arial" w:hAnsi="Arial" w:cs="Arial"/>
                <w:b/>
                <w:bCs/>
                <w:sz w:val="20"/>
                <w:szCs w:val="20"/>
              </w:rPr>
            </w:pPr>
          </w:p>
        </w:tc>
      </w:tr>
      <w:tr w:rsidR="00BD3D04" w:rsidRPr="00420C9D" w14:paraId="204098FE" w14:textId="77777777" w:rsidTr="002673F9">
        <w:trPr>
          <w:trHeight w:val="1329"/>
        </w:trPr>
        <w:tc>
          <w:tcPr>
            <w:tcW w:w="3652" w:type="dxa"/>
          </w:tcPr>
          <w:p w14:paraId="0C8C792C" w14:textId="77777777" w:rsidR="00BD3D04" w:rsidRPr="00420C9D" w:rsidRDefault="00BD3D04" w:rsidP="0095273D">
            <w:pPr>
              <w:spacing w:after="0" w:line="240" w:lineRule="auto"/>
              <w:contextualSpacing/>
              <w:rPr>
                <w:rFonts w:ascii="Arial" w:hAnsi="Arial" w:cs="Arial"/>
                <w:b/>
                <w:bCs/>
                <w:sz w:val="20"/>
                <w:szCs w:val="20"/>
              </w:rPr>
            </w:pPr>
          </w:p>
          <w:p w14:paraId="04113CB8" w14:textId="77777777" w:rsidR="00BD3D04" w:rsidRPr="00420C9D" w:rsidRDefault="00BD3D04" w:rsidP="0095273D">
            <w:pPr>
              <w:spacing w:after="0" w:line="240" w:lineRule="auto"/>
              <w:contextualSpacing/>
              <w:rPr>
                <w:rFonts w:ascii="Arial" w:hAnsi="Arial" w:cs="Arial"/>
                <w:b/>
                <w:bCs/>
                <w:sz w:val="20"/>
                <w:szCs w:val="20"/>
              </w:rPr>
            </w:pPr>
            <w:r w:rsidRPr="00420C9D">
              <w:rPr>
                <w:rFonts w:ascii="Arial" w:hAnsi="Arial" w:cs="Arial"/>
                <w:b/>
                <w:bCs/>
                <w:sz w:val="20"/>
                <w:szCs w:val="20"/>
              </w:rPr>
              <w:t xml:space="preserve">Zamestnávateľ pre ktorého odborník počas poskytnutia služieb pracoval </w:t>
            </w:r>
            <w:r w:rsidR="002673F9" w:rsidRPr="00420C9D">
              <w:rPr>
                <w:rFonts w:ascii="Arial" w:hAnsi="Arial" w:cs="Arial"/>
                <w:b/>
                <w:bCs/>
                <w:sz w:val="20"/>
                <w:szCs w:val="20"/>
              </w:rPr>
              <w:t>(Názov a sídlo s uvedením kontaktnej osoby - meno a priezvisko, telefónne číslo, e-mail, funkcia):</w:t>
            </w:r>
          </w:p>
        </w:tc>
        <w:tc>
          <w:tcPr>
            <w:tcW w:w="5672" w:type="dxa"/>
          </w:tcPr>
          <w:p w14:paraId="24530702" w14:textId="77777777" w:rsidR="00BD3D04" w:rsidRPr="00420C9D" w:rsidRDefault="00BD3D04" w:rsidP="0095273D">
            <w:pPr>
              <w:spacing w:after="0" w:line="240" w:lineRule="auto"/>
              <w:contextualSpacing/>
              <w:rPr>
                <w:rFonts w:ascii="Arial" w:hAnsi="Arial" w:cs="Arial"/>
                <w:b/>
                <w:bCs/>
                <w:sz w:val="20"/>
                <w:szCs w:val="20"/>
              </w:rPr>
            </w:pPr>
          </w:p>
        </w:tc>
      </w:tr>
    </w:tbl>
    <w:p w14:paraId="693A03C4"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color w:val="000000"/>
          <w:sz w:val="20"/>
          <w:szCs w:val="20"/>
        </w:rPr>
      </w:pPr>
    </w:p>
    <w:p w14:paraId="71AF5895"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Cs/>
          <w:sz w:val="20"/>
          <w:szCs w:val="20"/>
        </w:rPr>
        <w:t>V .................................. dňa .................</w:t>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094578EE" w14:textId="4D611B0E" w:rsidR="0095755F"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48" w:name="_Hlk157510251"/>
    </w:p>
    <w:p w14:paraId="1122AC0D" w14:textId="77777777" w:rsidR="00992D39"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992D39" w:rsidRPr="00420C9D">
        <w:rPr>
          <w:rFonts w:ascii="Arial" w:eastAsia="Times New Roman" w:hAnsi="Arial" w:cs="Arial"/>
          <w:sz w:val="20"/>
          <w:szCs w:val="20"/>
        </w:rPr>
        <w:t>.........................................................................</w:t>
      </w:r>
      <w:bookmarkEnd w:id="48"/>
      <w:r w:rsidR="00992D39" w:rsidRPr="00420C9D">
        <w:rPr>
          <w:rFonts w:ascii="Arial" w:eastAsia="Times New Roman" w:hAnsi="Arial" w:cs="Arial"/>
          <w:sz w:val="20"/>
          <w:szCs w:val="20"/>
        </w:rPr>
        <w:t>.</w:t>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r>
      <w:r w:rsidR="00992D39" w:rsidRPr="00420C9D">
        <w:rPr>
          <w:rFonts w:ascii="Arial" w:eastAsia="Times New Roman" w:hAnsi="Arial" w:cs="Arial"/>
          <w:sz w:val="20"/>
          <w:szCs w:val="20"/>
        </w:rPr>
        <w:tab/>
        <w:t xml:space="preserve">                    meno, priezvisko a podpis </w:t>
      </w:r>
      <w:r w:rsidRPr="00420C9D">
        <w:rPr>
          <w:rFonts w:ascii="Arial" w:eastAsia="Times New Roman" w:hAnsi="Arial" w:cs="Arial"/>
          <w:sz w:val="20"/>
          <w:szCs w:val="20"/>
        </w:rPr>
        <w:t>k</w:t>
      </w:r>
      <w:r w:rsidR="00992D39" w:rsidRPr="00420C9D">
        <w:rPr>
          <w:rFonts w:ascii="Arial" w:eastAsia="Times New Roman" w:hAnsi="Arial" w:cs="Arial"/>
          <w:sz w:val="20"/>
          <w:szCs w:val="20"/>
        </w:rPr>
        <w:t>ľúčového odborníka</w:t>
      </w:r>
    </w:p>
    <w:p w14:paraId="7A2F1B01" w14:textId="77777777" w:rsidR="00C7065A" w:rsidRPr="00420C9D" w:rsidRDefault="00C7065A" w:rsidP="0095273D">
      <w:pPr>
        <w:tabs>
          <w:tab w:val="num" w:pos="-720"/>
        </w:tabs>
        <w:spacing w:after="0" w:line="240" w:lineRule="auto"/>
        <w:contextualSpacing/>
        <w:jc w:val="both"/>
        <w:rPr>
          <w:rFonts w:ascii="Arial" w:eastAsia="Times New Roman" w:hAnsi="Arial" w:cs="Arial"/>
          <w:bCs/>
          <w:sz w:val="20"/>
          <w:szCs w:val="20"/>
        </w:rPr>
      </w:pPr>
    </w:p>
    <w:p w14:paraId="7C2BDC9C"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 xml:space="preserve">V .................................. dňa ................. </w:t>
      </w:r>
    </w:p>
    <w:p w14:paraId="39BB5890"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63416AF2" w14:textId="77777777" w:rsidR="002673F9" w:rsidRPr="00420C9D" w:rsidRDefault="002673F9" w:rsidP="0095273D">
      <w:pPr>
        <w:tabs>
          <w:tab w:val="num" w:pos="-720"/>
        </w:tabs>
        <w:spacing w:after="0" w:line="240" w:lineRule="auto"/>
        <w:contextualSpacing/>
        <w:jc w:val="both"/>
        <w:rPr>
          <w:rFonts w:ascii="Arial" w:eastAsia="Times New Roman" w:hAnsi="Arial" w:cs="Arial"/>
          <w:bCs/>
          <w:sz w:val="20"/>
          <w:szCs w:val="20"/>
        </w:rPr>
      </w:pPr>
    </w:p>
    <w:p w14:paraId="5FB0AF90"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bookmarkStart w:id="49" w:name="_Hlk173416672"/>
      <w:r w:rsidRPr="00420C9D">
        <w:rPr>
          <w:rFonts w:ascii="Arial" w:eastAsia="Times New Roman" w:hAnsi="Arial" w:cs="Arial"/>
          <w:sz w:val="20"/>
          <w:szCs w:val="20"/>
        </w:rPr>
        <w:tab/>
        <w:t>.........................................................................</w:t>
      </w:r>
    </w:p>
    <w:p w14:paraId="184C0580" w14:textId="7540F6BA" w:rsidR="00A15598"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bookmarkStart w:id="50" w:name="_Hlk157510310"/>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0036231D">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0036231D">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bookmarkEnd w:id="50"/>
    </w:p>
    <w:bookmarkEnd w:id="49"/>
    <w:p w14:paraId="44BA816D" w14:textId="77777777" w:rsidR="004058F3" w:rsidRPr="00420C9D" w:rsidRDefault="004058F3" w:rsidP="0095273D">
      <w:pPr>
        <w:tabs>
          <w:tab w:val="left" w:pos="360"/>
          <w:tab w:val="num" w:pos="720"/>
        </w:tabs>
        <w:spacing w:after="0" w:line="240" w:lineRule="auto"/>
        <w:ind w:left="360" w:hanging="360"/>
        <w:contextualSpacing/>
        <w:jc w:val="both"/>
        <w:rPr>
          <w:rFonts w:ascii="Arial" w:hAnsi="Arial" w:cs="Arial"/>
          <w:sz w:val="20"/>
          <w:szCs w:val="20"/>
        </w:rPr>
      </w:pPr>
    </w:p>
    <w:p w14:paraId="21683D28" w14:textId="61F2765F" w:rsidR="005934E9" w:rsidRPr="008937DE" w:rsidRDefault="005934E9" w:rsidP="0095273D">
      <w:pPr>
        <w:pStyle w:val="Nzov"/>
        <w:jc w:val="center"/>
        <w:rPr>
          <w:rFonts w:ascii="Arial" w:hAnsi="Arial" w:cs="Arial"/>
          <w:b/>
          <w:caps/>
          <w:color w:val="auto"/>
          <w:sz w:val="24"/>
          <w:szCs w:val="24"/>
        </w:rPr>
      </w:pPr>
      <w:r w:rsidRPr="008937DE">
        <w:rPr>
          <w:rFonts w:ascii="Arial" w:hAnsi="Arial" w:cs="Arial"/>
          <w:b/>
          <w:caps/>
          <w:color w:val="auto"/>
          <w:sz w:val="24"/>
          <w:szCs w:val="24"/>
        </w:rPr>
        <w:t>Príloha B4</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ŽIVOTOPIS KĽÚČOVÉHO ODBORNÍKA</w:t>
      </w:r>
      <w:r w:rsidRPr="008937DE">
        <w:rPr>
          <w:rStyle w:val="Odkaznapoznmkupodiarou"/>
          <w:rFonts w:ascii="Arial" w:hAnsi="Arial" w:cs="Arial"/>
          <w:b/>
          <w:caps/>
          <w:color w:val="auto"/>
          <w:sz w:val="24"/>
          <w:szCs w:val="24"/>
        </w:rPr>
        <w:footnoteReference w:id="7"/>
      </w:r>
    </w:p>
    <w:p w14:paraId="36FEE520" w14:textId="77777777" w:rsidR="00992D39" w:rsidRPr="00420C9D" w:rsidRDefault="00992D39" w:rsidP="0095273D">
      <w:pPr>
        <w:spacing w:after="0" w:line="240" w:lineRule="auto"/>
        <w:contextualSpacing/>
        <w:rPr>
          <w:rFonts w:ascii="Arial" w:hAnsi="Arial" w:cs="Arial"/>
          <w:sz w:val="20"/>
          <w:szCs w:val="20"/>
        </w:rPr>
      </w:pPr>
    </w:p>
    <w:p w14:paraId="6BA8BBF0" w14:textId="77777777" w:rsidR="00C7065A" w:rsidRPr="00420C9D" w:rsidRDefault="00C7065A"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g) zákona:</w:t>
      </w:r>
    </w:p>
    <w:p w14:paraId="433ED2AF" w14:textId="77777777" w:rsidR="00C7065A" w:rsidRPr="00420C9D" w:rsidRDefault="00C7065A" w:rsidP="0095273D">
      <w:pPr>
        <w:spacing w:after="0" w:line="240" w:lineRule="auto"/>
        <w:contextualSpacing/>
        <w:rPr>
          <w:rFonts w:ascii="Arial" w:hAnsi="Arial" w:cs="Arial"/>
          <w:sz w:val="20"/>
          <w:szCs w:val="20"/>
        </w:rPr>
      </w:pPr>
    </w:p>
    <w:p w14:paraId="5C255E03" w14:textId="77777777" w:rsidR="00F17714" w:rsidRPr="00420C9D" w:rsidRDefault="005934E9" w:rsidP="0095273D">
      <w:pPr>
        <w:pStyle w:val="tlSSCnadpis2Pred6pt"/>
        <w:spacing w:before="0" w:after="0" w:line="240" w:lineRule="auto"/>
        <w:contextualSpacing/>
        <w:jc w:val="center"/>
        <w:rPr>
          <w:rFonts w:cs="Arial"/>
        </w:rPr>
      </w:pPr>
      <w:r w:rsidRPr="00420C9D">
        <w:rPr>
          <w:rFonts w:cs="Arial"/>
        </w:rPr>
        <w:t>Údaje o vzdelaní a odbornej praxi alebo o odbornej kvalifikácii</w:t>
      </w:r>
    </w:p>
    <w:tbl>
      <w:tblPr>
        <w:tblW w:w="9464" w:type="dxa"/>
        <w:tblInd w:w="70" w:type="dxa"/>
        <w:tblCellMar>
          <w:left w:w="70" w:type="dxa"/>
          <w:right w:w="70" w:type="dxa"/>
        </w:tblCellMar>
        <w:tblLook w:val="04A0" w:firstRow="1" w:lastRow="0" w:firstColumn="1" w:lastColumn="0" w:noHBand="0" w:noVBand="1"/>
      </w:tblPr>
      <w:tblGrid>
        <w:gridCol w:w="1980"/>
        <w:gridCol w:w="720"/>
        <w:gridCol w:w="180"/>
        <w:gridCol w:w="3060"/>
        <w:gridCol w:w="778"/>
        <w:gridCol w:w="122"/>
        <w:gridCol w:w="1080"/>
        <w:gridCol w:w="1544"/>
      </w:tblGrid>
      <w:tr w:rsidR="00F17714" w:rsidRPr="00420C9D" w14:paraId="7B6B7639" w14:textId="77777777" w:rsidTr="005F4C7D">
        <w:trPr>
          <w:trHeight w:val="437"/>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20947C26"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Funkcia</w:t>
            </w:r>
          </w:p>
        </w:tc>
      </w:tr>
      <w:tr w:rsidR="00F17714" w:rsidRPr="00420C9D" w14:paraId="601748D5" w14:textId="77777777" w:rsidTr="005F4C7D">
        <w:trPr>
          <w:cantSplit/>
          <w:trHeight w:val="195"/>
        </w:trPr>
        <w:tc>
          <w:tcPr>
            <w:tcW w:w="2700" w:type="dxa"/>
            <w:gridSpan w:val="2"/>
            <w:vMerge w:val="restart"/>
            <w:tcBorders>
              <w:top w:val="nil"/>
              <w:left w:val="single" w:sz="12" w:space="0" w:color="auto"/>
              <w:bottom w:val="nil"/>
              <w:right w:val="nil"/>
            </w:tcBorders>
            <w:noWrap/>
            <w:vAlign w:val="center"/>
            <w:hideMark/>
          </w:tcPr>
          <w:p w14:paraId="64A3604A"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Meno a priezvisko:</w:t>
            </w:r>
          </w:p>
        </w:tc>
        <w:tc>
          <w:tcPr>
            <w:tcW w:w="4018" w:type="dxa"/>
            <w:gridSpan w:val="3"/>
            <w:vMerge w:val="restart"/>
            <w:noWrap/>
            <w:vAlign w:val="center"/>
          </w:tcPr>
          <w:p w14:paraId="6AB1F330"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47CB5F64"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62FE150" w14:textId="77777777" w:rsidTr="005F4C7D">
        <w:trPr>
          <w:cantSplit/>
          <w:trHeight w:val="375"/>
        </w:trPr>
        <w:tc>
          <w:tcPr>
            <w:tcW w:w="0" w:type="auto"/>
            <w:gridSpan w:val="2"/>
            <w:vMerge/>
            <w:tcBorders>
              <w:top w:val="nil"/>
              <w:left w:val="single" w:sz="12" w:space="0" w:color="auto"/>
              <w:bottom w:val="nil"/>
              <w:right w:val="nil"/>
            </w:tcBorders>
            <w:vAlign w:val="center"/>
            <w:hideMark/>
          </w:tcPr>
          <w:p w14:paraId="7851F47C" w14:textId="77777777" w:rsidR="00F17714" w:rsidRPr="00420C9D" w:rsidRDefault="00F17714" w:rsidP="0095273D">
            <w:pPr>
              <w:spacing w:after="0" w:line="240" w:lineRule="auto"/>
              <w:contextualSpacing/>
              <w:rPr>
                <w:rFonts w:ascii="Arial" w:hAnsi="Arial" w:cs="Arial"/>
                <w:sz w:val="20"/>
                <w:szCs w:val="20"/>
              </w:rPr>
            </w:pPr>
          </w:p>
        </w:tc>
        <w:tc>
          <w:tcPr>
            <w:tcW w:w="0" w:type="auto"/>
            <w:gridSpan w:val="3"/>
            <w:vMerge/>
            <w:vAlign w:val="center"/>
            <w:hideMark/>
          </w:tcPr>
          <w:p w14:paraId="7B1D2278" w14:textId="77777777" w:rsidR="00F17714" w:rsidRPr="00420C9D" w:rsidRDefault="00F17714" w:rsidP="0095273D">
            <w:pPr>
              <w:spacing w:after="0" w:line="240" w:lineRule="auto"/>
              <w:contextualSpacing/>
              <w:rPr>
                <w:rFonts w:ascii="Arial" w:hAnsi="Arial" w:cs="Arial"/>
                <w:sz w:val="20"/>
                <w:szCs w:val="20"/>
              </w:rPr>
            </w:pPr>
          </w:p>
        </w:tc>
        <w:tc>
          <w:tcPr>
            <w:tcW w:w="2746" w:type="dxa"/>
            <w:gridSpan w:val="3"/>
            <w:tcBorders>
              <w:top w:val="nil"/>
              <w:left w:val="nil"/>
              <w:bottom w:val="nil"/>
              <w:right w:val="single" w:sz="12" w:space="0" w:color="auto"/>
            </w:tcBorders>
            <w:noWrap/>
            <w:vAlign w:val="center"/>
          </w:tcPr>
          <w:p w14:paraId="27C04550"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772A946"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hideMark/>
          </w:tcPr>
          <w:p w14:paraId="45E365F8"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Stupeň zodpovednosti – funkcia na stavbe:</w:t>
            </w:r>
          </w:p>
        </w:tc>
        <w:tc>
          <w:tcPr>
            <w:tcW w:w="6764" w:type="dxa"/>
            <w:gridSpan w:val="6"/>
            <w:tcBorders>
              <w:top w:val="single" w:sz="4" w:space="0" w:color="auto"/>
              <w:left w:val="nil"/>
              <w:bottom w:val="single" w:sz="12" w:space="0" w:color="auto"/>
              <w:right w:val="single" w:sz="12" w:space="0" w:color="auto"/>
            </w:tcBorders>
            <w:vAlign w:val="center"/>
          </w:tcPr>
          <w:p w14:paraId="3FCBC5DE" w14:textId="77777777" w:rsidR="00F17714" w:rsidRPr="00420C9D" w:rsidRDefault="00F17714" w:rsidP="0095273D">
            <w:pPr>
              <w:spacing w:after="0" w:line="240" w:lineRule="auto"/>
              <w:contextualSpacing/>
              <w:rPr>
                <w:rFonts w:ascii="Arial" w:hAnsi="Arial" w:cs="Arial"/>
                <w:sz w:val="20"/>
                <w:szCs w:val="20"/>
              </w:rPr>
            </w:pPr>
          </w:p>
        </w:tc>
      </w:tr>
      <w:tr w:rsidR="00F07DFD" w:rsidRPr="00420C9D" w14:paraId="02CD5037" w14:textId="77777777" w:rsidTr="005F4C7D">
        <w:trPr>
          <w:trHeight w:val="525"/>
        </w:trPr>
        <w:tc>
          <w:tcPr>
            <w:tcW w:w="2700" w:type="dxa"/>
            <w:gridSpan w:val="2"/>
            <w:tcBorders>
              <w:top w:val="single" w:sz="4" w:space="0" w:color="auto"/>
              <w:left w:val="single" w:sz="12" w:space="0" w:color="auto"/>
              <w:bottom w:val="single" w:sz="12" w:space="0" w:color="auto"/>
              <w:right w:val="nil"/>
            </w:tcBorders>
            <w:noWrap/>
            <w:vAlign w:val="center"/>
          </w:tcPr>
          <w:p w14:paraId="54D48AD1" w14:textId="77777777" w:rsidR="00F07DFD" w:rsidRPr="00420C9D" w:rsidRDefault="00F07DFD" w:rsidP="0095273D">
            <w:pPr>
              <w:spacing w:after="0" w:line="240" w:lineRule="auto"/>
              <w:contextualSpacing/>
              <w:rPr>
                <w:rFonts w:ascii="Arial" w:hAnsi="Arial" w:cs="Arial"/>
                <w:sz w:val="20"/>
                <w:szCs w:val="20"/>
              </w:rPr>
            </w:pPr>
            <w:r w:rsidRPr="00420C9D">
              <w:rPr>
                <w:rFonts w:ascii="Arial" w:hAnsi="Arial" w:cs="Arial"/>
                <w:sz w:val="20"/>
                <w:szCs w:val="20"/>
              </w:rPr>
              <w:t>Účasť na projekte:</w:t>
            </w:r>
          </w:p>
        </w:tc>
        <w:tc>
          <w:tcPr>
            <w:tcW w:w="6764" w:type="dxa"/>
            <w:gridSpan w:val="6"/>
            <w:tcBorders>
              <w:top w:val="single" w:sz="4" w:space="0" w:color="auto"/>
              <w:left w:val="nil"/>
              <w:bottom w:val="single" w:sz="12" w:space="0" w:color="auto"/>
              <w:right w:val="single" w:sz="12" w:space="0" w:color="auto"/>
            </w:tcBorders>
            <w:vAlign w:val="center"/>
          </w:tcPr>
          <w:p w14:paraId="78DE4A17" w14:textId="1C69F616" w:rsidR="00F07DFD" w:rsidRPr="00420C9D" w:rsidRDefault="002D1A10" w:rsidP="0095273D">
            <w:pPr>
              <w:spacing w:after="0" w:line="240" w:lineRule="auto"/>
              <w:contextualSpacing/>
              <w:rPr>
                <w:rFonts w:ascii="Arial" w:hAnsi="Arial" w:cs="Arial"/>
                <w:sz w:val="20"/>
                <w:szCs w:val="20"/>
              </w:rPr>
            </w:pPr>
            <w:r w:rsidRPr="00420C9D">
              <w:rPr>
                <w:rFonts w:ascii="Arial" w:hAnsi="Arial" w:cs="Arial"/>
                <w:b/>
                <w:sz w:val="20"/>
                <w:szCs w:val="20"/>
              </w:rPr>
              <w:t xml:space="preserve">D1 Turany – Hubová </w:t>
            </w:r>
          </w:p>
        </w:tc>
      </w:tr>
      <w:tr w:rsidR="00F17714" w:rsidRPr="00420C9D" w14:paraId="0639665F" w14:textId="77777777" w:rsidTr="005F4C7D">
        <w:trPr>
          <w:trHeight w:val="512"/>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98B0B33"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Vzdelanie</w:t>
            </w:r>
          </w:p>
        </w:tc>
      </w:tr>
      <w:tr w:rsidR="00F17714" w:rsidRPr="00420C9D" w14:paraId="65A4EC9E" w14:textId="77777777" w:rsidTr="005F4C7D">
        <w:trPr>
          <w:trHeight w:val="360"/>
        </w:trPr>
        <w:tc>
          <w:tcPr>
            <w:tcW w:w="2880" w:type="dxa"/>
            <w:gridSpan w:val="3"/>
            <w:tcBorders>
              <w:top w:val="nil"/>
              <w:left w:val="single" w:sz="12" w:space="0" w:color="auto"/>
              <w:bottom w:val="single" w:sz="4" w:space="0" w:color="auto"/>
              <w:right w:val="single" w:sz="4" w:space="0" w:color="auto"/>
            </w:tcBorders>
            <w:noWrap/>
            <w:vAlign w:val="center"/>
            <w:hideMark/>
          </w:tcPr>
          <w:p w14:paraId="6318EF86"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Najvyššie dosiahnuté vzdelanie:</w:t>
            </w:r>
          </w:p>
        </w:tc>
        <w:tc>
          <w:tcPr>
            <w:tcW w:w="6584" w:type="dxa"/>
            <w:gridSpan w:val="5"/>
            <w:tcBorders>
              <w:top w:val="nil"/>
              <w:left w:val="single" w:sz="4" w:space="0" w:color="auto"/>
              <w:bottom w:val="single" w:sz="4" w:space="0" w:color="auto"/>
              <w:right w:val="single" w:sz="12" w:space="0" w:color="auto"/>
            </w:tcBorders>
            <w:noWrap/>
            <w:vAlign w:val="center"/>
          </w:tcPr>
          <w:p w14:paraId="4EA9DD8B"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FE27349"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0316626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Názov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0CCA1709"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9A2D4F4" w14:textId="77777777" w:rsidTr="005F4C7D">
        <w:trPr>
          <w:trHeight w:val="360"/>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6D6D9F22"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 ukončenia školy:</w:t>
            </w:r>
          </w:p>
        </w:tc>
        <w:tc>
          <w:tcPr>
            <w:tcW w:w="6584" w:type="dxa"/>
            <w:gridSpan w:val="5"/>
            <w:tcBorders>
              <w:top w:val="single" w:sz="4" w:space="0" w:color="auto"/>
              <w:left w:val="single" w:sz="4" w:space="0" w:color="auto"/>
              <w:bottom w:val="single" w:sz="4" w:space="0" w:color="auto"/>
              <w:right w:val="single" w:sz="12" w:space="0" w:color="auto"/>
            </w:tcBorders>
            <w:noWrap/>
            <w:vAlign w:val="center"/>
          </w:tcPr>
          <w:p w14:paraId="217ED44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53DAE57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shd w:val="clear" w:color="auto" w:fill="CCCCCC"/>
            <w:noWrap/>
            <w:vAlign w:val="center"/>
            <w:hideMark/>
          </w:tcPr>
          <w:p w14:paraId="16D065B7"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Iné odborné vzdelanie</w:t>
            </w:r>
          </w:p>
        </w:tc>
      </w:tr>
      <w:tr w:rsidR="00F17714" w:rsidRPr="00420C9D" w14:paraId="2A4F8FF2" w14:textId="77777777" w:rsidTr="005F4C7D">
        <w:trPr>
          <w:trHeight w:val="300"/>
        </w:trPr>
        <w:tc>
          <w:tcPr>
            <w:tcW w:w="2880" w:type="dxa"/>
            <w:gridSpan w:val="3"/>
            <w:tcBorders>
              <w:top w:val="nil"/>
              <w:left w:val="single" w:sz="12" w:space="0" w:color="auto"/>
              <w:bottom w:val="single" w:sz="4" w:space="0" w:color="auto"/>
              <w:right w:val="single" w:sz="4" w:space="0" w:color="auto"/>
            </w:tcBorders>
            <w:noWrap/>
            <w:vAlign w:val="center"/>
            <w:hideMark/>
          </w:tcPr>
          <w:p w14:paraId="0FA2B53E"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Škola / vzdelávacia inštitúcia:</w:t>
            </w:r>
          </w:p>
        </w:tc>
        <w:tc>
          <w:tcPr>
            <w:tcW w:w="6584" w:type="dxa"/>
            <w:gridSpan w:val="5"/>
            <w:tcBorders>
              <w:top w:val="nil"/>
              <w:left w:val="single" w:sz="4" w:space="0" w:color="auto"/>
              <w:bottom w:val="single" w:sz="4" w:space="0" w:color="auto"/>
              <w:right w:val="single" w:sz="12" w:space="0" w:color="auto"/>
            </w:tcBorders>
            <w:noWrap/>
            <w:vAlign w:val="center"/>
          </w:tcPr>
          <w:p w14:paraId="700FD447"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0A03FE47" w14:textId="77777777" w:rsidTr="005F4C7D">
        <w:trPr>
          <w:trHeight w:val="315"/>
        </w:trPr>
        <w:tc>
          <w:tcPr>
            <w:tcW w:w="2880" w:type="dxa"/>
            <w:gridSpan w:val="3"/>
            <w:tcBorders>
              <w:top w:val="single" w:sz="4" w:space="0" w:color="auto"/>
              <w:left w:val="single" w:sz="12" w:space="0" w:color="auto"/>
              <w:bottom w:val="single" w:sz="4" w:space="0" w:color="auto"/>
              <w:right w:val="single" w:sz="4" w:space="0" w:color="auto"/>
            </w:tcBorders>
            <w:noWrap/>
            <w:vAlign w:val="center"/>
            <w:hideMark/>
          </w:tcPr>
          <w:p w14:paraId="4951FCF9"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Dosiahnuté vzdelanie:</w:t>
            </w:r>
          </w:p>
        </w:tc>
        <w:tc>
          <w:tcPr>
            <w:tcW w:w="6584" w:type="dxa"/>
            <w:gridSpan w:val="5"/>
            <w:tcBorders>
              <w:top w:val="single" w:sz="4" w:space="0" w:color="auto"/>
              <w:left w:val="single" w:sz="4" w:space="0" w:color="auto"/>
              <w:bottom w:val="single" w:sz="4" w:space="0" w:color="auto"/>
              <w:right w:val="single" w:sz="12" w:space="0" w:color="auto"/>
            </w:tcBorders>
            <w:noWrap/>
          </w:tcPr>
          <w:p w14:paraId="6962AFED"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3D5C3461" w14:textId="77777777" w:rsidTr="005F4C7D">
        <w:trPr>
          <w:trHeight w:val="345"/>
        </w:trPr>
        <w:tc>
          <w:tcPr>
            <w:tcW w:w="2880" w:type="dxa"/>
            <w:gridSpan w:val="3"/>
            <w:tcBorders>
              <w:top w:val="single" w:sz="4" w:space="0" w:color="auto"/>
              <w:left w:val="single" w:sz="12" w:space="0" w:color="auto"/>
              <w:bottom w:val="single" w:sz="12" w:space="0" w:color="auto"/>
              <w:right w:val="single" w:sz="4" w:space="0" w:color="auto"/>
            </w:tcBorders>
            <w:noWrap/>
            <w:vAlign w:val="center"/>
            <w:hideMark/>
          </w:tcPr>
          <w:p w14:paraId="563EA1D7" w14:textId="77777777" w:rsidR="00F17714" w:rsidRPr="00420C9D" w:rsidRDefault="00F17714" w:rsidP="0095273D">
            <w:pPr>
              <w:spacing w:after="0" w:line="240" w:lineRule="auto"/>
              <w:contextualSpacing/>
              <w:rPr>
                <w:rFonts w:ascii="Arial" w:hAnsi="Arial" w:cs="Arial"/>
                <w:sz w:val="20"/>
                <w:szCs w:val="20"/>
              </w:rPr>
            </w:pPr>
            <w:r w:rsidRPr="00420C9D">
              <w:rPr>
                <w:rFonts w:ascii="Arial" w:hAnsi="Arial" w:cs="Arial"/>
                <w:sz w:val="20"/>
                <w:szCs w:val="20"/>
              </w:rPr>
              <w:t>Dátum:</w:t>
            </w:r>
          </w:p>
        </w:tc>
        <w:tc>
          <w:tcPr>
            <w:tcW w:w="6584" w:type="dxa"/>
            <w:gridSpan w:val="5"/>
            <w:tcBorders>
              <w:top w:val="single" w:sz="4" w:space="0" w:color="auto"/>
              <w:left w:val="single" w:sz="4" w:space="0" w:color="auto"/>
              <w:bottom w:val="single" w:sz="12" w:space="0" w:color="auto"/>
              <w:right w:val="single" w:sz="12" w:space="0" w:color="auto"/>
            </w:tcBorders>
            <w:noWrap/>
          </w:tcPr>
          <w:p w14:paraId="3BD389DA" w14:textId="77777777" w:rsidR="00F17714" w:rsidRPr="00420C9D" w:rsidRDefault="00F17714" w:rsidP="0095273D">
            <w:pPr>
              <w:spacing w:after="0" w:line="240" w:lineRule="auto"/>
              <w:contextualSpacing/>
              <w:rPr>
                <w:rFonts w:ascii="Arial" w:hAnsi="Arial" w:cs="Arial"/>
                <w:sz w:val="20"/>
                <w:szCs w:val="20"/>
              </w:rPr>
            </w:pPr>
          </w:p>
        </w:tc>
      </w:tr>
      <w:tr w:rsidR="00F17714" w:rsidRPr="00420C9D" w14:paraId="122CC88B" w14:textId="77777777" w:rsidTr="005F4C7D">
        <w:trPr>
          <w:trHeight w:val="439"/>
        </w:trPr>
        <w:tc>
          <w:tcPr>
            <w:tcW w:w="9464" w:type="dxa"/>
            <w:gridSpan w:val="8"/>
            <w:tcBorders>
              <w:top w:val="single" w:sz="12" w:space="0" w:color="auto"/>
              <w:left w:val="single" w:sz="12" w:space="0" w:color="auto"/>
              <w:bottom w:val="single" w:sz="4" w:space="0" w:color="auto"/>
              <w:right w:val="single" w:sz="12" w:space="0" w:color="auto"/>
            </w:tcBorders>
            <w:shd w:val="clear" w:color="auto" w:fill="CCCCCC"/>
            <w:noWrap/>
            <w:vAlign w:val="center"/>
            <w:hideMark/>
          </w:tcPr>
          <w:p w14:paraId="15525252" w14:textId="77777777" w:rsidR="00F17714" w:rsidRPr="00420C9D" w:rsidRDefault="00F17714" w:rsidP="0095273D">
            <w:pPr>
              <w:spacing w:after="0" w:line="240" w:lineRule="auto"/>
              <w:contextualSpacing/>
              <w:jc w:val="center"/>
              <w:rPr>
                <w:rFonts w:ascii="Arial" w:hAnsi="Arial" w:cs="Arial"/>
                <w:b/>
                <w:sz w:val="20"/>
                <w:szCs w:val="20"/>
              </w:rPr>
            </w:pPr>
            <w:r w:rsidRPr="00420C9D">
              <w:rPr>
                <w:rFonts w:ascii="Arial" w:hAnsi="Arial" w:cs="Arial"/>
                <w:b/>
                <w:sz w:val="20"/>
                <w:szCs w:val="20"/>
              </w:rPr>
              <w:t>Odborná prax</w:t>
            </w:r>
          </w:p>
        </w:tc>
      </w:tr>
      <w:tr w:rsidR="00F17714" w:rsidRPr="00420C9D" w14:paraId="563DA68F" w14:textId="77777777" w:rsidTr="005F4C7D">
        <w:trPr>
          <w:trHeight w:val="300"/>
        </w:trPr>
        <w:tc>
          <w:tcPr>
            <w:tcW w:w="2700" w:type="dxa"/>
            <w:gridSpan w:val="2"/>
            <w:tcBorders>
              <w:top w:val="nil"/>
              <w:left w:val="single" w:sz="12" w:space="0" w:color="auto"/>
              <w:bottom w:val="single" w:sz="4" w:space="0" w:color="auto"/>
              <w:right w:val="single" w:sz="4" w:space="0" w:color="auto"/>
            </w:tcBorders>
            <w:noWrap/>
            <w:vAlign w:val="center"/>
            <w:hideMark/>
          </w:tcPr>
          <w:p w14:paraId="5B162B2D"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Celková prax (roky)</w:t>
            </w:r>
          </w:p>
        </w:tc>
        <w:tc>
          <w:tcPr>
            <w:tcW w:w="4140" w:type="dxa"/>
            <w:gridSpan w:val="4"/>
            <w:tcBorders>
              <w:top w:val="nil"/>
              <w:left w:val="nil"/>
              <w:bottom w:val="single" w:sz="4" w:space="0" w:color="auto"/>
              <w:right w:val="single" w:sz="4" w:space="0" w:color="auto"/>
            </w:tcBorders>
            <w:noWrap/>
            <w:vAlign w:val="center"/>
            <w:hideMark/>
          </w:tcPr>
          <w:p w14:paraId="7C833D67"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Na podobných zmluvách (roky)</w:t>
            </w:r>
          </w:p>
        </w:tc>
        <w:tc>
          <w:tcPr>
            <w:tcW w:w="2624" w:type="dxa"/>
            <w:gridSpan w:val="2"/>
            <w:tcBorders>
              <w:top w:val="nil"/>
              <w:left w:val="nil"/>
              <w:bottom w:val="single" w:sz="4" w:space="0" w:color="auto"/>
              <w:right w:val="single" w:sz="12" w:space="0" w:color="auto"/>
            </w:tcBorders>
            <w:noWrap/>
            <w:vAlign w:val="center"/>
            <w:hideMark/>
          </w:tcPr>
          <w:p w14:paraId="51D79360" w14:textId="77777777" w:rsidR="00F17714" w:rsidRPr="00420C9D" w:rsidRDefault="00F17714" w:rsidP="0095273D">
            <w:pPr>
              <w:spacing w:after="0" w:line="240" w:lineRule="auto"/>
              <w:contextualSpacing/>
              <w:jc w:val="center"/>
              <w:rPr>
                <w:rFonts w:ascii="Arial" w:hAnsi="Arial" w:cs="Arial"/>
                <w:sz w:val="20"/>
                <w:szCs w:val="20"/>
              </w:rPr>
            </w:pPr>
            <w:r w:rsidRPr="00420C9D">
              <w:rPr>
                <w:rFonts w:ascii="Arial" w:hAnsi="Arial" w:cs="Arial"/>
                <w:sz w:val="20"/>
                <w:szCs w:val="20"/>
              </w:rPr>
              <w:t>V navrhovanej funkcii (roky)</w:t>
            </w:r>
          </w:p>
        </w:tc>
      </w:tr>
      <w:tr w:rsidR="00F17714" w:rsidRPr="00420C9D" w14:paraId="4BC5901F" w14:textId="77777777" w:rsidTr="005F4C7D">
        <w:trPr>
          <w:trHeight w:val="285"/>
        </w:trPr>
        <w:tc>
          <w:tcPr>
            <w:tcW w:w="2700" w:type="dxa"/>
            <w:gridSpan w:val="2"/>
            <w:tcBorders>
              <w:top w:val="single" w:sz="4" w:space="0" w:color="auto"/>
              <w:left w:val="single" w:sz="12" w:space="0" w:color="auto"/>
              <w:bottom w:val="single" w:sz="4" w:space="0" w:color="auto"/>
              <w:right w:val="single" w:sz="4" w:space="0" w:color="auto"/>
            </w:tcBorders>
            <w:noWrap/>
            <w:vAlign w:val="center"/>
          </w:tcPr>
          <w:p w14:paraId="162BB03E" w14:textId="77777777" w:rsidR="00F17714" w:rsidRPr="00420C9D" w:rsidRDefault="00F17714" w:rsidP="0095273D">
            <w:pPr>
              <w:spacing w:after="0" w:line="240" w:lineRule="auto"/>
              <w:contextualSpacing/>
              <w:jc w:val="center"/>
              <w:rPr>
                <w:rFonts w:ascii="Arial" w:hAnsi="Arial" w:cs="Arial"/>
                <w:sz w:val="20"/>
                <w:szCs w:val="20"/>
              </w:rPr>
            </w:pPr>
          </w:p>
        </w:tc>
        <w:tc>
          <w:tcPr>
            <w:tcW w:w="4140" w:type="dxa"/>
            <w:gridSpan w:val="4"/>
            <w:tcBorders>
              <w:top w:val="single" w:sz="4" w:space="0" w:color="auto"/>
              <w:left w:val="nil"/>
              <w:bottom w:val="single" w:sz="4" w:space="0" w:color="auto"/>
              <w:right w:val="single" w:sz="4" w:space="0" w:color="auto"/>
            </w:tcBorders>
            <w:noWrap/>
            <w:vAlign w:val="center"/>
          </w:tcPr>
          <w:p w14:paraId="2514EA68" w14:textId="77777777" w:rsidR="00F17714" w:rsidRPr="00420C9D" w:rsidRDefault="00F17714" w:rsidP="0095273D">
            <w:pPr>
              <w:spacing w:after="0" w:line="240" w:lineRule="auto"/>
              <w:contextualSpacing/>
              <w:jc w:val="center"/>
              <w:rPr>
                <w:rFonts w:ascii="Arial" w:hAnsi="Arial" w:cs="Arial"/>
                <w:sz w:val="20"/>
                <w:szCs w:val="20"/>
              </w:rPr>
            </w:pPr>
          </w:p>
        </w:tc>
        <w:tc>
          <w:tcPr>
            <w:tcW w:w="2624" w:type="dxa"/>
            <w:gridSpan w:val="2"/>
            <w:tcBorders>
              <w:top w:val="single" w:sz="4" w:space="0" w:color="auto"/>
              <w:left w:val="nil"/>
              <w:bottom w:val="single" w:sz="4" w:space="0" w:color="auto"/>
              <w:right w:val="single" w:sz="12" w:space="0" w:color="auto"/>
            </w:tcBorders>
            <w:noWrap/>
            <w:vAlign w:val="center"/>
          </w:tcPr>
          <w:p w14:paraId="2E714DE2" w14:textId="77777777" w:rsidR="00F17714" w:rsidRPr="00420C9D" w:rsidRDefault="00F17714" w:rsidP="0095273D">
            <w:pPr>
              <w:spacing w:after="0" w:line="240" w:lineRule="auto"/>
              <w:contextualSpacing/>
              <w:jc w:val="center"/>
              <w:rPr>
                <w:rFonts w:ascii="Arial" w:hAnsi="Arial" w:cs="Arial"/>
                <w:sz w:val="20"/>
                <w:szCs w:val="20"/>
              </w:rPr>
            </w:pPr>
          </w:p>
        </w:tc>
      </w:tr>
      <w:tr w:rsidR="00F17714" w:rsidRPr="00420C9D" w14:paraId="54043AFC" w14:textId="77777777" w:rsidTr="005F4C7D">
        <w:trPr>
          <w:trHeight w:val="439"/>
        </w:trPr>
        <w:tc>
          <w:tcPr>
            <w:tcW w:w="9464" w:type="dxa"/>
            <w:gridSpan w:val="8"/>
            <w:tcBorders>
              <w:top w:val="single" w:sz="4" w:space="0" w:color="auto"/>
              <w:left w:val="single" w:sz="12" w:space="0" w:color="auto"/>
              <w:bottom w:val="single" w:sz="4" w:space="0" w:color="auto"/>
              <w:right w:val="single" w:sz="12" w:space="0" w:color="auto"/>
            </w:tcBorders>
            <w:noWrap/>
            <w:vAlign w:val="center"/>
          </w:tcPr>
          <w:p w14:paraId="7536D7DD" w14:textId="77777777" w:rsidR="00F17714" w:rsidRPr="00420C9D" w:rsidRDefault="00F17714" w:rsidP="0095273D">
            <w:pPr>
              <w:spacing w:after="0" w:line="240" w:lineRule="auto"/>
              <w:contextualSpacing/>
              <w:jc w:val="center"/>
              <w:rPr>
                <w:rFonts w:ascii="Arial" w:hAnsi="Arial" w:cs="Arial"/>
                <w:sz w:val="20"/>
                <w:szCs w:val="20"/>
              </w:rPr>
            </w:pPr>
          </w:p>
        </w:tc>
      </w:tr>
      <w:tr w:rsidR="00992D39" w:rsidRPr="00420C9D" w14:paraId="2EE87B73" w14:textId="77777777" w:rsidTr="006C6EB1">
        <w:trPr>
          <w:trHeight w:val="439"/>
        </w:trPr>
        <w:tc>
          <w:tcPr>
            <w:tcW w:w="1980" w:type="dxa"/>
            <w:tcBorders>
              <w:top w:val="nil"/>
              <w:left w:val="single" w:sz="12" w:space="0" w:color="auto"/>
              <w:bottom w:val="single" w:sz="4" w:space="0" w:color="auto"/>
              <w:right w:val="single" w:sz="4" w:space="0" w:color="auto"/>
            </w:tcBorders>
            <w:shd w:val="clear" w:color="auto" w:fill="E0E0E0"/>
            <w:noWrap/>
            <w:vAlign w:val="center"/>
            <w:hideMark/>
          </w:tcPr>
          <w:p w14:paraId="4157BF92"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Od - do</w:t>
            </w:r>
          </w:p>
        </w:tc>
        <w:tc>
          <w:tcPr>
            <w:tcW w:w="3960" w:type="dxa"/>
            <w:gridSpan w:val="3"/>
            <w:tcBorders>
              <w:top w:val="nil"/>
              <w:left w:val="nil"/>
              <w:bottom w:val="single" w:sz="4" w:space="0" w:color="auto"/>
              <w:right w:val="single" w:sz="4" w:space="0" w:color="auto"/>
            </w:tcBorders>
            <w:shd w:val="clear" w:color="auto" w:fill="E0E0E0"/>
            <w:noWrap/>
            <w:vAlign w:val="center"/>
            <w:hideMark/>
          </w:tcPr>
          <w:p w14:paraId="5E5D1EB3"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Zamestnávateľ</w:t>
            </w:r>
          </w:p>
        </w:tc>
        <w:tc>
          <w:tcPr>
            <w:tcW w:w="1980" w:type="dxa"/>
            <w:gridSpan w:val="3"/>
            <w:tcBorders>
              <w:top w:val="nil"/>
              <w:left w:val="nil"/>
              <w:bottom w:val="single" w:sz="4" w:space="0" w:color="auto"/>
              <w:right w:val="single" w:sz="4" w:space="0" w:color="auto"/>
            </w:tcBorders>
            <w:shd w:val="clear" w:color="auto" w:fill="E0E0E0"/>
            <w:noWrap/>
            <w:vAlign w:val="center"/>
            <w:hideMark/>
          </w:tcPr>
          <w:p w14:paraId="356FB0FD"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Pracovné zaradenie/funkcia</w:t>
            </w:r>
          </w:p>
        </w:tc>
        <w:tc>
          <w:tcPr>
            <w:tcW w:w="1544" w:type="dxa"/>
            <w:tcBorders>
              <w:top w:val="nil"/>
              <w:left w:val="single" w:sz="4" w:space="0" w:color="auto"/>
              <w:bottom w:val="single" w:sz="4" w:space="0" w:color="auto"/>
              <w:right w:val="single" w:sz="12" w:space="0" w:color="auto"/>
            </w:tcBorders>
            <w:shd w:val="clear" w:color="auto" w:fill="E0E0E0"/>
            <w:vAlign w:val="center"/>
            <w:hideMark/>
          </w:tcPr>
          <w:p w14:paraId="18E5AC56"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 xml:space="preserve">Kontakt </w:t>
            </w:r>
          </w:p>
          <w:p w14:paraId="3E110B3A" w14:textId="77777777" w:rsidR="00992D39" w:rsidRPr="00420C9D" w:rsidRDefault="00992D39" w:rsidP="0095273D">
            <w:pPr>
              <w:spacing w:after="0" w:line="240" w:lineRule="auto"/>
              <w:contextualSpacing/>
              <w:jc w:val="center"/>
              <w:rPr>
                <w:rFonts w:ascii="Arial" w:eastAsia="Times New Roman" w:hAnsi="Arial" w:cs="Arial"/>
                <w:sz w:val="20"/>
                <w:szCs w:val="20"/>
              </w:rPr>
            </w:pPr>
            <w:r w:rsidRPr="00420C9D">
              <w:rPr>
                <w:rFonts w:ascii="Arial" w:eastAsia="Times New Roman" w:hAnsi="Arial" w:cs="Arial"/>
                <w:sz w:val="20"/>
                <w:szCs w:val="20"/>
              </w:rPr>
              <w:t>(tel., e-mail)</w:t>
            </w:r>
          </w:p>
        </w:tc>
      </w:tr>
      <w:tr w:rsidR="00992D39" w:rsidRPr="00420C9D" w14:paraId="60304CC4" w14:textId="77777777" w:rsidTr="006C6EB1">
        <w:trPr>
          <w:trHeight w:val="360"/>
        </w:trPr>
        <w:tc>
          <w:tcPr>
            <w:tcW w:w="1980" w:type="dxa"/>
            <w:tcBorders>
              <w:top w:val="nil"/>
              <w:left w:val="single" w:sz="12" w:space="0" w:color="auto"/>
              <w:bottom w:val="single" w:sz="4" w:space="0" w:color="auto"/>
              <w:right w:val="single" w:sz="4" w:space="0" w:color="auto"/>
            </w:tcBorders>
            <w:noWrap/>
            <w:vAlign w:val="center"/>
          </w:tcPr>
          <w:p w14:paraId="27D4BA47"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nil"/>
              <w:left w:val="nil"/>
              <w:bottom w:val="single" w:sz="4" w:space="0" w:color="auto"/>
              <w:right w:val="single" w:sz="4" w:space="0" w:color="auto"/>
            </w:tcBorders>
            <w:noWrap/>
            <w:vAlign w:val="center"/>
          </w:tcPr>
          <w:p w14:paraId="26FB04E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nil"/>
              <w:left w:val="nil"/>
              <w:bottom w:val="single" w:sz="4" w:space="0" w:color="auto"/>
              <w:right w:val="single" w:sz="4" w:space="0" w:color="auto"/>
            </w:tcBorders>
            <w:noWrap/>
            <w:vAlign w:val="center"/>
          </w:tcPr>
          <w:p w14:paraId="06F87E05"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nil"/>
              <w:left w:val="single" w:sz="4" w:space="0" w:color="auto"/>
              <w:bottom w:val="single" w:sz="4" w:space="0" w:color="auto"/>
              <w:right w:val="single" w:sz="12" w:space="0" w:color="auto"/>
            </w:tcBorders>
            <w:vAlign w:val="center"/>
          </w:tcPr>
          <w:p w14:paraId="060746B5"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388DEC4B"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FDF231"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2441065D"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6D9DD8F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5B99DBB1" w14:textId="77777777" w:rsidR="00992D39" w:rsidRPr="00420C9D" w:rsidRDefault="00992D39" w:rsidP="0095273D">
            <w:pPr>
              <w:spacing w:after="0" w:line="240" w:lineRule="auto"/>
              <w:contextualSpacing/>
              <w:rPr>
                <w:rFonts w:ascii="Arial" w:eastAsia="Times New Roman" w:hAnsi="Arial" w:cs="Arial"/>
                <w:sz w:val="20"/>
                <w:szCs w:val="20"/>
              </w:rPr>
            </w:pPr>
          </w:p>
        </w:tc>
      </w:tr>
      <w:tr w:rsidR="00992D39" w:rsidRPr="00420C9D" w14:paraId="63AADAE3" w14:textId="77777777" w:rsidTr="006C6EB1">
        <w:trPr>
          <w:trHeight w:val="360"/>
        </w:trPr>
        <w:tc>
          <w:tcPr>
            <w:tcW w:w="1980" w:type="dxa"/>
            <w:tcBorders>
              <w:top w:val="single" w:sz="4" w:space="0" w:color="auto"/>
              <w:left w:val="single" w:sz="12" w:space="0" w:color="auto"/>
              <w:bottom w:val="single" w:sz="4" w:space="0" w:color="auto"/>
              <w:right w:val="single" w:sz="4" w:space="0" w:color="auto"/>
            </w:tcBorders>
            <w:noWrap/>
            <w:vAlign w:val="center"/>
          </w:tcPr>
          <w:p w14:paraId="37AECEA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3960" w:type="dxa"/>
            <w:gridSpan w:val="3"/>
            <w:tcBorders>
              <w:top w:val="single" w:sz="4" w:space="0" w:color="auto"/>
              <w:left w:val="nil"/>
              <w:bottom w:val="single" w:sz="4" w:space="0" w:color="auto"/>
              <w:right w:val="single" w:sz="4" w:space="0" w:color="auto"/>
            </w:tcBorders>
            <w:noWrap/>
            <w:vAlign w:val="center"/>
          </w:tcPr>
          <w:p w14:paraId="483B2C4B"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980" w:type="dxa"/>
            <w:gridSpan w:val="3"/>
            <w:tcBorders>
              <w:top w:val="single" w:sz="4" w:space="0" w:color="auto"/>
              <w:left w:val="nil"/>
              <w:bottom w:val="single" w:sz="4" w:space="0" w:color="auto"/>
              <w:right w:val="single" w:sz="4" w:space="0" w:color="auto"/>
            </w:tcBorders>
            <w:noWrap/>
            <w:vAlign w:val="center"/>
          </w:tcPr>
          <w:p w14:paraId="211F1F9A" w14:textId="77777777" w:rsidR="00992D39" w:rsidRPr="00420C9D" w:rsidRDefault="00992D39" w:rsidP="0095273D">
            <w:pPr>
              <w:spacing w:after="0" w:line="240" w:lineRule="auto"/>
              <w:contextualSpacing/>
              <w:rPr>
                <w:rFonts w:ascii="Arial" w:eastAsia="Times New Roman" w:hAnsi="Arial" w:cs="Arial"/>
                <w:sz w:val="20"/>
                <w:szCs w:val="20"/>
              </w:rPr>
            </w:pPr>
          </w:p>
        </w:tc>
        <w:tc>
          <w:tcPr>
            <w:tcW w:w="1544" w:type="dxa"/>
            <w:tcBorders>
              <w:top w:val="single" w:sz="4" w:space="0" w:color="auto"/>
              <w:left w:val="single" w:sz="4" w:space="0" w:color="auto"/>
              <w:bottom w:val="single" w:sz="4" w:space="0" w:color="auto"/>
              <w:right w:val="single" w:sz="12" w:space="0" w:color="auto"/>
            </w:tcBorders>
            <w:vAlign w:val="center"/>
          </w:tcPr>
          <w:p w14:paraId="420C0F11" w14:textId="77777777" w:rsidR="00992D39" w:rsidRPr="00420C9D" w:rsidRDefault="00992D39" w:rsidP="0095273D">
            <w:pPr>
              <w:spacing w:after="0" w:line="240" w:lineRule="auto"/>
              <w:contextualSpacing/>
              <w:rPr>
                <w:rFonts w:ascii="Arial" w:eastAsia="Times New Roman" w:hAnsi="Arial" w:cs="Arial"/>
                <w:sz w:val="20"/>
                <w:szCs w:val="20"/>
              </w:rPr>
            </w:pPr>
          </w:p>
        </w:tc>
      </w:tr>
    </w:tbl>
    <w:p w14:paraId="2C9C1CE5"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color w:val="000000"/>
          <w:sz w:val="20"/>
          <w:szCs w:val="20"/>
        </w:rPr>
      </w:pPr>
    </w:p>
    <w:p w14:paraId="7C0D3C47"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r w:rsidRPr="00420C9D">
        <w:rPr>
          <w:rFonts w:ascii="Arial" w:eastAsia="Times New Roman" w:hAnsi="Arial" w:cs="Arial"/>
          <w:bCs/>
          <w:sz w:val="20"/>
          <w:szCs w:val="20"/>
        </w:rPr>
        <w:t>V .................................. dňa .................</w:t>
      </w:r>
    </w:p>
    <w:p w14:paraId="22CE6DC0"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4551F43"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p>
    <w:p w14:paraId="309D363E"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A36A76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3DC06A04" w14:textId="77777777" w:rsidR="00C7065A" w:rsidRPr="00420C9D" w:rsidRDefault="00C7065A"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9AFE842"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meno, priezvisko a podpis </w:t>
      </w:r>
      <w:r w:rsidR="00C7065A" w:rsidRPr="00420C9D">
        <w:rPr>
          <w:rFonts w:ascii="Arial" w:eastAsia="Times New Roman" w:hAnsi="Arial" w:cs="Arial"/>
          <w:sz w:val="20"/>
          <w:szCs w:val="20"/>
        </w:rPr>
        <w:t>k</w:t>
      </w:r>
      <w:r w:rsidRPr="00420C9D">
        <w:rPr>
          <w:rFonts w:ascii="Arial" w:eastAsia="Times New Roman" w:hAnsi="Arial" w:cs="Arial"/>
          <w:sz w:val="20"/>
          <w:szCs w:val="20"/>
        </w:rPr>
        <w:t>ľúčového odborníka</w:t>
      </w:r>
    </w:p>
    <w:p w14:paraId="0C6DE66D" w14:textId="77777777" w:rsidR="00992D39" w:rsidRPr="00420C9D" w:rsidRDefault="00992D39" w:rsidP="0095273D">
      <w:pPr>
        <w:tabs>
          <w:tab w:val="num" w:pos="-720"/>
        </w:tabs>
        <w:spacing w:after="0" w:line="240" w:lineRule="auto"/>
        <w:contextualSpacing/>
        <w:jc w:val="both"/>
        <w:rPr>
          <w:rFonts w:ascii="Arial" w:eastAsia="Times New Roman" w:hAnsi="Arial" w:cs="Arial"/>
          <w:bCs/>
          <w:sz w:val="20"/>
          <w:szCs w:val="20"/>
        </w:rPr>
      </w:pPr>
    </w:p>
    <w:p w14:paraId="6F2D8AC8" w14:textId="77777777" w:rsidR="00992D39" w:rsidRPr="00420C9D" w:rsidRDefault="00992D39" w:rsidP="0095273D">
      <w:pPr>
        <w:spacing w:after="0" w:line="240" w:lineRule="auto"/>
        <w:contextualSpacing/>
        <w:rPr>
          <w:rFonts w:ascii="Arial" w:hAnsi="Arial" w:cs="Arial"/>
          <w:sz w:val="20"/>
          <w:szCs w:val="20"/>
        </w:rPr>
      </w:pPr>
    </w:p>
    <w:p w14:paraId="41321AC9" w14:textId="77777777" w:rsidR="00C7065A" w:rsidRPr="00420C9D" w:rsidRDefault="00C7065A" w:rsidP="0095273D">
      <w:pPr>
        <w:spacing w:after="0" w:line="240" w:lineRule="auto"/>
        <w:contextualSpacing/>
        <w:rPr>
          <w:rFonts w:ascii="Arial" w:hAnsi="Arial" w:cs="Arial"/>
          <w:sz w:val="20"/>
          <w:szCs w:val="20"/>
        </w:rPr>
      </w:pPr>
    </w:p>
    <w:p w14:paraId="3A3A5BE0" w14:textId="77777777" w:rsidR="00C7065A" w:rsidRPr="00420C9D" w:rsidRDefault="00C7065A" w:rsidP="0095273D">
      <w:pPr>
        <w:spacing w:after="0" w:line="240" w:lineRule="auto"/>
        <w:contextualSpacing/>
        <w:rPr>
          <w:rFonts w:ascii="Arial" w:hAnsi="Arial" w:cs="Arial"/>
          <w:sz w:val="20"/>
          <w:szCs w:val="20"/>
        </w:rPr>
      </w:pPr>
    </w:p>
    <w:p w14:paraId="6BE36575" w14:textId="77777777" w:rsidR="00C7065A" w:rsidRPr="00420C9D" w:rsidRDefault="00C7065A" w:rsidP="0095273D">
      <w:pPr>
        <w:spacing w:after="0" w:line="240" w:lineRule="auto"/>
        <w:contextualSpacing/>
        <w:rPr>
          <w:rFonts w:ascii="Arial" w:hAnsi="Arial" w:cs="Arial"/>
          <w:sz w:val="20"/>
          <w:szCs w:val="20"/>
        </w:rPr>
      </w:pPr>
    </w:p>
    <w:p w14:paraId="0DB8257B" w14:textId="77777777" w:rsidR="00C7065A" w:rsidRPr="00420C9D" w:rsidRDefault="00C7065A" w:rsidP="0095273D">
      <w:pPr>
        <w:spacing w:after="0" w:line="240" w:lineRule="auto"/>
        <w:contextualSpacing/>
        <w:rPr>
          <w:rFonts w:ascii="Arial" w:hAnsi="Arial" w:cs="Arial"/>
          <w:sz w:val="20"/>
          <w:szCs w:val="20"/>
        </w:rPr>
      </w:pPr>
    </w:p>
    <w:p w14:paraId="6C82896B" w14:textId="77777777" w:rsidR="00C7065A" w:rsidRPr="00420C9D" w:rsidRDefault="00C7065A" w:rsidP="0095273D">
      <w:pPr>
        <w:spacing w:after="0" w:line="240" w:lineRule="auto"/>
        <w:contextualSpacing/>
        <w:rPr>
          <w:rFonts w:ascii="Arial" w:hAnsi="Arial" w:cs="Arial"/>
          <w:sz w:val="20"/>
          <w:szCs w:val="20"/>
        </w:rPr>
      </w:pPr>
    </w:p>
    <w:p w14:paraId="66DEAE60" w14:textId="77777777" w:rsidR="00C7065A" w:rsidRPr="00420C9D" w:rsidRDefault="00C7065A" w:rsidP="0095273D">
      <w:pPr>
        <w:spacing w:after="0" w:line="240" w:lineRule="auto"/>
        <w:contextualSpacing/>
        <w:rPr>
          <w:rFonts w:ascii="Arial" w:hAnsi="Arial" w:cs="Arial"/>
          <w:sz w:val="20"/>
          <w:szCs w:val="20"/>
        </w:rPr>
      </w:pPr>
    </w:p>
    <w:p w14:paraId="07D49748" w14:textId="77777777" w:rsidR="00992D39" w:rsidRPr="00420C9D" w:rsidRDefault="00992D39" w:rsidP="0095273D">
      <w:pPr>
        <w:spacing w:after="0" w:line="240" w:lineRule="auto"/>
        <w:contextualSpacing/>
        <w:rPr>
          <w:rFonts w:ascii="Arial" w:hAnsi="Arial" w:cs="Arial"/>
          <w:sz w:val="20"/>
          <w:szCs w:val="20"/>
        </w:rPr>
      </w:pPr>
    </w:p>
    <w:p w14:paraId="01BC690C" w14:textId="3F96DAC7" w:rsidR="005934E9" w:rsidRPr="008937DE" w:rsidRDefault="005934E9" w:rsidP="0095273D">
      <w:pPr>
        <w:pStyle w:val="Nzov"/>
        <w:jc w:val="center"/>
        <w:rPr>
          <w:rFonts w:ascii="Arial" w:hAnsi="Arial" w:cs="Arial"/>
          <w:b/>
          <w:caps/>
          <w:color w:val="auto"/>
          <w:sz w:val="24"/>
          <w:szCs w:val="24"/>
        </w:rPr>
      </w:pPr>
      <w:bookmarkStart w:id="51" w:name="_Hlk173844554"/>
      <w:r w:rsidRPr="008937DE">
        <w:rPr>
          <w:rFonts w:ascii="Arial" w:hAnsi="Arial" w:cs="Arial"/>
          <w:b/>
          <w:caps/>
          <w:color w:val="auto"/>
          <w:sz w:val="24"/>
          <w:szCs w:val="24"/>
        </w:rPr>
        <w:t>Príloha B5</w:t>
      </w:r>
      <w:r w:rsidR="00A15598" w:rsidRPr="008937DE">
        <w:rPr>
          <w:rFonts w:ascii="Arial" w:hAnsi="Arial" w:cs="Arial"/>
          <w:b/>
          <w:caps/>
          <w:color w:val="auto"/>
          <w:sz w:val="24"/>
          <w:szCs w:val="24"/>
        </w:rPr>
        <w:t xml:space="preserve"> </w:t>
      </w:r>
      <w:r w:rsidRPr="008937DE">
        <w:rPr>
          <w:rFonts w:ascii="Arial" w:hAnsi="Arial" w:cs="Arial"/>
          <w:b/>
          <w:caps/>
          <w:color w:val="auto"/>
          <w:sz w:val="24"/>
          <w:szCs w:val="24"/>
        </w:rPr>
        <w:t xml:space="preserve">SKÚSENOSTI </w:t>
      </w:r>
      <w:r w:rsidR="008937DE">
        <w:rPr>
          <w:rFonts w:ascii="Arial" w:hAnsi="Arial" w:cs="Arial"/>
          <w:b/>
          <w:caps/>
          <w:color w:val="auto"/>
          <w:sz w:val="24"/>
          <w:szCs w:val="24"/>
        </w:rPr>
        <w:t>záujemcu</w:t>
      </w:r>
    </w:p>
    <w:p w14:paraId="34169434" w14:textId="77777777" w:rsidR="00992D39" w:rsidRPr="00420C9D" w:rsidRDefault="00992D39" w:rsidP="0095273D">
      <w:pPr>
        <w:spacing w:after="0" w:line="240" w:lineRule="auto"/>
        <w:contextualSpacing/>
        <w:rPr>
          <w:rFonts w:ascii="Arial" w:hAnsi="Arial" w:cs="Arial"/>
          <w:sz w:val="20"/>
          <w:szCs w:val="20"/>
        </w:rPr>
      </w:pPr>
    </w:p>
    <w:p w14:paraId="61405420"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r w:rsidRPr="00420C9D">
        <w:rPr>
          <w:rFonts w:ascii="Arial" w:eastAsia="Times New Roman" w:hAnsi="Arial" w:cs="Arial"/>
          <w:b/>
          <w:sz w:val="20"/>
          <w:szCs w:val="20"/>
        </w:rPr>
        <w:t>Na preukázanie splnenia podmienky účasti podľa § 34 ods. 1 písm. b) zákona:</w:t>
      </w:r>
    </w:p>
    <w:p w14:paraId="7BE83A2B" w14:textId="77777777" w:rsidR="00992D39" w:rsidRPr="00420C9D" w:rsidRDefault="00992D39" w:rsidP="0095273D">
      <w:pPr>
        <w:spacing w:after="0" w:line="240" w:lineRule="auto"/>
        <w:ind w:left="360" w:hanging="360"/>
        <w:contextualSpacing/>
        <w:jc w:val="both"/>
        <w:rPr>
          <w:rFonts w:ascii="Arial" w:eastAsia="Times New Roman" w:hAnsi="Arial" w:cs="Arial"/>
          <w:b/>
          <w:sz w:val="20"/>
          <w:szCs w:val="20"/>
        </w:rPr>
      </w:pPr>
    </w:p>
    <w:p w14:paraId="57D93400" w14:textId="77777777" w:rsidR="00D106EB" w:rsidRPr="00420C9D" w:rsidRDefault="00D106EB" w:rsidP="0095273D">
      <w:pPr>
        <w:spacing w:after="0" w:line="240" w:lineRule="auto"/>
        <w:contextualSpacing/>
        <w:rPr>
          <w:rFonts w:ascii="Arial" w:hAnsi="Arial" w:cs="Arial"/>
          <w:color w:val="000000"/>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F17714" w:rsidRPr="00420C9D" w14:paraId="3BBE38A0" w14:textId="77777777" w:rsidTr="006C6EB1">
        <w:trPr>
          <w:cantSplit/>
          <w:trHeight w:val="1050"/>
        </w:trPr>
        <w:tc>
          <w:tcPr>
            <w:tcW w:w="1342" w:type="dxa"/>
          </w:tcPr>
          <w:p w14:paraId="42ACC003"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84F0F06"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0C005484"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Doba výstavby</w:t>
            </w:r>
            <w:r w:rsidR="00D106EB" w:rsidRPr="00420C9D">
              <w:rPr>
                <w:rFonts w:cs="Arial"/>
                <w:lang w:val="sk-SK"/>
              </w:rPr>
              <w:t xml:space="preserve"> </w:t>
            </w:r>
          </w:p>
        </w:tc>
        <w:tc>
          <w:tcPr>
            <w:tcW w:w="1440" w:type="dxa"/>
            <w:tcBorders>
              <w:left w:val="single" w:sz="4" w:space="0" w:color="auto"/>
            </w:tcBorders>
          </w:tcPr>
          <w:p w14:paraId="03B6FED5" w14:textId="77777777" w:rsidR="00F17714" w:rsidRPr="00420C9D" w:rsidRDefault="00F17714" w:rsidP="0095273D">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1E5AF1AB"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21F6011E" w14:textId="1441ABB2" w:rsidR="00F17714" w:rsidRPr="00420C9D" w:rsidRDefault="0036231D" w:rsidP="0095273D">
            <w:pPr>
              <w:pStyle w:val="tabulka"/>
              <w:widowControl/>
              <w:spacing w:before="0" w:after="0" w:line="240" w:lineRule="auto"/>
              <w:contextualSpacing/>
              <w:rPr>
                <w:rFonts w:cs="Arial"/>
                <w:lang w:val="sk-SK"/>
              </w:rPr>
            </w:pPr>
            <w:r>
              <w:rPr>
                <w:rFonts w:cs="Arial"/>
                <w:lang w:val="sk-SK"/>
              </w:rPr>
              <w:t>záujemcom</w:t>
            </w:r>
          </w:p>
        </w:tc>
        <w:tc>
          <w:tcPr>
            <w:tcW w:w="1980" w:type="dxa"/>
          </w:tcPr>
          <w:p w14:paraId="7595A720" w14:textId="77777777" w:rsidR="00F17714" w:rsidRPr="00420C9D" w:rsidRDefault="00F17714" w:rsidP="0095273D">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09395E8E" w14:textId="77777777" w:rsidR="00992D39" w:rsidRPr="00420C9D" w:rsidRDefault="00992D39" w:rsidP="0095273D">
            <w:pPr>
              <w:pStyle w:val="tabulka"/>
              <w:spacing w:before="0" w:after="0" w:line="240" w:lineRule="auto"/>
              <w:contextualSpacing/>
              <w:rPr>
                <w:rFonts w:cs="Arial"/>
              </w:rPr>
            </w:pPr>
            <w:r w:rsidRPr="00420C9D">
              <w:rPr>
                <w:rFonts w:cs="Arial"/>
              </w:rPr>
              <w:t xml:space="preserve">kontaktná osoba, telefonické a  </w:t>
            </w:r>
          </w:p>
          <w:p w14:paraId="78ED1EA9" w14:textId="77777777" w:rsidR="00992D39" w:rsidRPr="00420C9D" w:rsidRDefault="00992D39" w:rsidP="0095273D">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F17714" w:rsidRPr="00420C9D" w14:paraId="56252E03" w14:textId="77777777" w:rsidTr="005F4C7D">
        <w:trPr>
          <w:cantSplit/>
        </w:trPr>
        <w:tc>
          <w:tcPr>
            <w:tcW w:w="1342" w:type="dxa"/>
          </w:tcPr>
          <w:p w14:paraId="0B8F1617" w14:textId="77777777" w:rsidR="00F17714" w:rsidRPr="00420C9D" w:rsidRDefault="00F17714" w:rsidP="0095273D">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0B4F1A2B" w14:textId="4E72C135" w:rsidR="00F17714" w:rsidRPr="00420C9D" w:rsidRDefault="0036231D" w:rsidP="0095273D">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74ABA4B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7DB943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DD1EC9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96EBC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6831B622"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05794F32" w14:textId="77777777" w:rsidTr="005F4C7D">
        <w:trPr>
          <w:cantSplit/>
        </w:trPr>
        <w:tc>
          <w:tcPr>
            <w:tcW w:w="1342" w:type="dxa"/>
          </w:tcPr>
          <w:p w14:paraId="6B63060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50EA10D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E94855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2CBF26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5205D0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059D7AB6"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27B52E" w14:textId="77777777" w:rsidTr="005F4C7D">
        <w:trPr>
          <w:cantSplit/>
        </w:trPr>
        <w:tc>
          <w:tcPr>
            <w:tcW w:w="1342" w:type="dxa"/>
          </w:tcPr>
          <w:p w14:paraId="19DFD1B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A7BF9F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1317F4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ED8F81"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EA71C3C"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F2F181"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4D27522" w14:textId="77777777" w:rsidTr="005F4C7D">
        <w:trPr>
          <w:cantSplit/>
        </w:trPr>
        <w:tc>
          <w:tcPr>
            <w:tcW w:w="1342" w:type="dxa"/>
          </w:tcPr>
          <w:p w14:paraId="785EA550"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1F8D4C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208246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D6A1150"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5926E7E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49A76F5"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559307B" w14:textId="77777777" w:rsidTr="005F4C7D">
        <w:trPr>
          <w:cantSplit/>
        </w:trPr>
        <w:tc>
          <w:tcPr>
            <w:tcW w:w="1342" w:type="dxa"/>
          </w:tcPr>
          <w:p w14:paraId="48E49B47"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525CB70"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15FA3698"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0D33D2"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489C78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4B8170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8303A81" w14:textId="77777777" w:rsidTr="005F4C7D">
        <w:trPr>
          <w:cantSplit/>
        </w:trPr>
        <w:tc>
          <w:tcPr>
            <w:tcW w:w="1342" w:type="dxa"/>
          </w:tcPr>
          <w:p w14:paraId="19A5A199"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23525E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BFCC98B"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BCCA82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55C863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994AFFC"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1C033D" w14:textId="77777777" w:rsidTr="005F4C7D">
        <w:trPr>
          <w:cantSplit/>
        </w:trPr>
        <w:tc>
          <w:tcPr>
            <w:tcW w:w="1342" w:type="dxa"/>
          </w:tcPr>
          <w:p w14:paraId="7108BEED" w14:textId="214649CD" w:rsidR="00F17714" w:rsidRPr="00420C9D" w:rsidRDefault="00F17714" w:rsidP="0095273D">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sidR="0036231D">
              <w:rPr>
                <w:rFonts w:cs="Arial"/>
                <w:b/>
                <w:i/>
                <w:lang w:val="sk-SK"/>
              </w:rPr>
              <w:t>záujemcu</w:t>
            </w:r>
          </w:p>
        </w:tc>
        <w:tc>
          <w:tcPr>
            <w:tcW w:w="1500" w:type="dxa"/>
          </w:tcPr>
          <w:p w14:paraId="77918C6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5C3FA1A"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A5E713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442A268B"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0157AFD"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23AA10E" w14:textId="77777777" w:rsidTr="005F4C7D">
        <w:trPr>
          <w:cantSplit/>
        </w:trPr>
        <w:tc>
          <w:tcPr>
            <w:tcW w:w="1342" w:type="dxa"/>
          </w:tcPr>
          <w:p w14:paraId="14B5385E"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074035B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45592623"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818EE33"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3F76DA11"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4D98993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EDE5E9D" w14:textId="77777777" w:rsidTr="005F4C7D">
        <w:trPr>
          <w:cantSplit/>
        </w:trPr>
        <w:tc>
          <w:tcPr>
            <w:tcW w:w="1342" w:type="dxa"/>
          </w:tcPr>
          <w:p w14:paraId="4E417A4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40FC56F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2BA25BBD"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0EA6391B"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19E973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2BF987E0"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16E11225" w14:textId="77777777" w:rsidTr="005F4C7D">
        <w:trPr>
          <w:cantSplit/>
        </w:trPr>
        <w:tc>
          <w:tcPr>
            <w:tcW w:w="1342" w:type="dxa"/>
          </w:tcPr>
          <w:p w14:paraId="53E07664"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52AAD7F"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14ED2CE"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7F9F15E"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0AAD7666"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BA3D2F7"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7361B443" w14:textId="77777777" w:rsidTr="005F4C7D">
        <w:trPr>
          <w:cantSplit/>
        </w:trPr>
        <w:tc>
          <w:tcPr>
            <w:tcW w:w="1342" w:type="dxa"/>
          </w:tcPr>
          <w:p w14:paraId="5381C2B2"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34171BC7"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75917775"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68A0BF5C"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79DA100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DA4B933" w14:textId="77777777" w:rsidR="00F17714" w:rsidRPr="00420C9D" w:rsidRDefault="00F17714" w:rsidP="0095273D">
            <w:pPr>
              <w:pStyle w:val="tabulka"/>
              <w:widowControl/>
              <w:spacing w:before="0" w:after="0" w:line="240" w:lineRule="auto"/>
              <w:contextualSpacing/>
              <w:rPr>
                <w:rFonts w:cs="Arial"/>
                <w:lang w:val="sk-SK"/>
              </w:rPr>
            </w:pPr>
          </w:p>
        </w:tc>
      </w:tr>
      <w:tr w:rsidR="00F17714" w:rsidRPr="00420C9D" w14:paraId="49D68702" w14:textId="77777777" w:rsidTr="005F4C7D">
        <w:trPr>
          <w:cantSplit/>
        </w:trPr>
        <w:tc>
          <w:tcPr>
            <w:tcW w:w="1342" w:type="dxa"/>
          </w:tcPr>
          <w:p w14:paraId="064D6D46" w14:textId="77777777" w:rsidR="00F17714" w:rsidRPr="00420C9D" w:rsidRDefault="00F17714" w:rsidP="0095273D">
            <w:pPr>
              <w:pStyle w:val="tabulka"/>
              <w:widowControl/>
              <w:spacing w:before="0" w:after="0" w:line="240" w:lineRule="auto"/>
              <w:contextualSpacing/>
              <w:rPr>
                <w:rFonts w:cs="Arial"/>
                <w:lang w:val="sk-SK"/>
              </w:rPr>
            </w:pPr>
          </w:p>
        </w:tc>
        <w:tc>
          <w:tcPr>
            <w:tcW w:w="1500" w:type="dxa"/>
          </w:tcPr>
          <w:p w14:paraId="6365BE84"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514AAE9C" w14:textId="77777777" w:rsidR="00F17714" w:rsidRPr="00420C9D" w:rsidRDefault="00F17714" w:rsidP="0095273D">
            <w:pPr>
              <w:pStyle w:val="tabulka"/>
              <w:widowControl/>
              <w:spacing w:before="0" w:after="0" w:line="240" w:lineRule="auto"/>
              <w:contextualSpacing/>
              <w:rPr>
                <w:rFonts w:cs="Arial"/>
                <w:lang w:val="sk-SK"/>
              </w:rPr>
            </w:pPr>
          </w:p>
        </w:tc>
        <w:tc>
          <w:tcPr>
            <w:tcW w:w="1440" w:type="dxa"/>
          </w:tcPr>
          <w:p w14:paraId="39197CA6" w14:textId="77777777" w:rsidR="00F17714" w:rsidRPr="00420C9D" w:rsidRDefault="00F17714" w:rsidP="0095273D">
            <w:pPr>
              <w:pStyle w:val="tabulka"/>
              <w:widowControl/>
              <w:spacing w:before="0" w:after="0" w:line="240" w:lineRule="auto"/>
              <w:contextualSpacing/>
              <w:rPr>
                <w:rFonts w:cs="Arial"/>
                <w:lang w:val="sk-SK"/>
              </w:rPr>
            </w:pPr>
          </w:p>
        </w:tc>
        <w:tc>
          <w:tcPr>
            <w:tcW w:w="1620" w:type="dxa"/>
          </w:tcPr>
          <w:p w14:paraId="21CFCE50" w14:textId="77777777" w:rsidR="00F17714" w:rsidRPr="00420C9D" w:rsidRDefault="00F17714" w:rsidP="0095273D">
            <w:pPr>
              <w:pStyle w:val="tabulka"/>
              <w:widowControl/>
              <w:spacing w:before="0" w:after="0" w:line="240" w:lineRule="auto"/>
              <w:contextualSpacing/>
              <w:rPr>
                <w:rFonts w:cs="Arial"/>
                <w:lang w:val="sk-SK"/>
              </w:rPr>
            </w:pPr>
          </w:p>
        </w:tc>
        <w:tc>
          <w:tcPr>
            <w:tcW w:w="1980" w:type="dxa"/>
          </w:tcPr>
          <w:p w14:paraId="3C2A9D04" w14:textId="77777777" w:rsidR="00F17714" w:rsidRPr="00420C9D" w:rsidRDefault="00F17714" w:rsidP="0095273D">
            <w:pPr>
              <w:pStyle w:val="tabulka"/>
              <w:widowControl/>
              <w:spacing w:before="0" w:after="0" w:line="240" w:lineRule="auto"/>
              <w:contextualSpacing/>
              <w:rPr>
                <w:rFonts w:cs="Arial"/>
                <w:lang w:val="sk-SK"/>
              </w:rPr>
            </w:pPr>
          </w:p>
        </w:tc>
      </w:tr>
    </w:tbl>
    <w:p w14:paraId="4606286D"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b/>
          <w:sz w:val="20"/>
          <w:szCs w:val="20"/>
        </w:rPr>
      </w:pPr>
    </w:p>
    <w:p w14:paraId="7549A91F" w14:textId="77777777" w:rsidR="00F17714" w:rsidRPr="00420C9D" w:rsidRDefault="00F17714" w:rsidP="0095273D">
      <w:pPr>
        <w:tabs>
          <w:tab w:val="left" w:pos="360"/>
          <w:tab w:val="num" w:pos="720"/>
        </w:tabs>
        <w:spacing w:after="0" w:line="240" w:lineRule="auto"/>
        <w:ind w:left="360" w:hanging="360"/>
        <w:contextualSpacing/>
        <w:jc w:val="both"/>
        <w:rPr>
          <w:rFonts w:ascii="Arial" w:hAnsi="Arial" w:cs="Arial"/>
          <w:sz w:val="20"/>
          <w:szCs w:val="20"/>
        </w:rPr>
      </w:pPr>
    </w:p>
    <w:p w14:paraId="25EA0E10" w14:textId="77777777" w:rsidR="00C80BAE" w:rsidRPr="00420C9D" w:rsidRDefault="00C80BAE" w:rsidP="0095273D">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1F2A42C6" w14:textId="77777777" w:rsidR="00C80BAE" w:rsidRPr="00420C9D" w:rsidRDefault="00C80BAE" w:rsidP="0095273D">
      <w:pPr>
        <w:pStyle w:val="Zkladntext"/>
        <w:tabs>
          <w:tab w:val="num" w:pos="-720"/>
        </w:tabs>
        <w:spacing w:after="0" w:line="240" w:lineRule="auto"/>
        <w:contextualSpacing/>
        <w:rPr>
          <w:rFonts w:ascii="Arial" w:hAnsi="Arial" w:cs="Arial"/>
          <w:sz w:val="20"/>
          <w:szCs w:val="20"/>
        </w:rPr>
      </w:pPr>
    </w:p>
    <w:p w14:paraId="335059EE" w14:textId="77777777" w:rsidR="00C7065A" w:rsidRPr="00420C9D" w:rsidRDefault="00C80BAE" w:rsidP="0095273D">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C70C85"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p>
    <w:p w14:paraId="2C96DB8D" w14:textId="53F558BF"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65A701B" w14:textId="77777777" w:rsidR="005D37BB" w:rsidRPr="00420C9D" w:rsidRDefault="005D37BB" w:rsidP="0095273D">
      <w:pPr>
        <w:tabs>
          <w:tab w:val="left" w:pos="360"/>
          <w:tab w:val="num" w:pos="720"/>
        </w:tabs>
        <w:spacing w:after="0" w:line="240" w:lineRule="auto"/>
        <w:ind w:left="360" w:hanging="360"/>
        <w:contextualSpacing/>
        <w:jc w:val="both"/>
        <w:rPr>
          <w:rFonts w:ascii="Arial" w:hAnsi="Arial" w:cs="Arial"/>
          <w:sz w:val="20"/>
          <w:szCs w:val="20"/>
        </w:rPr>
      </w:pPr>
    </w:p>
    <w:p w14:paraId="32716CC4" w14:textId="77777777" w:rsidR="00C7065A" w:rsidRPr="00420C9D" w:rsidRDefault="00C7065A" w:rsidP="0095273D">
      <w:pPr>
        <w:tabs>
          <w:tab w:val="left" w:pos="360"/>
          <w:tab w:val="num" w:pos="720"/>
        </w:tabs>
        <w:spacing w:after="0" w:line="240" w:lineRule="auto"/>
        <w:ind w:left="360" w:hanging="360"/>
        <w:contextualSpacing/>
        <w:jc w:val="both"/>
        <w:rPr>
          <w:rFonts w:ascii="Arial" w:hAnsi="Arial" w:cs="Arial"/>
          <w:sz w:val="20"/>
          <w:szCs w:val="20"/>
        </w:rPr>
      </w:pPr>
    </w:p>
    <w:p w14:paraId="019852B8" w14:textId="77777777" w:rsidR="0036231D" w:rsidRPr="00420C9D" w:rsidRDefault="00C7065A" w:rsidP="0036231D">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r>
      <w:r w:rsidR="00992D39"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0036231D" w:rsidRPr="00420C9D">
        <w:rPr>
          <w:rFonts w:ascii="Arial" w:eastAsia="Times New Roman" w:hAnsi="Arial" w:cs="Arial"/>
          <w:sz w:val="20"/>
          <w:szCs w:val="20"/>
        </w:rPr>
        <w:tab/>
        <w:t>.........................................................................</w:t>
      </w:r>
    </w:p>
    <w:p w14:paraId="4BA9FC50" w14:textId="77777777" w:rsidR="0036231D" w:rsidRPr="00420C9D" w:rsidRDefault="0036231D"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284C0830" w14:textId="3054905B" w:rsidR="00992D39" w:rsidRPr="00420C9D" w:rsidRDefault="00992D39" w:rsidP="0036231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7E2EEA2" w14:textId="77777777" w:rsidR="00992D39" w:rsidRPr="00420C9D" w:rsidRDefault="00992D39" w:rsidP="0095273D">
      <w:pPr>
        <w:tabs>
          <w:tab w:val="num" w:pos="720"/>
        </w:tabs>
        <w:spacing w:after="0" w:line="240" w:lineRule="auto"/>
        <w:contextualSpacing/>
        <w:jc w:val="both"/>
        <w:rPr>
          <w:rFonts w:ascii="Arial" w:eastAsia="Times New Roman" w:hAnsi="Arial" w:cs="Arial"/>
          <w:sz w:val="20"/>
          <w:szCs w:val="20"/>
        </w:rPr>
      </w:pPr>
    </w:p>
    <w:p w14:paraId="27E9847C" w14:textId="77777777" w:rsidR="00992D39" w:rsidRPr="00420C9D" w:rsidRDefault="00992D39" w:rsidP="0095273D">
      <w:pPr>
        <w:tabs>
          <w:tab w:val="num" w:pos="720"/>
        </w:tabs>
        <w:spacing w:after="0" w:line="240" w:lineRule="auto"/>
        <w:contextualSpacing/>
        <w:jc w:val="both"/>
        <w:rPr>
          <w:rFonts w:ascii="Arial" w:eastAsia="Arial Unicode MS" w:hAnsi="Arial" w:cs="Arial"/>
          <w:caps/>
          <w:color w:val="FF0000"/>
          <w:sz w:val="20"/>
          <w:szCs w:val="20"/>
          <w:u w:color="000000"/>
          <w:bdr w:val="nil"/>
        </w:rPr>
      </w:pPr>
    </w:p>
    <w:p w14:paraId="448C5566"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56B5076A"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p>
    <w:p w14:paraId="79EA53C8" w14:textId="77777777" w:rsidR="00992D39" w:rsidRPr="00420C9D" w:rsidRDefault="00992D39" w:rsidP="0095273D">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2D9D1D8A"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F82F099" w14:textId="77777777" w:rsidR="00992D39" w:rsidRPr="00420C9D" w:rsidRDefault="00992D39" w:rsidP="0095273D">
      <w:pPr>
        <w:tabs>
          <w:tab w:val="left" w:pos="360"/>
          <w:tab w:val="num" w:pos="720"/>
        </w:tabs>
        <w:spacing w:after="0" w:line="240" w:lineRule="auto"/>
        <w:ind w:left="360" w:hanging="360"/>
        <w:contextualSpacing/>
        <w:jc w:val="both"/>
        <w:rPr>
          <w:rFonts w:ascii="Arial" w:eastAsia="Times New Roman" w:hAnsi="Arial" w:cs="Arial"/>
          <w:sz w:val="20"/>
          <w:szCs w:val="20"/>
        </w:rPr>
      </w:pPr>
    </w:p>
    <w:p w14:paraId="5D5529FF" w14:textId="77777777" w:rsidR="00992D39" w:rsidRPr="00420C9D" w:rsidRDefault="00992D39" w:rsidP="0095273D">
      <w:pPr>
        <w:spacing w:after="0" w:line="240" w:lineRule="auto"/>
        <w:contextualSpacing/>
        <w:jc w:val="both"/>
        <w:rPr>
          <w:rFonts w:ascii="Arial" w:eastAsia="Times New Roman" w:hAnsi="Arial" w:cs="Arial"/>
          <w:sz w:val="20"/>
          <w:szCs w:val="20"/>
          <w:lang w:val="cs-CZ"/>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bookmarkEnd w:id="51"/>
      <w:r w:rsidRPr="00420C9D">
        <w:rPr>
          <w:rFonts w:ascii="Arial" w:eastAsia="Times New Roman" w:hAnsi="Arial" w:cs="Arial"/>
          <w:b/>
          <w:sz w:val="20"/>
          <w:szCs w:val="20"/>
        </w:rPr>
        <w:br w:type="page"/>
      </w:r>
    </w:p>
    <w:p w14:paraId="273904C3" w14:textId="77777777" w:rsidR="00A15598" w:rsidRPr="008937DE" w:rsidRDefault="00A15598" w:rsidP="0095273D">
      <w:pPr>
        <w:tabs>
          <w:tab w:val="left" w:pos="360"/>
          <w:tab w:val="num" w:pos="720"/>
        </w:tabs>
        <w:spacing w:after="0" w:line="240" w:lineRule="auto"/>
        <w:ind w:left="360" w:hanging="360"/>
        <w:contextualSpacing/>
        <w:jc w:val="both"/>
        <w:rPr>
          <w:rFonts w:ascii="Arial" w:hAnsi="Arial" w:cs="Arial"/>
          <w:sz w:val="24"/>
          <w:szCs w:val="24"/>
        </w:rPr>
      </w:pPr>
    </w:p>
    <w:p w14:paraId="5178809C" w14:textId="0785D8B5" w:rsidR="001435F6" w:rsidRPr="008937DE" w:rsidRDefault="001435F6" w:rsidP="008937DE">
      <w:pPr>
        <w:spacing w:after="0" w:line="240" w:lineRule="auto"/>
        <w:contextualSpacing/>
        <w:jc w:val="center"/>
        <w:rPr>
          <w:rFonts w:ascii="Arial" w:hAnsi="Arial" w:cs="Arial"/>
          <w:b/>
          <w:caps/>
          <w:sz w:val="24"/>
          <w:szCs w:val="24"/>
        </w:rPr>
      </w:pPr>
      <w:r w:rsidRPr="008937DE">
        <w:rPr>
          <w:rFonts w:ascii="Arial" w:hAnsi="Arial" w:cs="Arial"/>
          <w:b/>
          <w:caps/>
          <w:sz w:val="24"/>
          <w:szCs w:val="24"/>
        </w:rPr>
        <w:t>Príloha B</w:t>
      </w:r>
      <w:r w:rsidR="00EF01D5" w:rsidRPr="008937DE">
        <w:rPr>
          <w:rFonts w:ascii="Arial" w:hAnsi="Arial" w:cs="Arial"/>
          <w:b/>
          <w:caps/>
          <w:sz w:val="24"/>
          <w:szCs w:val="24"/>
        </w:rPr>
        <w:t>6</w:t>
      </w:r>
      <w:r w:rsidR="008937DE">
        <w:rPr>
          <w:rFonts w:ascii="Arial" w:hAnsi="Arial" w:cs="Arial"/>
          <w:b/>
          <w:caps/>
          <w:sz w:val="24"/>
          <w:szCs w:val="24"/>
        </w:rPr>
        <w:t xml:space="preserve"> </w:t>
      </w:r>
      <w:r w:rsidR="007E7951" w:rsidRPr="008937DE">
        <w:rPr>
          <w:rFonts w:ascii="Arial" w:hAnsi="Arial" w:cs="Arial"/>
          <w:b/>
          <w:caps/>
          <w:sz w:val="24"/>
          <w:szCs w:val="24"/>
        </w:rPr>
        <w:t>Jednotný európsky dokument pre ve</w:t>
      </w:r>
      <w:r w:rsidR="00B954E3" w:rsidRPr="008937DE">
        <w:rPr>
          <w:rFonts w:ascii="Arial" w:hAnsi="Arial" w:cs="Arial"/>
          <w:b/>
          <w:caps/>
          <w:sz w:val="24"/>
          <w:szCs w:val="24"/>
        </w:rPr>
        <w:t>r</w:t>
      </w:r>
      <w:r w:rsidR="007E7951" w:rsidRPr="008937DE">
        <w:rPr>
          <w:rFonts w:ascii="Arial" w:hAnsi="Arial" w:cs="Arial"/>
          <w:b/>
          <w:caps/>
          <w:sz w:val="24"/>
          <w:szCs w:val="24"/>
        </w:rPr>
        <w:t>ejné obstarávanie</w:t>
      </w:r>
    </w:p>
    <w:p w14:paraId="16EABD5C" w14:textId="77777777" w:rsidR="00992D39" w:rsidRPr="00420C9D" w:rsidRDefault="00992D39" w:rsidP="0095273D">
      <w:pPr>
        <w:spacing w:after="0" w:line="240" w:lineRule="auto"/>
        <w:contextualSpacing/>
        <w:jc w:val="center"/>
        <w:rPr>
          <w:rFonts w:ascii="Arial" w:hAnsi="Arial" w:cs="Arial"/>
          <w:b/>
          <w:i/>
          <w:caps/>
          <w:noProof/>
          <w:color w:val="000000"/>
          <w:sz w:val="20"/>
          <w:szCs w:val="20"/>
        </w:rPr>
      </w:pPr>
    </w:p>
    <w:p w14:paraId="466F4059"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JEDNOTNÝ EURÓPSKY DOKUMENT – FORMULÁR v.1.00</w:t>
      </w:r>
    </w:p>
    <w:p w14:paraId="35046C93" w14:textId="77777777" w:rsidR="00992D39" w:rsidRPr="00420C9D" w:rsidRDefault="00992D39" w:rsidP="0095273D">
      <w:pPr>
        <w:spacing w:after="0" w:line="240" w:lineRule="auto"/>
        <w:contextualSpacing/>
        <w:jc w:val="center"/>
        <w:rPr>
          <w:rFonts w:ascii="Arial" w:hAnsi="Arial" w:cs="Arial"/>
          <w:sz w:val="20"/>
          <w:szCs w:val="20"/>
        </w:rPr>
      </w:pPr>
    </w:p>
    <w:p w14:paraId="05C61FDE"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 : Informácie týkajúce sa postupu verejného obstarávania a verejného obstarávateľa alebo obstarávateľa</w:t>
      </w:r>
    </w:p>
    <w:tbl>
      <w:tblPr>
        <w:tblStyle w:val="Mriekatabuky"/>
        <w:tblW w:w="9751" w:type="dxa"/>
        <w:tblLook w:val="04A0" w:firstRow="1" w:lastRow="0" w:firstColumn="1" w:lastColumn="0" w:noHBand="0" w:noVBand="1"/>
      </w:tblPr>
      <w:tblGrid>
        <w:gridCol w:w="9751"/>
      </w:tblGrid>
      <w:tr w:rsidR="001435F6" w:rsidRPr="00420C9D" w14:paraId="3990E357" w14:textId="77777777" w:rsidTr="00A95E29">
        <w:trPr>
          <w:trHeight w:val="3884"/>
        </w:trPr>
        <w:tc>
          <w:tcPr>
            <w:tcW w:w="9751" w:type="dxa"/>
            <w:shd w:val="clear" w:color="auto" w:fill="EEECE1" w:themeFill="background2"/>
          </w:tcPr>
          <w:p w14:paraId="1CC140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postupov verejného obstarávania, v ktorých bola výzva na súťaž uverejnená v </w:t>
            </w:r>
            <w:r w:rsidRPr="00420C9D">
              <w:rPr>
                <w:rFonts w:ascii="Arial" w:hAnsi="Arial" w:cs="Arial"/>
                <w:i/>
                <w:sz w:val="20"/>
                <w:szCs w:val="20"/>
              </w:rPr>
              <w:t>Úradnom vestníku Európskej únie</w:t>
            </w:r>
            <w:r w:rsidRPr="00420C9D">
              <w:rPr>
                <w:rFonts w:ascii="Arial" w:hAnsi="Arial" w:cs="Arial"/>
                <w:sz w:val="20"/>
                <w:szCs w:val="20"/>
              </w:rPr>
              <w:t>, sa informácie požadované v časti I zobrazia automaticky za predpokladu, že na vytvorenie a vyplnenie jednotného európskeho dokumentu pre obstarávanie sa použije elektronická služba jednotného európskeho dokumentu pre obstarávanie</w:t>
            </w:r>
            <w:r w:rsidRPr="00420C9D">
              <w:rPr>
                <w:rStyle w:val="Odkaznapoznmkupodiarou"/>
                <w:rFonts w:ascii="Arial" w:hAnsi="Arial" w:cs="Arial"/>
                <w:sz w:val="20"/>
                <w:szCs w:val="20"/>
              </w:rPr>
              <w:footnoteReference w:id="8"/>
            </w:r>
            <w:r w:rsidRPr="00420C9D">
              <w:rPr>
                <w:rFonts w:ascii="Arial" w:hAnsi="Arial" w:cs="Arial"/>
                <w:sz w:val="20"/>
                <w:szCs w:val="20"/>
              </w:rPr>
              <w:t>. Referenčné číslo príslušného oznámenia</w:t>
            </w:r>
            <w:r w:rsidRPr="00420C9D">
              <w:rPr>
                <w:rStyle w:val="Odkaznapoznmkupodiarou"/>
                <w:rFonts w:ascii="Arial" w:hAnsi="Arial" w:cs="Arial"/>
                <w:sz w:val="20"/>
                <w:szCs w:val="20"/>
              </w:rPr>
              <w:footnoteReference w:id="9"/>
            </w:r>
            <w:r w:rsidRPr="00420C9D">
              <w:rPr>
                <w:rFonts w:ascii="Arial" w:hAnsi="Arial" w:cs="Arial"/>
                <w:sz w:val="20"/>
                <w:szCs w:val="20"/>
              </w:rPr>
              <w:t xml:space="preserve"> uverejneného v Úradnom vestníku Európskej únie :</w:t>
            </w:r>
          </w:p>
          <w:p w14:paraId="3CDAC2BA" w14:textId="77777777" w:rsidR="001435F6" w:rsidRPr="00420C9D" w:rsidRDefault="001435F6" w:rsidP="0095273D">
            <w:pPr>
              <w:spacing w:after="0" w:line="240" w:lineRule="auto"/>
              <w:contextualSpacing/>
              <w:jc w:val="both"/>
              <w:rPr>
                <w:rFonts w:ascii="Arial" w:hAnsi="Arial" w:cs="Arial"/>
                <w:sz w:val="20"/>
                <w:szCs w:val="20"/>
              </w:rPr>
            </w:pPr>
          </w:p>
          <w:p w14:paraId="2F6D34E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Ú. v. EÚ S</w:t>
            </w:r>
            <w:r w:rsidR="009F1FA3" w:rsidRPr="00420C9D">
              <w:rPr>
                <w:rFonts w:ascii="Arial" w:hAnsi="Arial" w:cs="Arial"/>
                <w:sz w:val="20"/>
                <w:szCs w:val="20"/>
              </w:rPr>
              <w:t> </w:t>
            </w:r>
            <w:r w:rsidRPr="00420C9D">
              <w:rPr>
                <w:rFonts w:ascii="Arial" w:hAnsi="Arial" w:cs="Arial"/>
                <w:sz w:val="20"/>
                <w:szCs w:val="20"/>
              </w:rPr>
              <w:t>číslo</w:t>
            </w:r>
            <w:r w:rsidR="009F1FA3" w:rsidRPr="00420C9D">
              <w:rPr>
                <w:rFonts w:ascii="Arial" w:hAnsi="Arial" w:cs="Arial"/>
                <w:sz w:val="20"/>
                <w:szCs w:val="20"/>
              </w:rPr>
              <w:t xml:space="preserve"> </w:t>
            </w:r>
            <w:r w:rsidRPr="00420C9D">
              <w:rPr>
                <w:rFonts w:ascii="Arial" w:hAnsi="Arial" w:cs="Arial"/>
                <w:sz w:val="20"/>
                <w:szCs w:val="20"/>
              </w:rPr>
              <w:t xml:space="preserve">, dátum, strana </w:t>
            </w:r>
          </w:p>
          <w:p w14:paraId="0B93923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Číslo oznámenia v Ú. v. EÚ S : </w:t>
            </w:r>
          </w:p>
          <w:p w14:paraId="375DB52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v </w:t>
            </w:r>
            <w:r w:rsidRPr="00420C9D">
              <w:rPr>
                <w:rFonts w:ascii="Arial" w:hAnsi="Arial" w:cs="Arial"/>
                <w:i/>
                <w:sz w:val="20"/>
                <w:szCs w:val="20"/>
              </w:rPr>
              <w:t>Úradnom vestníku Európskej únie</w:t>
            </w:r>
            <w:r w:rsidRPr="00420C9D">
              <w:rPr>
                <w:rFonts w:ascii="Arial" w:hAnsi="Arial" w:cs="Arial"/>
                <w:sz w:val="20"/>
                <w:szCs w:val="20"/>
              </w:rPr>
              <w:t xml:space="preserve"> nebola uverejnená žiadna výzva na súťaž, verejný obstarávateľ alebo obstarávateľ musí vyplniť informácie umožňujúce jednoznačnú identifikáciu postupu verejného obstarávania.</w:t>
            </w:r>
          </w:p>
          <w:p w14:paraId="20FA88B5" w14:textId="77777777" w:rsidR="001435F6" w:rsidRPr="00420C9D" w:rsidRDefault="001435F6" w:rsidP="0095273D">
            <w:pPr>
              <w:spacing w:after="0" w:line="240" w:lineRule="auto"/>
              <w:contextualSpacing/>
              <w:jc w:val="both"/>
              <w:rPr>
                <w:rFonts w:ascii="Arial" w:hAnsi="Arial" w:cs="Arial"/>
                <w:sz w:val="20"/>
                <w:szCs w:val="20"/>
              </w:rPr>
            </w:pPr>
          </w:p>
          <w:p w14:paraId="465B59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keď nie je potrebné uverejnenie oznámenia v </w:t>
            </w:r>
            <w:r w:rsidRPr="00420C9D">
              <w:rPr>
                <w:rFonts w:ascii="Arial" w:hAnsi="Arial" w:cs="Arial"/>
                <w:i/>
                <w:sz w:val="20"/>
                <w:szCs w:val="20"/>
              </w:rPr>
              <w:t>Úradnom vestníku Európskej únie</w:t>
            </w:r>
            <w:r w:rsidRPr="00420C9D">
              <w:rPr>
                <w:rFonts w:ascii="Arial" w:hAnsi="Arial" w:cs="Arial"/>
                <w:sz w:val="20"/>
                <w:szCs w:val="20"/>
              </w:rPr>
              <w:t xml:space="preserve">, uveďte ďalšie informácie umožňujúce jednoznačnú identifikáciu postupu verejného obstarávania (napr. odkaz </w:t>
            </w:r>
            <w:r w:rsidRPr="00420C9D">
              <w:rPr>
                <w:rFonts w:ascii="Arial" w:hAnsi="Arial" w:cs="Arial"/>
                <w:sz w:val="20"/>
                <w:szCs w:val="20"/>
              </w:rPr>
              <w:br/>
              <w:t>na uverejnenie na vnútroštátnej úrovni). [...........]</w:t>
            </w:r>
          </w:p>
        </w:tc>
      </w:tr>
    </w:tbl>
    <w:p w14:paraId="066E6098" w14:textId="77777777" w:rsidR="001435F6" w:rsidRPr="00420C9D" w:rsidRDefault="001435F6" w:rsidP="0095273D">
      <w:pPr>
        <w:spacing w:after="0" w:line="240" w:lineRule="auto"/>
        <w:contextualSpacing/>
        <w:rPr>
          <w:rFonts w:ascii="Arial" w:hAnsi="Arial" w:cs="Arial"/>
          <w:sz w:val="20"/>
          <w:szCs w:val="20"/>
        </w:rPr>
      </w:pPr>
    </w:p>
    <w:p w14:paraId="537C4E7B"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INFORMÁCIE O POSTUPE VEREJNÉHO OBSTARÁVANIA</w:t>
      </w:r>
    </w:p>
    <w:tbl>
      <w:tblPr>
        <w:tblStyle w:val="Mriekatabuky"/>
        <w:tblW w:w="9751" w:type="dxa"/>
        <w:tblLook w:val="04A0" w:firstRow="1" w:lastRow="0" w:firstColumn="1" w:lastColumn="0" w:noHBand="0" w:noVBand="1"/>
      </w:tblPr>
      <w:tblGrid>
        <w:gridCol w:w="9751"/>
      </w:tblGrid>
      <w:tr w:rsidR="001435F6" w:rsidRPr="00420C9D" w14:paraId="1F65C075" w14:textId="77777777" w:rsidTr="00A95E29">
        <w:trPr>
          <w:trHeight w:val="1182"/>
        </w:trPr>
        <w:tc>
          <w:tcPr>
            <w:tcW w:w="9751" w:type="dxa"/>
            <w:shd w:val="clear" w:color="auto" w:fill="EEECE1" w:themeFill="background2"/>
          </w:tcPr>
          <w:p w14:paraId="62DBA5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1D95000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4EC2A86" w14:textId="77777777" w:rsidTr="00A95E29">
        <w:trPr>
          <w:trHeight w:val="292"/>
        </w:trPr>
        <w:tc>
          <w:tcPr>
            <w:tcW w:w="4870" w:type="dxa"/>
          </w:tcPr>
          <w:p w14:paraId="782ED6DE"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Identifikácia obstarávateľa</w:t>
            </w:r>
            <w:r w:rsidRPr="00420C9D">
              <w:rPr>
                <w:rStyle w:val="Odkaznapoznmkupodiarou"/>
                <w:rFonts w:ascii="Arial" w:hAnsi="Arial" w:cs="Arial"/>
                <w:b/>
                <w:sz w:val="20"/>
                <w:szCs w:val="20"/>
              </w:rPr>
              <w:footnoteReference w:id="10"/>
            </w:r>
          </w:p>
        </w:tc>
        <w:tc>
          <w:tcPr>
            <w:tcW w:w="4870" w:type="dxa"/>
          </w:tcPr>
          <w:p w14:paraId="37F60A0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3352C0C" w14:textId="77777777" w:rsidTr="00A95E29">
        <w:trPr>
          <w:trHeight w:val="292"/>
        </w:trPr>
        <w:tc>
          <w:tcPr>
            <w:tcW w:w="4870" w:type="dxa"/>
          </w:tcPr>
          <w:p w14:paraId="2328516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Názov: </w:t>
            </w:r>
          </w:p>
        </w:tc>
        <w:tc>
          <w:tcPr>
            <w:tcW w:w="4870" w:type="dxa"/>
          </w:tcPr>
          <w:p w14:paraId="5CC8175D" w14:textId="77777777" w:rsidR="001435F6" w:rsidRPr="00420C9D" w:rsidRDefault="001B1954" w:rsidP="0095273D">
            <w:pPr>
              <w:spacing w:after="0" w:line="240" w:lineRule="auto"/>
              <w:contextualSpacing/>
              <w:rPr>
                <w:rFonts w:ascii="Arial" w:hAnsi="Arial" w:cs="Arial"/>
                <w:sz w:val="20"/>
                <w:szCs w:val="20"/>
              </w:rPr>
            </w:pPr>
            <w:r w:rsidRPr="00420C9D">
              <w:rPr>
                <w:rFonts w:ascii="Arial" w:hAnsi="Arial" w:cs="Arial"/>
                <w:sz w:val="20"/>
                <w:szCs w:val="20"/>
              </w:rPr>
              <w:t>Národná diaľničná spoločnosť, a.s.</w:t>
            </w:r>
          </w:p>
        </w:tc>
      </w:tr>
      <w:tr w:rsidR="001435F6" w:rsidRPr="00420C9D" w14:paraId="61370DCD" w14:textId="77777777" w:rsidTr="00A95E29">
        <w:trPr>
          <w:trHeight w:val="292"/>
        </w:trPr>
        <w:tc>
          <w:tcPr>
            <w:tcW w:w="4870" w:type="dxa"/>
          </w:tcPr>
          <w:p w14:paraId="29E772FF"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 aké obstarávanie ide?</w:t>
            </w:r>
          </w:p>
        </w:tc>
        <w:tc>
          <w:tcPr>
            <w:tcW w:w="4870" w:type="dxa"/>
          </w:tcPr>
          <w:p w14:paraId="2F3361A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E701969" w14:textId="77777777" w:rsidTr="00A95E29">
        <w:trPr>
          <w:trHeight w:val="292"/>
        </w:trPr>
        <w:tc>
          <w:tcPr>
            <w:tcW w:w="4870" w:type="dxa"/>
          </w:tcPr>
          <w:p w14:paraId="1819572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Názov alebo skrátený opis obstarávania</w:t>
            </w:r>
            <w:r w:rsidRPr="00420C9D">
              <w:rPr>
                <w:rStyle w:val="Odkaznapoznmkupodiarou"/>
                <w:rFonts w:ascii="Arial" w:hAnsi="Arial" w:cs="Arial"/>
                <w:sz w:val="20"/>
                <w:szCs w:val="20"/>
              </w:rPr>
              <w:footnoteReference w:id="11"/>
            </w:r>
          </w:p>
        </w:tc>
        <w:tc>
          <w:tcPr>
            <w:tcW w:w="4870" w:type="dxa"/>
          </w:tcPr>
          <w:p w14:paraId="1F31394E" w14:textId="7520DCF6" w:rsidR="001435F6" w:rsidRPr="00420C9D" w:rsidRDefault="002D1A10" w:rsidP="0095273D">
            <w:pPr>
              <w:tabs>
                <w:tab w:val="left" w:pos="0"/>
              </w:tabs>
              <w:spacing w:after="0" w:line="240" w:lineRule="auto"/>
              <w:ind w:left="-19"/>
              <w:contextualSpacing/>
              <w:jc w:val="both"/>
              <w:rPr>
                <w:rFonts w:ascii="Arial" w:hAnsi="Arial" w:cs="Arial"/>
                <w:b/>
                <w:sz w:val="20"/>
                <w:szCs w:val="20"/>
              </w:rPr>
            </w:pPr>
            <w:r w:rsidRPr="00420C9D">
              <w:rPr>
                <w:rFonts w:ascii="Arial" w:hAnsi="Arial" w:cs="Arial"/>
                <w:b/>
                <w:sz w:val="20"/>
                <w:szCs w:val="20"/>
              </w:rPr>
              <w:t>D1 Turany Hubová</w:t>
            </w:r>
          </w:p>
        </w:tc>
      </w:tr>
      <w:tr w:rsidR="001435F6" w:rsidRPr="00420C9D" w14:paraId="6F92B95B" w14:textId="77777777" w:rsidTr="00A95E29">
        <w:trPr>
          <w:trHeight w:val="535"/>
        </w:trPr>
        <w:tc>
          <w:tcPr>
            <w:tcW w:w="4870" w:type="dxa"/>
          </w:tcPr>
          <w:p w14:paraId="6D8BB43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Evidenčné číslo spisu, ktoré pridelil verejný obstarávateľ alebo obstarávateľ (ak sa uplatňuje)</w:t>
            </w:r>
            <w:r w:rsidRPr="00420C9D">
              <w:rPr>
                <w:rStyle w:val="Odkaznapoznmkupodiarou"/>
                <w:rFonts w:ascii="Arial" w:hAnsi="Arial" w:cs="Arial"/>
                <w:sz w:val="20"/>
                <w:szCs w:val="20"/>
              </w:rPr>
              <w:footnoteReference w:id="12"/>
            </w:r>
            <w:r w:rsidRPr="00420C9D">
              <w:rPr>
                <w:rFonts w:ascii="Arial" w:hAnsi="Arial" w:cs="Arial"/>
                <w:sz w:val="20"/>
                <w:szCs w:val="20"/>
              </w:rPr>
              <w:t>:</w:t>
            </w:r>
          </w:p>
        </w:tc>
        <w:tc>
          <w:tcPr>
            <w:tcW w:w="4870" w:type="dxa"/>
          </w:tcPr>
          <w:p w14:paraId="238CE750" w14:textId="3E4CCE8C" w:rsidR="001435F6" w:rsidRPr="00420C9D" w:rsidRDefault="009F1FA3" w:rsidP="0095273D">
            <w:pPr>
              <w:spacing w:after="0" w:line="240" w:lineRule="auto"/>
              <w:contextualSpacing/>
              <w:rPr>
                <w:rFonts w:ascii="Arial" w:hAnsi="Arial" w:cs="Arial"/>
                <w:sz w:val="20"/>
                <w:szCs w:val="20"/>
              </w:rPr>
            </w:pPr>
            <w:r w:rsidRPr="00420C9D">
              <w:rPr>
                <w:rFonts w:ascii="Arial" w:hAnsi="Arial" w:cs="Arial"/>
                <w:sz w:val="20"/>
                <w:szCs w:val="20"/>
              </w:rPr>
              <w:t>0</w:t>
            </w:r>
            <w:r w:rsidR="00C34DC8" w:rsidRPr="00420C9D">
              <w:rPr>
                <w:rFonts w:ascii="Arial" w:hAnsi="Arial" w:cs="Arial"/>
                <w:sz w:val="20"/>
                <w:szCs w:val="20"/>
              </w:rPr>
              <w:t>3</w:t>
            </w:r>
            <w:r w:rsidR="00313546" w:rsidRPr="00420C9D">
              <w:rPr>
                <w:rFonts w:ascii="Arial" w:hAnsi="Arial" w:cs="Arial"/>
                <w:sz w:val="20"/>
                <w:szCs w:val="20"/>
              </w:rPr>
              <w:t>2</w:t>
            </w:r>
            <w:r w:rsidRPr="00420C9D">
              <w:rPr>
                <w:rFonts w:ascii="Arial" w:hAnsi="Arial" w:cs="Arial"/>
                <w:sz w:val="20"/>
                <w:szCs w:val="20"/>
              </w:rPr>
              <w:t>41</w:t>
            </w:r>
            <w:r w:rsidR="00E84E59" w:rsidRPr="00420C9D">
              <w:rPr>
                <w:rFonts w:ascii="Arial" w:hAnsi="Arial" w:cs="Arial"/>
                <w:sz w:val="20"/>
                <w:szCs w:val="20"/>
              </w:rPr>
              <w:t>030</w:t>
            </w:r>
            <w:r w:rsidRPr="00420C9D">
              <w:rPr>
                <w:rFonts w:ascii="Arial" w:hAnsi="Arial" w:cs="Arial"/>
                <w:sz w:val="20"/>
                <w:szCs w:val="20"/>
              </w:rPr>
              <w:t>1</w:t>
            </w:r>
          </w:p>
        </w:tc>
      </w:tr>
    </w:tbl>
    <w:p w14:paraId="6ADDDB5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8F0C612" w14:textId="77777777" w:rsidTr="00A95E29">
        <w:tc>
          <w:tcPr>
            <w:tcW w:w="9751" w:type="dxa"/>
            <w:shd w:val="clear" w:color="auto" w:fill="EEECE1" w:themeFill="background2"/>
          </w:tcPr>
          <w:p w14:paraId="5C342EB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Všetky ostatné informácie vo všetkých oddieloch jednotného európskeho dokumentu pre obstarávanie vypĺňa hospodársky subjekt.</w:t>
            </w:r>
          </w:p>
        </w:tc>
      </w:tr>
    </w:tbl>
    <w:p w14:paraId="27EB8518" w14:textId="77777777" w:rsidR="00ED426C" w:rsidRPr="00420C9D" w:rsidRDefault="00ED426C" w:rsidP="0095273D">
      <w:pPr>
        <w:spacing w:after="0" w:line="240" w:lineRule="auto"/>
        <w:contextualSpacing/>
        <w:jc w:val="center"/>
        <w:rPr>
          <w:rFonts w:ascii="Arial" w:hAnsi="Arial" w:cs="Arial"/>
          <w:b/>
          <w:sz w:val="20"/>
          <w:szCs w:val="20"/>
        </w:rPr>
      </w:pPr>
    </w:p>
    <w:p w14:paraId="115DBA6B"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 : Informácie týkajúce sa hospodárskeho subjektu</w:t>
      </w:r>
    </w:p>
    <w:p w14:paraId="53C56666" w14:textId="77777777" w:rsidR="00813060" w:rsidRPr="00420C9D" w:rsidRDefault="00813060" w:rsidP="0095273D">
      <w:pPr>
        <w:spacing w:after="0" w:line="240" w:lineRule="auto"/>
        <w:contextualSpacing/>
        <w:jc w:val="center"/>
        <w:rPr>
          <w:rFonts w:ascii="Arial" w:hAnsi="Arial" w:cs="Arial"/>
          <w:b/>
          <w:sz w:val="20"/>
          <w:szCs w:val="20"/>
        </w:rPr>
      </w:pPr>
    </w:p>
    <w:p w14:paraId="56F6347D" w14:textId="77777777" w:rsidR="00AB273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 INFORMÁCIE O HOSPODÁRSKOM SUBJEKTE</w:t>
      </w:r>
    </w:p>
    <w:tbl>
      <w:tblPr>
        <w:tblStyle w:val="Mriekatabuky"/>
        <w:tblpPr w:leftFromText="141" w:rightFromText="141" w:vertAnchor="text" w:horzAnchor="margin" w:tblpY="119"/>
        <w:tblW w:w="9740" w:type="dxa"/>
        <w:tblLook w:val="04A0" w:firstRow="1" w:lastRow="0" w:firstColumn="1" w:lastColumn="0" w:noHBand="0" w:noVBand="1"/>
      </w:tblPr>
      <w:tblGrid>
        <w:gridCol w:w="4870"/>
        <w:gridCol w:w="4870"/>
      </w:tblGrid>
      <w:tr w:rsidR="00AB2736" w:rsidRPr="00420C9D" w14:paraId="063D21CF" w14:textId="77777777" w:rsidTr="00AB2736">
        <w:trPr>
          <w:trHeight w:val="283"/>
        </w:trPr>
        <w:tc>
          <w:tcPr>
            <w:tcW w:w="4870" w:type="dxa"/>
          </w:tcPr>
          <w:p w14:paraId="3E488CA8"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Identifikácia:</w:t>
            </w:r>
          </w:p>
        </w:tc>
        <w:tc>
          <w:tcPr>
            <w:tcW w:w="4870" w:type="dxa"/>
          </w:tcPr>
          <w:p w14:paraId="0048DC6E"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2A9C4353" w14:textId="77777777" w:rsidTr="00AB2736">
        <w:trPr>
          <w:trHeight w:val="283"/>
        </w:trPr>
        <w:tc>
          <w:tcPr>
            <w:tcW w:w="4870" w:type="dxa"/>
          </w:tcPr>
          <w:p w14:paraId="7246BE5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xml:space="preserve">Názov : </w:t>
            </w:r>
          </w:p>
        </w:tc>
        <w:tc>
          <w:tcPr>
            <w:tcW w:w="4870" w:type="dxa"/>
          </w:tcPr>
          <w:p w14:paraId="1F01FEE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4EC0BC46" w14:textId="77777777" w:rsidTr="00AB2736">
        <w:trPr>
          <w:trHeight w:val="1391"/>
        </w:trPr>
        <w:tc>
          <w:tcPr>
            <w:tcW w:w="4870" w:type="dxa"/>
          </w:tcPr>
          <w:p w14:paraId="47CFA07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Identifikačné číslo pre DPH, ak sa uplatňuje:</w:t>
            </w:r>
          </w:p>
          <w:p w14:paraId="034BE2DB" w14:textId="77777777" w:rsidR="00AB2736" w:rsidRPr="00420C9D" w:rsidRDefault="00AB2736" w:rsidP="0095273D">
            <w:pPr>
              <w:spacing w:after="0" w:line="240" w:lineRule="auto"/>
              <w:contextualSpacing/>
              <w:rPr>
                <w:rFonts w:ascii="Arial" w:hAnsi="Arial" w:cs="Arial"/>
                <w:sz w:val="20"/>
                <w:szCs w:val="20"/>
              </w:rPr>
            </w:pPr>
          </w:p>
          <w:p w14:paraId="114A9512"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Ak sa identifikačné číslo pre DPH neuplatňuje, uveďte ich národné identifikačné číslo, ak sa vyžaduje a je uplatniteľné.</w:t>
            </w:r>
          </w:p>
        </w:tc>
        <w:tc>
          <w:tcPr>
            <w:tcW w:w="4870" w:type="dxa"/>
          </w:tcPr>
          <w:p w14:paraId="75459F2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p w14:paraId="0AF7237D" w14:textId="77777777" w:rsidR="00AB2736" w:rsidRPr="00420C9D" w:rsidRDefault="00AB2736" w:rsidP="0095273D">
            <w:pPr>
              <w:spacing w:after="0" w:line="240" w:lineRule="auto"/>
              <w:contextualSpacing/>
              <w:rPr>
                <w:rFonts w:ascii="Arial" w:hAnsi="Arial" w:cs="Arial"/>
                <w:sz w:val="20"/>
                <w:szCs w:val="20"/>
              </w:rPr>
            </w:pPr>
          </w:p>
          <w:p w14:paraId="46192C2E"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  ]</w:t>
            </w:r>
          </w:p>
        </w:tc>
      </w:tr>
      <w:tr w:rsidR="00AB2736" w:rsidRPr="00420C9D" w14:paraId="1BC13D05" w14:textId="77777777" w:rsidTr="00AB2736">
        <w:trPr>
          <w:trHeight w:val="438"/>
        </w:trPr>
        <w:tc>
          <w:tcPr>
            <w:tcW w:w="4870" w:type="dxa"/>
          </w:tcPr>
          <w:p w14:paraId="5303A1E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4D67A21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0651039E" w14:textId="77777777" w:rsidTr="00AB2736">
        <w:trPr>
          <w:trHeight w:val="283"/>
        </w:trPr>
        <w:tc>
          <w:tcPr>
            <w:tcW w:w="4870" w:type="dxa"/>
          </w:tcPr>
          <w:p w14:paraId="5F4EB04C"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Kontaktné osoby</w:t>
            </w:r>
            <w:r w:rsidRPr="00420C9D">
              <w:rPr>
                <w:rStyle w:val="Odkaznapoznmkupodiarou"/>
                <w:rFonts w:ascii="Arial" w:hAnsi="Arial" w:cs="Arial"/>
                <w:sz w:val="20"/>
                <w:szCs w:val="20"/>
              </w:rPr>
              <w:footnoteReference w:id="13"/>
            </w:r>
            <w:r w:rsidRPr="00420C9D">
              <w:rPr>
                <w:rFonts w:ascii="Arial" w:hAnsi="Arial" w:cs="Arial"/>
                <w:sz w:val="20"/>
                <w:szCs w:val="20"/>
              </w:rPr>
              <w:t>:</w:t>
            </w:r>
          </w:p>
          <w:p w14:paraId="68CE3863"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Telefón:</w:t>
            </w:r>
          </w:p>
          <w:p w14:paraId="4A561391"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E-mail:</w:t>
            </w:r>
          </w:p>
          <w:p w14:paraId="6339873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Internetová adresa (webová adresa)(ak je k dispozícii):</w:t>
            </w:r>
          </w:p>
        </w:tc>
        <w:tc>
          <w:tcPr>
            <w:tcW w:w="4870" w:type="dxa"/>
          </w:tcPr>
          <w:p w14:paraId="3104B474"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C8B827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F18A4D0"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5F777F06"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1AE8DAE7" w14:textId="77777777" w:rsidTr="00AB2736">
        <w:trPr>
          <w:trHeight w:val="283"/>
        </w:trPr>
        <w:tc>
          <w:tcPr>
            <w:tcW w:w="4870" w:type="dxa"/>
          </w:tcPr>
          <w:p w14:paraId="6D04703B"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Všeobecné informácie:</w:t>
            </w:r>
          </w:p>
        </w:tc>
        <w:tc>
          <w:tcPr>
            <w:tcW w:w="4870" w:type="dxa"/>
          </w:tcPr>
          <w:p w14:paraId="5E526B3D" w14:textId="77777777" w:rsidR="00AB2736" w:rsidRPr="00420C9D" w:rsidRDefault="00AB273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AB2736" w:rsidRPr="00420C9D" w14:paraId="0253A685" w14:textId="77777777" w:rsidTr="00AB2736">
        <w:trPr>
          <w:trHeight w:val="283"/>
        </w:trPr>
        <w:tc>
          <w:tcPr>
            <w:tcW w:w="4870" w:type="dxa"/>
          </w:tcPr>
          <w:p w14:paraId="72229E4A"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Je hospodársky subjekt mikropodnik</w:t>
            </w:r>
            <w:r w:rsidRPr="00420C9D">
              <w:rPr>
                <w:rStyle w:val="Odkaznapoznmkupodiarou"/>
                <w:rFonts w:ascii="Arial" w:hAnsi="Arial" w:cs="Arial"/>
                <w:sz w:val="20"/>
                <w:szCs w:val="20"/>
              </w:rPr>
              <w:footnoteReference w:id="14"/>
            </w:r>
            <w:r w:rsidRPr="00420C9D">
              <w:rPr>
                <w:rFonts w:ascii="Arial" w:hAnsi="Arial" w:cs="Arial"/>
                <w:sz w:val="20"/>
                <w:szCs w:val="20"/>
              </w:rPr>
              <w:t>, malý alebo stredný podnik?</w:t>
            </w:r>
          </w:p>
        </w:tc>
        <w:tc>
          <w:tcPr>
            <w:tcW w:w="4870" w:type="dxa"/>
          </w:tcPr>
          <w:p w14:paraId="351F7CF0" w14:textId="77777777" w:rsidR="00AB2736" w:rsidRPr="00420C9D" w:rsidRDefault="00AB2736" w:rsidP="0095273D">
            <w:pPr>
              <w:spacing w:after="0" w:line="240" w:lineRule="auto"/>
              <w:contextualSpacing/>
              <w:jc w:val="both"/>
              <w:rPr>
                <w:rFonts w:ascii="Arial" w:hAnsi="Arial" w:cs="Arial"/>
                <w:sz w:val="20"/>
                <w:szCs w:val="20"/>
              </w:rPr>
            </w:pPr>
          </w:p>
          <w:p w14:paraId="1408C700" w14:textId="6E8F7CB0"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D03C4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1pt;height:20.1pt" o:ole="">
                  <v:imagedata r:id="rId24" o:title=""/>
                </v:shape>
                <w:control r:id="rId25" w:name="CheckBox1" w:shapeid="_x0000_i113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44A1EB40">
                <v:shape id="_x0000_i1135" type="#_x0000_t75" style="width:44.9pt;height:20.1pt" o:ole="">
                  <v:imagedata r:id="rId26" o:title=""/>
                </v:shape>
                <w:control r:id="rId27" w:name="CheckBox2" w:shapeid="_x0000_i1135"/>
              </w:object>
            </w:r>
            <w:r w:rsidR="00AB2736" w:rsidRPr="00420C9D">
              <w:rPr>
                <w:rFonts w:ascii="Arial" w:hAnsi="Arial" w:cs="Arial"/>
                <w:sz w:val="20"/>
                <w:szCs w:val="20"/>
              </w:rPr>
              <w:t xml:space="preserve">  </w:t>
            </w:r>
          </w:p>
          <w:p w14:paraId="2FC70D3D" w14:textId="77777777" w:rsidR="00AB2736" w:rsidRPr="00420C9D" w:rsidRDefault="00AB2736" w:rsidP="0095273D">
            <w:pPr>
              <w:spacing w:after="0" w:line="240" w:lineRule="auto"/>
              <w:contextualSpacing/>
              <w:jc w:val="both"/>
              <w:rPr>
                <w:rFonts w:ascii="Arial" w:hAnsi="Arial" w:cs="Arial"/>
                <w:sz w:val="20"/>
                <w:szCs w:val="20"/>
              </w:rPr>
            </w:pPr>
          </w:p>
        </w:tc>
      </w:tr>
      <w:tr w:rsidR="00AB2736" w:rsidRPr="00420C9D" w14:paraId="47335459" w14:textId="77777777" w:rsidTr="00AB2736">
        <w:trPr>
          <w:trHeight w:val="283"/>
        </w:trPr>
        <w:tc>
          <w:tcPr>
            <w:tcW w:w="4870" w:type="dxa"/>
          </w:tcPr>
          <w:p w14:paraId="5E27E91F"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Len v prípade, ak je obstarávanie vyhradené</w:t>
            </w:r>
            <w:r w:rsidRPr="00420C9D">
              <w:rPr>
                <w:rStyle w:val="Odkaznapoznmkupodiarou"/>
                <w:rFonts w:ascii="Arial" w:hAnsi="Arial" w:cs="Arial"/>
                <w:sz w:val="20"/>
                <w:szCs w:val="20"/>
              </w:rPr>
              <w:footnoteReference w:id="15"/>
            </w:r>
            <w:r w:rsidRPr="00420C9D">
              <w:rPr>
                <w:rFonts w:ascii="Arial" w:hAnsi="Arial" w:cs="Arial"/>
                <w:sz w:val="20"/>
                <w:szCs w:val="20"/>
              </w:rPr>
              <w:t>: je hospodársky subjekt chránená pracovná dielňa, „sociálny podnik“</w:t>
            </w:r>
            <w:r w:rsidRPr="00420C9D">
              <w:rPr>
                <w:rStyle w:val="Odkaznapoznmkupodiarou"/>
                <w:rFonts w:ascii="Arial" w:hAnsi="Arial" w:cs="Arial"/>
                <w:sz w:val="20"/>
                <w:szCs w:val="20"/>
              </w:rPr>
              <w:footnoteReference w:id="16"/>
            </w:r>
            <w:r w:rsidRPr="00420C9D">
              <w:rPr>
                <w:rFonts w:ascii="Arial" w:hAnsi="Arial" w:cs="Arial"/>
                <w:sz w:val="20"/>
                <w:szCs w:val="20"/>
              </w:rPr>
              <w:t xml:space="preserve"> alebo zabezpečí plnenie zákazky v rámci programov chránených pracovných miest?</w:t>
            </w:r>
          </w:p>
          <w:p w14:paraId="3C273BEE" w14:textId="77777777" w:rsidR="00AB2736" w:rsidRPr="00420C9D" w:rsidRDefault="00AB273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4832F8FF" w14:textId="77777777" w:rsidR="00AB2736" w:rsidRPr="00420C9D" w:rsidRDefault="00AB2736" w:rsidP="0095273D">
            <w:pPr>
              <w:spacing w:after="0" w:line="240" w:lineRule="auto"/>
              <w:contextualSpacing/>
              <w:jc w:val="both"/>
              <w:rPr>
                <w:rFonts w:ascii="Arial" w:hAnsi="Arial" w:cs="Arial"/>
                <w:sz w:val="20"/>
                <w:szCs w:val="20"/>
              </w:rPr>
            </w:pPr>
          </w:p>
          <w:p w14:paraId="668718D0"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aký je zodpovedajúci percentuálny podiel zdravotne postihnutých alebo znevýhodnených pracovníkov?</w:t>
            </w:r>
          </w:p>
          <w:p w14:paraId="67CFDD05" w14:textId="77777777" w:rsidR="00AB2736" w:rsidRPr="00420C9D" w:rsidRDefault="00AB2736" w:rsidP="0095273D">
            <w:pPr>
              <w:spacing w:after="0" w:line="240" w:lineRule="auto"/>
              <w:contextualSpacing/>
              <w:jc w:val="both"/>
              <w:rPr>
                <w:rFonts w:ascii="Arial" w:hAnsi="Arial" w:cs="Arial"/>
                <w:sz w:val="20"/>
                <w:szCs w:val="20"/>
              </w:rPr>
            </w:pPr>
          </w:p>
          <w:p w14:paraId="2C5EF384"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Ak sa to vyžaduje, uveďte, do ktorej kategórie alebo kategórií zdravotne postihnutých alebo znevýhodnených pracovníkov patria príslušní zamestnanci?</w:t>
            </w:r>
          </w:p>
        </w:tc>
        <w:tc>
          <w:tcPr>
            <w:tcW w:w="4870" w:type="dxa"/>
          </w:tcPr>
          <w:p w14:paraId="51B0DB9B" w14:textId="77777777" w:rsidR="00AB2736" w:rsidRPr="00420C9D" w:rsidRDefault="00AB2736" w:rsidP="0095273D">
            <w:pPr>
              <w:spacing w:after="0" w:line="240" w:lineRule="auto"/>
              <w:contextualSpacing/>
              <w:rPr>
                <w:rFonts w:ascii="Arial" w:hAnsi="Arial" w:cs="Arial"/>
                <w:sz w:val="20"/>
                <w:szCs w:val="20"/>
              </w:rPr>
            </w:pPr>
          </w:p>
          <w:p w14:paraId="08E59C2F" w14:textId="2C4AE733"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2CADCFB">
                <v:shape id="_x0000_i1137" type="#_x0000_t75" style="width:42.1pt;height:20.1pt" o:ole="">
                  <v:imagedata r:id="rId24" o:title=""/>
                </v:shape>
                <w:control r:id="rId28" w:name="CheckBox11" w:shapeid="_x0000_i1137"/>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0B8C3DC9">
                <v:shape id="_x0000_i1139" type="#_x0000_t75" style="width:44.9pt;height:20.1pt" o:ole="">
                  <v:imagedata r:id="rId29" o:title=""/>
                </v:shape>
                <w:control r:id="rId30" w:name="CheckBox21" w:shapeid="_x0000_i1139"/>
              </w:object>
            </w:r>
            <w:r w:rsidR="00AB2736" w:rsidRPr="00420C9D">
              <w:rPr>
                <w:rFonts w:ascii="Arial" w:hAnsi="Arial" w:cs="Arial"/>
                <w:sz w:val="20"/>
                <w:szCs w:val="20"/>
              </w:rPr>
              <w:t xml:space="preserve">  </w:t>
            </w:r>
          </w:p>
          <w:p w14:paraId="6BA56680" w14:textId="77777777" w:rsidR="00AB2736" w:rsidRPr="00420C9D" w:rsidRDefault="00AB2736" w:rsidP="0095273D">
            <w:pPr>
              <w:spacing w:after="0" w:line="240" w:lineRule="auto"/>
              <w:contextualSpacing/>
              <w:rPr>
                <w:rFonts w:ascii="Arial" w:hAnsi="Arial" w:cs="Arial"/>
                <w:sz w:val="20"/>
                <w:szCs w:val="20"/>
              </w:rPr>
            </w:pPr>
          </w:p>
          <w:p w14:paraId="435A3BE1" w14:textId="77777777" w:rsidR="00AB2736" w:rsidRPr="00420C9D" w:rsidRDefault="00AB2736" w:rsidP="0095273D">
            <w:pPr>
              <w:spacing w:after="0" w:line="240" w:lineRule="auto"/>
              <w:contextualSpacing/>
              <w:rPr>
                <w:rFonts w:ascii="Arial" w:hAnsi="Arial" w:cs="Arial"/>
                <w:sz w:val="20"/>
                <w:szCs w:val="20"/>
              </w:rPr>
            </w:pPr>
          </w:p>
          <w:p w14:paraId="77B7F87B" w14:textId="77777777" w:rsidR="00AB2736" w:rsidRPr="00420C9D" w:rsidRDefault="00AB2736" w:rsidP="0095273D">
            <w:pPr>
              <w:spacing w:after="0" w:line="240" w:lineRule="auto"/>
              <w:contextualSpacing/>
              <w:rPr>
                <w:rFonts w:ascii="Arial" w:hAnsi="Arial" w:cs="Arial"/>
                <w:sz w:val="20"/>
                <w:szCs w:val="20"/>
              </w:rPr>
            </w:pPr>
          </w:p>
          <w:p w14:paraId="67C48D67"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A719908" w14:textId="77777777" w:rsidR="00AB2736" w:rsidRPr="00420C9D" w:rsidRDefault="00AB2736" w:rsidP="0095273D">
            <w:pPr>
              <w:spacing w:after="0" w:line="240" w:lineRule="auto"/>
              <w:contextualSpacing/>
              <w:rPr>
                <w:rFonts w:ascii="Arial" w:hAnsi="Arial" w:cs="Arial"/>
                <w:sz w:val="20"/>
                <w:szCs w:val="20"/>
              </w:rPr>
            </w:pPr>
          </w:p>
          <w:p w14:paraId="7308C855" w14:textId="77777777" w:rsidR="00AB2736" w:rsidRPr="00420C9D" w:rsidRDefault="00AB2736" w:rsidP="0095273D">
            <w:pPr>
              <w:spacing w:after="0" w:line="240" w:lineRule="auto"/>
              <w:contextualSpacing/>
              <w:rPr>
                <w:rFonts w:ascii="Arial" w:hAnsi="Arial" w:cs="Arial"/>
                <w:sz w:val="20"/>
                <w:szCs w:val="20"/>
              </w:rPr>
            </w:pPr>
          </w:p>
          <w:p w14:paraId="32FA4B9B" w14:textId="77777777" w:rsidR="00AB2736" w:rsidRPr="00420C9D" w:rsidRDefault="00AB273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AB2736" w:rsidRPr="00420C9D" w14:paraId="292805B0" w14:textId="77777777" w:rsidTr="00AB2736">
        <w:trPr>
          <w:trHeight w:val="283"/>
        </w:trPr>
        <w:tc>
          <w:tcPr>
            <w:tcW w:w="4870" w:type="dxa"/>
          </w:tcPr>
          <w:p w14:paraId="1737A869" w14:textId="77777777" w:rsidR="00AB2736" w:rsidRPr="00420C9D" w:rsidRDefault="00AB2736" w:rsidP="0095273D">
            <w:pPr>
              <w:spacing w:after="0" w:line="240" w:lineRule="auto"/>
              <w:contextualSpacing/>
              <w:jc w:val="both"/>
              <w:rPr>
                <w:rFonts w:ascii="Arial" w:hAnsi="Arial" w:cs="Arial"/>
                <w:sz w:val="20"/>
                <w:szCs w:val="20"/>
              </w:rPr>
            </w:pPr>
            <w:r w:rsidRPr="00420C9D">
              <w:rPr>
                <w:rFonts w:ascii="Arial" w:hAnsi="Arial" w:cs="Arial"/>
                <w:sz w:val="20"/>
                <w:szCs w:val="20"/>
              </w:rPr>
              <w:t>V príslušných prípadoch: je hospodársky subjekt zapísaný v úradnom zozname schválených hospodárskych subjektov alebo má rovnocenné osvedčenie (napríklad v rámci národného (pred)kvalifikačného systému)?</w:t>
            </w:r>
          </w:p>
        </w:tc>
        <w:tc>
          <w:tcPr>
            <w:tcW w:w="4870" w:type="dxa"/>
          </w:tcPr>
          <w:p w14:paraId="4D4481F6" w14:textId="77777777" w:rsidR="00AB2736" w:rsidRPr="00420C9D" w:rsidRDefault="00AB2736" w:rsidP="0095273D">
            <w:pPr>
              <w:spacing w:after="0" w:line="240" w:lineRule="auto"/>
              <w:contextualSpacing/>
              <w:rPr>
                <w:rFonts w:ascii="Arial" w:hAnsi="Arial" w:cs="Arial"/>
                <w:sz w:val="20"/>
                <w:szCs w:val="20"/>
              </w:rPr>
            </w:pPr>
          </w:p>
          <w:p w14:paraId="583A8E96" w14:textId="512A6102" w:rsidR="00AB273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E2B0F21">
                <v:shape id="_x0000_i1141" type="#_x0000_t75" style="width:42.1pt;height:20.1pt" o:ole="">
                  <v:imagedata r:id="rId24" o:title=""/>
                </v:shape>
                <w:control r:id="rId31" w:name="CheckBox12" w:shapeid="_x0000_i1141"/>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74F026EC">
                <v:shape id="_x0000_i1143" type="#_x0000_t75" style="width:44.9pt;height:20.1pt" o:ole="">
                  <v:imagedata r:id="rId32" o:title=""/>
                </v:shape>
                <w:control r:id="rId33" w:name="CheckBox22" w:shapeid="_x0000_i1143"/>
              </w:object>
            </w:r>
            <w:r w:rsidR="00AB2736" w:rsidRPr="00420C9D">
              <w:rPr>
                <w:rFonts w:ascii="Arial" w:hAnsi="Arial" w:cs="Arial"/>
                <w:sz w:val="20"/>
                <w:szCs w:val="20"/>
              </w:rPr>
              <w:t xml:space="preserve"> </w:t>
            </w:r>
            <w:r w:rsidRPr="00420C9D">
              <w:rPr>
                <w:rFonts w:ascii="Arial" w:hAnsi="Arial" w:cs="Arial"/>
                <w:sz w:val="20"/>
                <w:szCs w:val="20"/>
              </w:rPr>
              <w:object w:dxaOrig="225" w:dyaOrig="225" w14:anchorId="3C1225F1">
                <v:shape id="_x0000_i1145" type="#_x0000_t75" style="width:90.25pt;height:20.1pt" o:ole="">
                  <v:imagedata r:id="rId34" o:title=""/>
                </v:shape>
                <w:control r:id="rId35" w:name="CheckBox3" w:shapeid="_x0000_i1145"/>
              </w:object>
            </w:r>
            <w:r w:rsidR="00AB2736" w:rsidRPr="00420C9D">
              <w:rPr>
                <w:rFonts w:ascii="Arial" w:hAnsi="Arial" w:cs="Arial"/>
                <w:sz w:val="20"/>
                <w:szCs w:val="20"/>
              </w:rPr>
              <w:t xml:space="preserve">  </w:t>
            </w:r>
          </w:p>
          <w:p w14:paraId="597CF0A0" w14:textId="77777777" w:rsidR="00AB2736" w:rsidRPr="00420C9D" w:rsidRDefault="00AB2736" w:rsidP="0095273D">
            <w:pPr>
              <w:spacing w:after="0" w:line="240" w:lineRule="auto"/>
              <w:contextualSpacing/>
              <w:rPr>
                <w:rFonts w:ascii="Arial" w:hAnsi="Arial" w:cs="Arial"/>
                <w:sz w:val="20"/>
                <w:szCs w:val="20"/>
              </w:rPr>
            </w:pPr>
          </w:p>
        </w:tc>
      </w:tr>
    </w:tbl>
    <w:p w14:paraId="7F6F096D" w14:textId="77777777" w:rsidR="00AB2736" w:rsidRPr="00420C9D" w:rsidRDefault="00AB2736" w:rsidP="0095273D">
      <w:pPr>
        <w:spacing w:after="0" w:line="240" w:lineRule="auto"/>
        <w:contextualSpacing/>
        <w:jc w:val="center"/>
        <w:rPr>
          <w:rFonts w:ascii="Arial" w:hAnsi="Arial" w:cs="Arial"/>
          <w:sz w:val="20"/>
          <w:szCs w:val="20"/>
        </w:rPr>
      </w:pPr>
    </w:p>
    <w:tbl>
      <w:tblPr>
        <w:tblStyle w:val="Mriekatabuky"/>
        <w:tblW w:w="9736" w:type="dxa"/>
        <w:tblLook w:val="04A0" w:firstRow="1" w:lastRow="0" w:firstColumn="1" w:lastColumn="0" w:noHBand="0" w:noVBand="1"/>
      </w:tblPr>
      <w:tblGrid>
        <w:gridCol w:w="4868"/>
        <w:gridCol w:w="4868"/>
      </w:tblGrid>
      <w:tr w:rsidR="001435F6" w:rsidRPr="00420C9D" w14:paraId="03540B85" w14:textId="77777777" w:rsidTr="00A95E29">
        <w:trPr>
          <w:trHeight w:val="2812"/>
        </w:trPr>
        <w:tc>
          <w:tcPr>
            <w:tcW w:w="4868" w:type="dxa"/>
          </w:tcPr>
          <w:p w14:paraId="61C9884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w:t>
            </w:r>
          </w:p>
          <w:p w14:paraId="0B7E7C17" w14:textId="77777777" w:rsidR="001435F6" w:rsidRPr="00420C9D" w:rsidRDefault="001435F6" w:rsidP="0095273D">
            <w:pPr>
              <w:spacing w:after="0" w:line="240" w:lineRule="auto"/>
              <w:contextualSpacing/>
              <w:jc w:val="both"/>
              <w:rPr>
                <w:rFonts w:ascii="Arial" w:hAnsi="Arial" w:cs="Arial"/>
                <w:b/>
                <w:sz w:val="20"/>
                <w:szCs w:val="20"/>
              </w:rPr>
            </w:pPr>
          </w:p>
          <w:p w14:paraId="0E6B45D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Odpovedzte na zvyšné časti tohto oddielu, oddielu B a v príslušnom prípade oddielu C tejto časti, v prípade potreby vyplňte časť V a v každom prípade vyplňte a podpíšte časť VI.</w:t>
            </w:r>
          </w:p>
          <w:p w14:paraId="44630785" w14:textId="77777777" w:rsidR="001435F6" w:rsidRPr="00420C9D" w:rsidRDefault="001435F6" w:rsidP="0095273D">
            <w:pPr>
              <w:pStyle w:val="Odsekzoznamu"/>
              <w:spacing w:after="0" w:line="240" w:lineRule="auto"/>
              <w:jc w:val="both"/>
              <w:rPr>
                <w:rFonts w:ascii="Arial" w:hAnsi="Arial" w:cs="Arial"/>
                <w:sz w:val="20"/>
                <w:szCs w:val="20"/>
              </w:rPr>
            </w:pPr>
          </w:p>
          <w:p w14:paraId="26245EEC"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názov zoznamu alebo osvedčenia a v príslušnom prípade príslušné číslo zápisu alebo osvedčenia:</w:t>
            </w:r>
          </w:p>
          <w:p w14:paraId="5C5A42E6"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 xml:space="preserve">Ak je osvedčenie o zápise alebo osvedčenie k dispozícií v elektronickom formáte, uveďte: </w:t>
            </w:r>
          </w:p>
          <w:p w14:paraId="0DC5501E"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Uveďte odkazy, na ktorých je založený zápis alebo osvedčenie a v príslušnom prípade klasifikáciu získanú v úradnom zozname</w:t>
            </w:r>
            <w:r w:rsidRPr="00420C9D">
              <w:rPr>
                <w:rStyle w:val="Odkaznapoznmkupodiarou"/>
                <w:rFonts w:ascii="Arial" w:hAnsi="Arial" w:cs="Arial"/>
                <w:sz w:val="20"/>
                <w:szCs w:val="20"/>
              </w:rPr>
              <w:footnoteReference w:id="17"/>
            </w:r>
            <w:r w:rsidRPr="00420C9D">
              <w:rPr>
                <w:rFonts w:ascii="Arial" w:hAnsi="Arial" w:cs="Arial"/>
                <w:sz w:val="20"/>
                <w:szCs w:val="20"/>
              </w:rPr>
              <w:t>:</w:t>
            </w:r>
          </w:p>
          <w:p w14:paraId="659F4B37" w14:textId="77777777" w:rsidR="001435F6" w:rsidRPr="00420C9D" w:rsidRDefault="001435F6" w:rsidP="005E46B5">
            <w:pPr>
              <w:pStyle w:val="Odsekzoznamu"/>
              <w:numPr>
                <w:ilvl w:val="0"/>
                <w:numId w:val="6"/>
              </w:numPr>
              <w:spacing w:after="0" w:line="240" w:lineRule="auto"/>
              <w:jc w:val="both"/>
              <w:rPr>
                <w:rFonts w:ascii="Arial" w:hAnsi="Arial" w:cs="Arial"/>
                <w:sz w:val="20"/>
                <w:szCs w:val="20"/>
              </w:rPr>
            </w:pPr>
            <w:r w:rsidRPr="00420C9D">
              <w:rPr>
                <w:rFonts w:ascii="Arial" w:hAnsi="Arial" w:cs="Arial"/>
                <w:sz w:val="20"/>
                <w:szCs w:val="20"/>
              </w:rPr>
              <w:t>Vzťahuje sa zápis alebo osvedčenie na všetky požadované podmienky účasti?</w:t>
            </w:r>
          </w:p>
          <w:p w14:paraId="2B155F4A"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DF55958" w14:textId="77777777" w:rsidR="001435F6" w:rsidRPr="00420C9D" w:rsidRDefault="001435F6" w:rsidP="0095273D">
            <w:pPr>
              <w:spacing w:after="0" w:line="240" w:lineRule="auto"/>
              <w:contextualSpacing/>
              <w:rPr>
                <w:rFonts w:ascii="Arial" w:hAnsi="Arial" w:cs="Arial"/>
                <w:sz w:val="20"/>
                <w:szCs w:val="20"/>
              </w:rPr>
            </w:pPr>
          </w:p>
          <w:p w14:paraId="78717F66" w14:textId="77777777" w:rsidR="001435F6" w:rsidRPr="00420C9D" w:rsidRDefault="001435F6" w:rsidP="0095273D">
            <w:pPr>
              <w:spacing w:after="0" w:line="240" w:lineRule="auto"/>
              <w:contextualSpacing/>
              <w:rPr>
                <w:rFonts w:ascii="Arial" w:hAnsi="Arial" w:cs="Arial"/>
                <w:sz w:val="20"/>
                <w:szCs w:val="20"/>
              </w:rPr>
            </w:pPr>
          </w:p>
          <w:p w14:paraId="353164C4" w14:textId="77777777" w:rsidR="001435F6" w:rsidRPr="00420C9D" w:rsidRDefault="001435F6" w:rsidP="0095273D">
            <w:pPr>
              <w:spacing w:after="0" w:line="240" w:lineRule="auto"/>
              <w:contextualSpacing/>
              <w:rPr>
                <w:rFonts w:ascii="Arial" w:hAnsi="Arial" w:cs="Arial"/>
                <w:sz w:val="20"/>
                <w:szCs w:val="20"/>
              </w:rPr>
            </w:pPr>
          </w:p>
          <w:p w14:paraId="42F37EA8" w14:textId="77777777" w:rsidR="001435F6" w:rsidRPr="00420C9D" w:rsidRDefault="001435F6" w:rsidP="0095273D">
            <w:pPr>
              <w:spacing w:after="0" w:line="240" w:lineRule="auto"/>
              <w:contextualSpacing/>
              <w:rPr>
                <w:rFonts w:ascii="Arial" w:hAnsi="Arial" w:cs="Arial"/>
                <w:sz w:val="20"/>
                <w:szCs w:val="20"/>
              </w:rPr>
            </w:pPr>
          </w:p>
          <w:p w14:paraId="124EC980" w14:textId="77777777" w:rsidR="001435F6" w:rsidRPr="00420C9D" w:rsidRDefault="001435F6" w:rsidP="0095273D">
            <w:pPr>
              <w:spacing w:after="0" w:line="240" w:lineRule="auto"/>
              <w:contextualSpacing/>
              <w:rPr>
                <w:rFonts w:ascii="Arial" w:hAnsi="Arial" w:cs="Arial"/>
                <w:sz w:val="20"/>
                <w:szCs w:val="20"/>
              </w:rPr>
            </w:pPr>
          </w:p>
          <w:p w14:paraId="7394FE80" w14:textId="77777777" w:rsidR="001435F6" w:rsidRPr="00420C9D" w:rsidRDefault="001435F6" w:rsidP="0095273D">
            <w:pPr>
              <w:spacing w:after="0" w:line="240" w:lineRule="auto"/>
              <w:contextualSpacing/>
              <w:rPr>
                <w:rFonts w:ascii="Arial" w:hAnsi="Arial" w:cs="Arial"/>
                <w:sz w:val="20"/>
                <w:szCs w:val="20"/>
              </w:rPr>
            </w:pPr>
          </w:p>
          <w:p w14:paraId="35F46DE3" w14:textId="77777777" w:rsidR="001435F6" w:rsidRPr="00420C9D" w:rsidRDefault="001435F6" w:rsidP="0095273D">
            <w:pPr>
              <w:pStyle w:val="Odsekzoznamu"/>
              <w:spacing w:after="0" w:line="240" w:lineRule="auto"/>
              <w:rPr>
                <w:rFonts w:ascii="Arial" w:hAnsi="Arial" w:cs="Arial"/>
                <w:sz w:val="20"/>
                <w:szCs w:val="20"/>
              </w:rPr>
            </w:pPr>
          </w:p>
          <w:p w14:paraId="7D285AD4"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10316E28" w14:textId="77777777" w:rsidR="001435F6" w:rsidRPr="00420C9D" w:rsidRDefault="001435F6" w:rsidP="0095273D">
            <w:pPr>
              <w:pStyle w:val="Odsekzoznamu"/>
              <w:spacing w:after="0" w:line="240" w:lineRule="auto"/>
              <w:rPr>
                <w:rFonts w:ascii="Arial" w:hAnsi="Arial" w:cs="Arial"/>
                <w:sz w:val="20"/>
                <w:szCs w:val="20"/>
              </w:rPr>
            </w:pPr>
          </w:p>
          <w:p w14:paraId="535BA0D0" w14:textId="77777777" w:rsidR="001435F6" w:rsidRPr="00420C9D" w:rsidRDefault="001435F6" w:rsidP="0095273D">
            <w:pPr>
              <w:pStyle w:val="Odsekzoznamu"/>
              <w:spacing w:after="0" w:line="240" w:lineRule="auto"/>
              <w:rPr>
                <w:rFonts w:ascii="Arial" w:hAnsi="Arial" w:cs="Arial"/>
                <w:sz w:val="20"/>
                <w:szCs w:val="20"/>
              </w:rPr>
            </w:pPr>
          </w:p>
          <w:p w14:paraId="7D3532C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(webová adresa, vydávajúci orgán alebo subjekt, presný odkaz na dokumentáciu):</w:t>
            </w:r>
          </w:p>
          <w:p w14:paraId="7CEB3AF0"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w:t>
            </w:r>
          </w:p>
          <w:p w14:paraId="6741003F" w14:textId="77777777" w:rsidR="001435F6" w:rsidRPr="00420C9D" w:rsidRDefault="001435F6" w:rsidP="005E46B5">
            <w:pPr>
              <w:pStyle w:val="Odsekzoznamu"/>
              <w:numPr>
                <w:ilvl w:val="0"/>
                <w:numId w:val="7"/>
              </w:numPr>
              <w:spacing w:after="0" w:line="240" w:lineRule="auto"/>
              <w:rPr>
                <w:rFonts w:ascii="Arial" w:hAnsi="Arial" w:cs="Arial"/>
                <w:sz w:val="20"/>
                <w:szCs w:val="20"/>
              </w:rPr>
            </w:pPr>
            <w:r w:rsidRPr="00420C9D">
              <w:rPr>
                <w:rFonts w:ascii="Arial" w:hAnsi="Arial" w:cs="Arial"/>
                <w:sz w:val="20"/>
                <w:szCs w:val="20"/>
              </w:rPr>
              <w:t>[...........]</w:t>
            </w:r>
          </w:p>
          <w:p w14:paraId="43B362DA" w14:textId="77777777" w:rsidR="001435F6" w:rsidRPr="00420C9D" w:rsidRDefault="001435F6" w:rsidP="0095273D">
            <w:pPr>
              <w:spacing w:after="0" w:line="240" w:lineRule="auto"/>
              <w:contextualSpacing/>
              <w:rPr>
                <w:rFonts w:ascii="Arial" w:hAnsi="Arial" w:cs="Arial"/>
                <w:sz w:val="20"/>
                <w:szCs w:val="20"/>
              </w:rPr>
            </w:pPr>
          </w:p>
          <w:p w14:paraId="53E42999" w14:textId="77777777" w:rsidR="001435F6" w:rsidRPr="00420C9D" w:rsidRDefault="001435F6" w:rsidP="0095273D">
            <w:pPr>
              <w:pStyle w:val="Odsekzoznamu"/>
              <w:spacing w:after="0" w:line="240" w:lineRule="auto"/>
              <w:rPr>
                <w:rFonts w:ascii="Arial" w:hAnsi="Arial" w:cs="Arial"/>
                <w:sz w:val="20"/>
                <w:szCs w:val="20"/>
              </w:rPr>
            </w:pPr>
          </w:p>
          <w:p w14:paraId="731CBBB4" w14:textId="1542A53C"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F467248">
                <v:shape id="_x0000_i1147" type="#_x0000_t75" style="width:42.1pt;height:20.1pt" o:ole="">
                  <v:imagedata r:id="rId24" o:title=""/>
                </v:shape>
                <w:control r:id="rId36" w:name="CheckBox13" w:shapeid="_x0000_i1147"/>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C9B04ED">
                <v:shape id="_x0000_i1149" type="#_x0000_t75" style="width:44.9pt;height:20.1pt" o:ole="">
                  <v:imagedata r:id="rId37" o:title=""/>
                </v:shape>
                <w:control r:id="rId38" w:name="CheckBox23" w:shapeid="_x0000_i1149"/>
              </w:object>
            </w:r>
            <w:r w:rsidRPr="00420C9D">
              <w:rPr>
                <w:rFonts w:ascii="Arial" w:hAnsi="Arial" w:cs="Arial"/>
                <w:sz w:val="20"/>
                <w:szCs w:val="20"/>
              </w:rPr>
              <w:t xml:space="preserve">  </w:t>
            </w:r>
          </w:p>
          <w:p w14:paraId="3059E286" w14:textId="77777777" w:rsidR="001435F6" w:rsidRPr="00420C9D" w:rsidRDefault="001435F6" w:rsidP="0095273D">
            <w:pPr>
              <w:pStyle w:val="Odsekzoznamu"/>
              <w:spacing w:after="0" w:line="240" w:lineRule="auto"/>
              <w:rPr>
                <w:rFonts w:ascii="Arial" w:hAnsi="Arial" w:cs="Arial"/>
                <w:sz w:val="20"/>
                <w:szCs w:val="20"/>
              </w:rPr>
            </w:pPr>
          </w:p>
        </w:tc>
      </w:tr>
      <w:tr w:rsidR="001435F6" w:rsidRPr="00420C9D" w14:paraId="0F1DE8BB" w14:textId="77777777" w:rsidTr="00A95E29">
        <w:trPr>
          <w:trHeight w:val="2812"/>
        </w:trPr>
        <w:tc>
          <w:tcPr>
            <w:tcW w:w="4868" w:type="dxa"/>
          </w:tcPr>
          <w:p w14:paraId="4A4AA2D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nie:</w:t>
            </w:r>
          </w:p>
          <w:p w14:paraId="2C54F9EE" w14:textId="77777777" w:rsidR="001435F6" w:rsidRPr="00420C9D" w:rsidRDefault="001435F6" w:rsidP="0095273D">
            <w:pPr>
              <w:spacing w:after="0" w:line="240" w:lineRule="auto"/>
              <w:contextualSpacing/>
              <w:jc w:val="both"/>
              <w:rPr>
                <w:rFonts w:ascii="Arial" w:hAnsi="Arial" w:cs="Arial"/>
                <w:b/>
                <w:sz w:val="20"/>
                <w:szCs w:val="20"/>
              </w:rPr>
            </w:pPr>
          </w:p>
          <w:p w14:paraId="5304ED50"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Vyplňte navyše aj chýbajúce informácie v časti IV, oddiely A, B, C alebo D, a to podľa potreby</w:t>
            </w:r>
          </w:p>
          <w:p w14:paraId="7F10E555" w14:textId="77777777" w:rsidR="001435F6" w:rsidRPr="00420C9D" w:rsidRDefault="001435F6" w:rsidP="0095273D">
            <w:pPr>
              <w:spacing w:after="0" w:line="240" w:lineRule="auto"/>
              <w:contextualSpacing/>
              <w:jc w:val="both"/>
              <w:rPr>
                <w:rFonts w:ascii="Arial" w:hAnsi="Arial" w:cs="Arial"/>
                <w:b/>
                <w:sz w:val="20"/>
                <w:szCs w:val="20"/>
              </w:rPr>
            </w:pPr>
          </w:p>
          <w:p w14:paraId="463AF4D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Len ak sa to vyžaduje v príslušnom oznámení alebo súťažných podkladoch:</w:t>
            </w:r>
          </w:p>
          <w:p w14:paraId="5ECF21BC" w14:textId="77777777" w:rsidR="001435F6" w:rsidRPr="00420C9D" w:rsidRDefault="001435F6" w:rsidP="0095273D">
            <w:pPr>
              <w:spacing w:after="0" w:line="240" w:lineRule="auto"/>
              <w:contextualSpacing/>
              <w:jc w:val="both"/>
              <w:rPr>
                <w:rFonts w:ascii="Arial" w:hAnsi="Arial" w:cs="Arial"/>
                <w:b/>
                <w:sz w:val="20"/>
                <w:szCs w:val="20"/>
              </w:rPr>
            </w:pPr>
          </w:p>
          <w:p w14:paraId="4B4E1664" w14:textId="77777777" w:rsidR="001435F6" w:rsidRPr="00420C9D" w:rsidRDefault="001435F6" w:rsidP="005E46B5">
            <w:pPr>
              <w:pStyle w:val="Odsekzoznamu"/>
              <w:numPr>
                <w:ilvl w:val="0"/>
                <w:numId w:val="7"/>
              </w:numPr>
              <w:spacing w:after="0" w:line="240" w:lineRule="auto"/>
              <w:jc w:val="both"/>
              <w:rPr>
                <w:rFonts w:ascii="Arial" w:hAnsi="Arial" w:cs="Arial"/>
                <w:sz w:val="20"/>
                <w:szCs w:val="20"/>
              </w:rPr>
            </w:pPr>
            <w:r w:rsidRPr="00420C9D">
              <w:rPr>
                <w:rFonts w:ascii="Arial" w:hAnsi="Arial" w:cs="Arial"/>
                <w:sz w:val="20"/>
                <w:szCs w:val="20"/>
              </w:rPr>
              <w:t xml:space="preserve">Bude môcť hospodársky subjekt poskytnúť </w:t>
            </w:r>
            <w:r w:rsidRPr="00420C9D">
              <w:rPr>
                <w:rFonts w:ascii="Arial" w:hAnsi="Arial" w:cs="Arial"/>
                <w:b/>
                <w:sz w:val="20"/>
                <w:szCs w:val="20"/>
              </w:rPr>
              <w:t>osvedčenie</w:t>
            </w:r>
            <w:r w:rsidRPr="00420C9D">
              <w:rPr>
                <w:rFonts w:ascii="Arial" w:hAnsi="Arial" w:cs="Arial"/>
                <w:sz w:val="20"/>
                <w:szCs w:val="20"/>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0DBDE627" w14:textId="77777777" w:rsidR="001435F6" w:rsidRPr="00420C9D" w:rsidRDefault="001435F6" w:rsidP="0095273D">
            <w:pPr>
              <w:spacing w:after="0" w:line="240" w:lineRule="auto"/>
              <w:contextualSpacing/>
              <w:jc w:val="both"/>
              <w:rPr>
                <w:rFonts w:ascii="Arial" w:hAnsi="Arial" w:cs="Arial"/>
                <w:sz w:val="20"/>
                <w:szCs w:val="20"/>
              </w:rPr>
            </w:pPr>
          </w:p>
          <w:p w14:paraId="4933284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p w14:paraId="4A9C2765" w14:textId="77777777" w:rsidR="001435F6" w:rsidRPr="00420C9D" w:rsidRDefault="001435F6" w:rsidP="0095273D">
            <w:pPr>
              <w:spacing w:after="0" w:line="240" w:lineRule="auto"/>
              <w:contextualSpacing/>
              <w:jc w:val="both"/>
              <w:rPr>
                <w:rFonts w:ascii="Arial" w:hAnsi="Arial" w:cs="Arial"/>
                <w:b/>
                <w:sz w:val="20"/>
                <w:szCs w:val="20"/>
              </w:rPr>
            </w:pPr>
          </w:p>
        </w:tc>
        <w:tc>
          <w:tcPr>
            <w:tcW w:w="4868" w:type="dxa"/>
          </w:tcPr>
          <w:p w14:paraId="63A0291A" w14:textId="77777777" w:rsidR="001435F6" w:rsidRPr="00420C9D" w:rsidRDefault="001435F6" w:rsidP="0095273D">
            <w:pPr>
              <w:spacing w:after="0" w:line="240" w:lineRule="auto"/>
              <w:contextualSpacing/>
              <w:rPr>
                <w:rFonts w:ascii="Arial" w:hAnsi="Arial" w:cs="Arial"/>
                <w:sz w:val="20"/>
                <w:szCs w:val="20"/>
              </w:rPr>
            </w:pPr>
          </w:p>
          <w:p w14:paraId="1255BB5E" w14:textId="77777777" w:rsidR="001435F6" w:rsidRPr="00420C9D" w:rsidRDefault="001435F6" w:rsidP="0095273D">
            <w:pPr>
              <w:spacing w:after="0" w:line="240" w:lineRule="auto"/>
              <w:contextualSpacing/>
              <w:rPr>
                <w:rFonts w:ascii="Arial" w:hAnsi="Arial" w:cs="Arial"/>
                <w:sz w:val="20"/>
                <w:szCs w:val="20"/>
              </w:rPr>
            </w:pPr>
          </w:p>
          <w:p w14:paraId="7E01AE5B" w14:textId="77777777" w:rsidR="001435F6" w:rsidRPr="00420C9D" w:rsidRDefault="001435F6" w:rsidP="0095273D">
            <w:pPr>
              <w:spacing w:after="0" w:line="240" w:lineRule="auto"/>
              <w:contextualSpacing/>
              <w:rPr>
                <w:rFonts w:ascii="Arial" w:hAnsi="Arial" w:cs="Arial"/>
                <w:sz w:val="20"/>
                <w:szCs w:val="20"/>
              </w:rPr>
            </w:pPr>
          </w:p>
          <w:p w14:paraId="218AD584" w14:textId="77777777" w:rsidR="001435F6" w:rsidRPr="00420C9D" w:rsidRDefault="001435F6" w:rsidP="0095273D">
            <w:pPr>
              <w:spacing w:after="0" w:line="240" w:lineRule="auto"/>
              <w:contextualSpacing/>
              <w:rPr>
                <w:rFonts w:ascii="Arial" w:hAnsi="Arial" w:cs="Arial"/>
                <w:sz w:val="20"/>
                <w:szCs w:val="20"/>
              </w:rPr>
            </w:pPr>
          </w:p>
          <w:p w14:paraId="662DF78D" w14:textId="77777777" w:rsidR="001435F6" w:rsidRPr="00420C9D" w:rsidRDefault="001435F6" w:rsidP="0095273D">
            <w:pPr>
              <w:spacing w:after="0" w:line="240" w:lineRule="auto"/>
              <w:contextualSpacing/>
              <w:rPr>
                <w:rFonts w:ascii="Arial" w:hAnsi="Arial" w:cs="Arial"/>
                <w:sz w:val="20"/>
                <w:szCs w:val="20"/>
              </w:rPr>
            </w:pPr>
          </w:p>
          <w:p w14:paraId="0C7ECAD2" w14:textId="77777777" w:rsidR="001435F6" w:rsidRPr="00420C9D" w:rsidRDefault="001435F6" w:rsidP="0095273D">
            <w:pPr>
              <w:spacing w:after="0" w:line="240" w:lineRule="auto"/>
              <w:contextualSpacing/>
              <w:rPr>
                <w:rFonts w:ascii="Arial" w:hAnsi="Arial" w:cs="Arial"/>
                <w:sz w:val="20"/>
                <w:szCs w:val="20"/>
              </w:rPr>
            </w:pPr>
          </w:p>
          <w:p w14:paraId="773791A8" w14:textId="77777777" w:rsidR="001435F6" w:rsidRPr="00420C9D" w:rsidRDefault="001435F6" w:rsidP="0095273D">
            <w:pPr>
              <w:spacing w:after="0" w:line="240" w:lineRule="auto"/>
              <w:contextualSpacing/>
              <w:rPr>
                <w:rFonts w:ascii="Arial" w:hAnsi="Arial" w:cs="Arial"/>
                <w:sz w:val="20"/>
                <w:szCs w:val="20"/>
              </w:rPr>
            </w:pPr>
          </w:p>
          <w:p w14:paraId="29DBE327" w14:textId="7B2D92DA"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d)       </w:t>
            </w:r>
            <w:r w:rsidR="00B312C4" w:rsidRPr="00420C9D">
              <w:rPr>
                <w:rFonts w:ascii="Arial" w:hAnsi="Arial" w:cs="Arial"/>
                <w:sz w:val="20"/>
                <w:szCs w:val="20"/>
              </w:rPr>
              <w:object w:dxaOrig="225" w:dyaOrig="225" w14:anchorId="1218F0F6">
                <v:shape id="_x0000_i1151" type="#_x0000_t75" style="width:42.1pt;height:20.1pt" o:ole="">
                  <v:imagedata r:id="rId24" o:title=""/>
                </v:shape>
                <w:control r:id="rId39" w:name="CheckBox14" w:shapeid="_x0000_i115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61E0C064">
                <v:shape id="_x0000_i1153" type="#_x0000_t75" style="width:44.9pt;height:20.1pt" o:ole="">
                  <v:imagedata r:id="rId32" o:title=""/>
                </v:shape>
                <w:control r:id="rId40" w:name="CheckBox24" w:shapeid="_x0000_i1153"/>
              </w:object>
            </w:r>
            <w:r w:rsidRPr="00420C9D">
              <w:rPr>
                <w:rFonts w:ascii="Arial" w:hAnsi="Arial" w:cs="Arial"/>
                <w:sz w:val="20"/>
                <w:szCs w:val="20"/>
              </w:rPr>
              <w:t xml:space="preserve">  </w:t>
            </w:r>
          </w:p>
          <w:p w14:paraId="73A6123A" w14:textId="77777777" w:rsidR="001435F6" w:rsidRPr="00420C9D" w:rsidRDefault="001435F6" w:rsidP="0095273D">
            <w:pPr>
              <w:pStyle w:val="Odsekzoznamu"/>
              <w:spacing w:after="0" w:line="240" w:lineRule="auto"/>
              <w:rPr>
                <w:rFonts w:ascii="Arial" w:hAnsi="Arial" w:cs="Arial"/>
                <w:sz w:val="20"/>
                <w:szCs w:val="20"/>
              </w:rPr>
            </w:pPr>
          </w:p>
          <w:p w14:paraId="45162AB7" w14:textId="77777777" w:rsidR="001435F6" w:rsidRPr="00420C9D" w:rsidRDefault="001435F6" w:rsidP="0095273D">
            <w:pPr>
              <w:spacing w:after="0" w:line="240" w:lineRule="auto"/>
              <w:contextualSpacing/>
              <w:rPr>
                <w:rFonts w:ascii="Arial" w:hAnsi="Arial" w:cs="Arial"/>
                <w:sz w:val="20"/>
                <w:szCs w:val="20"/>
              </w:rPr>
            </w:pPr>
          </w:p>
          <w:p w14:paraId="7E717AD4" w14:textId="77777777" w:rsidR="001435F6" w:rsidRPr="00420C9D" w:rsidRDefault="001435F6" w:rsidP="0095273D">
            <w:pPr>
              <w:spacing w:after="0" w:line="240" w:lineRule="auto"/>
              <w:contextualSpacing/>
              <w:rPr>
                <w:rFonts w:ascii="Arial" w:hAnsi="Arial" w:cs="Arial"/>
                <w:sz w:val="20"/>
                <w:szCs w:val="20"/>
              </w:rPr>
            </w:pPr>
          </w:p>
          <w:p w14:paraId="62821ABD" w14:textId="77777777" w:rsidR="001435F6" w:rsidRPr="00420C9D" w:rsidRDefault="001435F6" w:rsidP="0095273D">
            <w:pPr>
              <w:spacing w:after="0" w:line="240" w:lineRule="auto"/>
              <w:contextualSpacing/>
              <w:rPr>
                <w:rFonts w:ascii="Arial" w:hAnsi="Arial" w:cs="Arial"/>
                <w:sz w:val="20"/>
                <w:szCs w:val="20"/>
              </w:rPr>
            </w:pPr>
          </w:p>
          <w:p w14:paraId="3448AB17" w14:textId="77777777" w:rsidR="001435F6" w:rsidRPr="00420C9D" w:rsidRDefault="001435F6" w:rsidP="0095273D">
            <w:pPr>
              <w:spacing w:after="0" w:line="240" w:lineRule="auto"/>
              <w:contextualSpacing/>
              <w:rPr>
                <w:rFonts w:ascii="Arial" w:hAnsi="Arial" w:cs="Arial"/>
                <w:sz w:val="20"/>
                <w:szCs w:val="20"/>
              </w:rPr>
            </w:pPr>
          </w:p>
          <w:p w14:paraId="62D85071" w14:textId="77777777" w:rsidR="001435F6" w:rsidRPr="00420C9D" w:rsidRDefault="001435F6" w:rsidP="0095273D">
            <w:pPr>
              <w:spacing w:after="0" w:line="240" w:lineRule="auto"/>
              <w:contextualSpacing/>
              <w:rPr>
                <w:rFonts w:ascii="Arial" w:hAnsi="Arial" w:cs="Arial"/>
                <w:sz w:val="20"/>
                <w:szCs w:val="20"/>
              </w:rPr>
            </w:pPr>
          </w:p>
          <w:p w14:paraId="1F92FD02" w14:textId="77777777" w:rsidR="001435F6" w:rsidRPr="00420C9D" w:rsidRDefault="001435F6" w:rsidP="0095273D">
            <w:pPr>
              <w:spacing w:after="0" w:line="240" w:lineRule="auto"/>
              <w:contextualSpacing/>
              <w:rPr>
                <w:rFonts w:ascii="Arial" w:hAnsi="Arial" w:cs="Arial"/>
                <w:sz w:val="20"/>
                <w:szCs w:val="20"/>
              </w:rPr>
            </w:pPr>
          </w:p>
          <w:p w14:paraId="6500F62A" w14:textId="77777777" w:rsidR="001435F6" w:rsidRPr="00420C9D" w:rsidRDefault="001435F6" w:rsidP="0095273D">
            <w:pPr>
              <w:spacing w:after="0" w:line="240" w:lineRule="auto"/>
              <w:contextualSpacing/>
              <w:rPr>
                <w:rFonts w:ascii="Arial" w:hAnsi="Arial" w:cs="Arial"/>
                <w:sz w:val="20"/>
                <w:szCs w:val="20"/>
              </w:rPr>
            </w:pPr>
          </w:p>
          <w:p w14:paraId="70F08B30" w14:textId="77777777" w:rsidR="001435F6" w:rsidRPr="00420C9D" w:rsidRDefault="001435F6" w:rsidP="0095273D">
            <w:pPr>
              <w:spacing w:after="0" w:line="240" w:lineRule="auto"/>
              <w:contextualSpacing/>
              <w:rPr>
                <w:rFonts w:ascii="Arial" w:hAnsi="Arial" w:cs="Arial"/>
                <w:sz w:val="20"/>
                <w:szCs w:val="20"/>
              </w:rPr>
            </w:pPr>
          </w:p>
          <w:p w14:paraId="571899C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65D09CD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FD3E51C" w14:textId="77777777" w:rsidTr="00A95E29">
        <w:trPr>
          <w:trHeight w:val="272"/>
        </w:trPr>
        <w:tc>
          <w:tcPr>
            <w:tcW w:w="4868" w:type="dxa"/>
          </w:tcPr>
          <w:p w14:paraId="097614B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Forma účasti:</w:t>
            </w:r>
          </w:p>
        </w:tc>
        <w:tc>
          <w:tcPr>
            <w:tcW w:w="4868" w:type="dxa"/>
          </w:tcPr>
          <w:p w14:paraId="12068974"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3659F82E" w14:textId="77777777" w:rsidTr="00A95E29">
        <w:trPr>
          <w:trHeight w:val="272"/>
        </w:trPr>
        <w:tc>
          <w:tcPr>
            <w:tcW w:w="4868" w:type="dxa"/>
          </w:tcPr>
          <w:p w14:paraId="1F091EF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Zúčastňuje sa hospodársky subjekt na postupe obstarávania spoločne s inými subjektmi</w:t>
            </w:r>
            <w:r w:rsidRPr="00420C9D">
              <w:rPr>
                <w:rStyle w:val="Odkaznapoznmkupodiarou"/>
                <w:rFonts w:ascii="Arial" w:hAnsi="Arial" w:cs="Arial"/>
                <w:sz w:val="20"/>
                <w:szCs w:val="20"/>
              </w:rPr>
              <w:footnoteReference w:id="18"/>
            </w:r>
            <w:r w:rsidRPr="00420C9D">
              <w:rPr>
                <w:rFonts w:ascii="Arial" w:hAnsi="Arial" w:cs="Arial"/>
                <w:sz w:val="20"/>
                <w:szCs w:val="20"/>
              </w:rPr>
              <w:t>?</w:t>
            </w:r>
          </w:p>
        </w:tc>
        <w:tc>
          <w:tcPr>
            <w:tcW w:w="4868" w:type="dxa"/>
          </w:tcPr>
          <w:p w14:paraId="3BF5C19F" w14:textId="77777777" w:rsidR="001435F6" w:rsidRPr="00420C9D" w:rsidRDefault="001435F6" w:rsidP="0095273D">
            <w:pPr>
              <w:spacing w:after="0" w:line="240" w:lineRule="auto"/>
              <w:contextualSpacing/>
              <w:rPr>
                <w:rFonts w:ascii="Arial" w:hAnsi="Arial" w:cs="Arial"/>
                <w:sz w:val="20"/>
                <w:szCs w:val="20"/>
              </w:rPr>
            </w:pPr>
          </w:p>
          <w:p w14:paraId="5E11CD12" w14:textId="725502E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641B0EC">
                <v:shape id="_x0000_i1155" type="#_x0000_t75" style="width:42.1pt;height:20.1pt" o:ole="">
                  <v:imagedata r:id="rId24" o:title=""/>
                </v:shape>
                <w:control r:id="rId41" w:name="CheckBox15" w:shapeid="_x0000_i11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2CF320">
                <v:shape id="_x0000_i1157" type="#_x0000_t75" style="width:44.9pt;height:20.1pt" o:ole="">
                  <v:imagedata r:id="rId32" o:title=""/>
                </v:shape>
                <w:control r:id="rId42" w:name="CheckBox25" w:shapeid="_x0000_i1157"/>
              </w:object>
            </w:r>
            <w:r w:rsidR="001435F6" w:rsidRPr="00420C9D">
              <w:rPr>
                <w:rFonts w:ascii="Arial" w:hAnsi="Arial" w:cs="Arial"/>
                <w:sz w:val="20"/>
                <w:szCs w:val="20"/>
              </w:rPr>
              <w:t xml:space="preserve">  </w:t>
            </w:r>
          </w:p>
          <w:p w14:paraId="6BF52359" w14:textId="77777777" w:rsidR="001435F6" w:rsidRPr="00420C9D" w:rsidRDefault="001435F6" w:rsidP="0095273D">
            <w:pPr>
              <w:spacing w:after="0" w:line="240" w:lineRule="auto"/>
              <w:contextualSpacing/>
              <w:rPr>
                <w:rFonts w:ascii="Arial" w:hAnsi="Arial" w:cs="Arial"/>
                <w:sz w:val="20"/>
                <w:szCs w:val="20"/>
              </w:rPr>
            </w:pPr>
          </w:p>
        </w:tc>
      </w:tr>
    </w:tbl>
    <w:p w14:paraId="3492D773" w14:textId="77777777" w:rsidR="001435F6" w:rsidRPr="00420C9D" w:rsidRDefault="001435F6" w:rsidP="0095273D">
      <w:pPr>
        <w:spacing w:after="0" w:line="240" w:lineRule="auto"/>
        <w:contextualSpacing/>
        <w:rPr>
          <w:rFonts w:ascii="Arial" w:hAnsi="Arial" w:cs="Arial"/>
          <w:sz w:val="20"/>
          <w:szCs w:val="20"/>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1435F6" w:rsidRPr="00420C9D" w14:paraId="05051146" w14:textId="77777777" w:rsidTr="00A95E29">
        <w:trPr>
          <w:trHeight w:val="255"/>
        </w:trPr>
        <w:tc>
          <w:tcPr>
            <w:tcW w:w="9751" w:type="dxa"/>
            <w:gridSpan w:val="3"/>
            <w:shd w:val="clear" w:color="auto" w:fill="EEECE1" w:themeFill="background2"/>
          </w:tcPr>
          <w:p w14:paraId="00602F5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áno, zaistite, aby príslušné ostatné subjekty poskytli osobitný formulár JED pre obstarávanie.</w:t>
            </w:r>
          </w:p>
        </w:tc>
      </w:tr>
      <w:tr w:rsidR="001435F6" w:rsidRPr="00420C9D" w14:paraId="2CAC1CA7" w14:textId="77777777" w:rsidTr="00A95E29">
        <w:trPr>
          <w:gridAfter w:val="1"/>
          <w:wAfter w:w="11" w:type="dxa"/>
          <w:trHeight w:val="2325"/>
        </w:trPr>
        <w:tc>
          <w:tcPr>
            <w:tcW w:w="4870" w:type="dxa"/>
          </w:tcPr>
          <w:p w14:paraId="2E7456C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4032599D"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úlohu hospodárskeho subjektu v rámci skupiny (vedúci subjekt, subjekt zodpovedný za osobitné úlohy...):</w:t>
            </w:r>
          </w:p>
          <w:p w14:paraId="66A4A19B"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Uveďte iné hospodárske subjekty, ktoré sa zúčastňujú na postupe obstarávania spoločne:</w:t>
            </w:r>
          </w:p>
          <w:p w14:paraId="54D89711" w14:textId="77777777" w:rsidR="001435F6" w:rsidRPr="00420C9D" w:rsidRDefault="001435F6" w:rsidP="005E46B5">
            <w:pPr>
              <w:pStyle w:val="Odsekzoznamu"/>
              <w:numPr>
                <w:ilvl w:val="0"/>
                <w:numId w:val="8"/>
              </w:numPr>
              <w:spacing w:after="0" w:line="240" w:lineRule="auto"/>
              <w:rPr>
                <w:rFonts w:ascii="Arial" w:hAnsi="Arial" w:cs="Arial"/>
                <w:sz w:val="20"/>
                <w:szCs w:val="20"/>
              </w:rPr>
            </w:pPr>
            <w:r w:rsidRPr="00420C9D">
              <w:rPr>
                <w:rFonts w:ascii="Arial" w:hAnsi="Arial" w:cs="Arial"/>
                <w:sz w:val="20"/>
                <w:szCs w:val="20"/>
              </w:rPr>
              <w:t>V prípade potreby názov zúčastnenej skupiny:</w:t>
            </w:r>
          </w:p>
        </w:tc>
        <w:tc>
          <w:tcPr>
            <w:tcW w:w="4870" w:type="dxa"/>
          </w:tcPr>
          <w:p w14:paraId="14284643" w14:textId="77777777" w:rsidR="001435F6" w:rsidRPr="00420C9D" w:rsidRDefault="001435F6" w:rsidP="0095273D">
            <w:pPr>
              <w:spacing w:after="0" w:line="240" w:lineRule="auto"/>
              <w:contextualSpacing/>
              <w:rPr>
                <w:rFonts w:ascii="Arial" w:hAnsi="Arial" w:cs="Arial"/>
                <w:sz w:val="20"/>
                <w:szCs w:val="20"/>
              </w:rPr>
            </w:pPr>
          </w:p>
          <w:p w14:paraId="681C3F12"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EAC815D" w14:textId="77777777" w:rsidR="001435F6" w:rsidRPr="00420C9D" w:rsidRDefault="001435F6" w:rsidP="0095273D">
            <w:pPr>
              <w:spacing w:after="0" w:line="240" w:lineRule="auto"/>
              <w:contextualSpacing/>
              <w:rPr>
                <w:rFonts w:ascii="Arial" w:hAnsi="Arial" w:cs="Arial"/>
                <w:sz w:val="20"/>
                <w:szCs w:val="20"/>
              </w:rPr>
            </w:pPr>
          </w:p>
          <w:p w14:paraId="5AEB8EDF" w14:textId="77777777" w:rsidR="001435F6" w:rsidRPr="00420C9D" w:rsidRDefault="001435F6" w:rsidP="0095273D">
            <w:pPr>
              <w:spacing w:after="0" w:line="240" w:lineRule="auto"/>
              <w:contextualSpacing/>
              <w:rPr>
                <w:rFonts w:ascii="Arial" w:hAnsi="Arial" w:cs="Arial"/>
                <w:sz w:val="20"/>
                <w:szCs w:val="20"/>
              </w:rPr>
            </w:pPr>
          </w:p>
          <w:p w14:paraId="19D4E2CC"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170D6129" w14:textId="77777777" w:rsidR="001435F6" w:rsidRPr="00420C9D" w:rsidRDefault="001435F6" w:rsidP="0095273D">
            <w:pPr>
              <w:spacing w:after="0" w:line="240" w:lineRule="auto"/>
              <w:contextualSpacing/>
              <w:rPr>
                <w:rFonts w:ascii="Arial" w:hAnsi="Arial" w:cs="Arial"/>
                <w:sz w:val="20"/>
                <w:szCs w:val="20"/>
              </w:rPr>
            </w:pPr>
          </w:p>
          <w:p w14:paraId="77552C72" w14:textId="77777777" w:rsidR="001435F6" w:rsidRPr="00420C9D" w:rsidRDefault="001435F6" w:rsidP="0095273D">
            <w:pPr>
              <w:spacing w:after="0" w:line="240" w:lineRule="auto"/>
              <w:contextualSpacing/>
              <w:rPr>
                <w:rFonts w:ascii="Arial" w:hAnsi="Arial" w:cs="Arial"/>
                <w:sz w:val="20"/>
                <w:szCs w:val="20"/>
              </w:rPr>
            </w:pPr>
          </w:p>
          <w:p w14:paraId="1997075B" w14:textId="77777777" w:rsidR="001435F6" w:rsidRPr="00420C9D" w:rsidRDefault="001435F6" w:rsidP="005E46B5">
            <w:pPr>
              <w:pStyle w:val="Odsekzoznamu"/>
              <w:numPr>
                <w:ilvl w:val="0"/>
                <w:numId w:val="9"/>
              </w:numPr>
              <w:spacing w:after="0" w:line="240" w:lineRule="auto"/>
              <w:rPr>
                <w:rFonts w:ascii="Arial" w:hAnsi="Arial" w:cs="Arial"/>
                <w:sz w:val="20"/>
                <w:szCs w:val="20"/>
              </w:rPr>
            </w:pPr>
            <w:r w:rsidRPr="00420C9D">
              <w:rPr>
                <w:rFonts w:ascii="Arial" w:hAnsi="Arial" w:cs="Arial"/>
                <w:sz w:val="20"/>
                <w:szCs w:val="20"/>
              </w:rPr>
              <w:t>[...........]</w:t>
            </w:r>
          </w:p>
          <w:p w14:paraId="5201DDF0"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5132CD5" w14:textId="77777777" w:rsidTr="00A95E29">
        <w:trPr>
          <w:gridAfter w:val="1"/>
          <w:wAfter w:w="11" w:type="dxa"/>
          <w:trHeight w:val="272"/>
        </w:trPr>
        <w:tc>
          <w:tcPr>
            <w:tcW w:w="4870" w:type="dxa"/>
          </w:tcPr>
          <w:p w14:paraId="61D3EBB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Časti</w:t>
            </w:r>
          </w:p>
        </w:tc>
        <w:tc>
          <w:tcPr>
            <w:tcW w:w="4870" w:type="dxa"/>
          </w:tcPr>
          <w:p w14:paraId="1A05A18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B408856" w14:textId="77777777" w:rsidTr="00A95E29">
        <w:trPr>
          <w:gridAfter w:val="1"/>
          <w:wAfter w:w="11" w:type="dxa"/>
          <w:trHeight w:val="272"/>
        </w:trPr>
        <w:tc>
          <w:tcPr>
            <w:tcW w:w="4870" w:type="dxa"/>
          </w:tcPr>
          <w:p w14:paraId="2BABD1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uplatniteľné, oznámenie častí, o ktoré sa hospodársky subjekt chce uchádzať:</w:t>
            </w:r>
          </w:p>
        </w:tc>
        <w:tc>
          <w:tcPr>
            <w:tcW w:w="4870" w:type="dxa"/>
          </w:tcPr>
          <w:p w14:paraId="798A573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w:t>
            </w:r>
          </w:p>
        </w:tc>
      </w:tr>
    </w:tbl>
    <w:p w14:paraId="05BB1D4B"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B : INFORMÁCIE O ZÁSTUPCOCH HOSPODÁRSKEHO SUBJEKTU</w:t>
      </w:r>
    </w:p>
    <w:p w14:paraId="765F75BF"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5D1BC7FF" w14:textId="77777777" w:rsidTr="00A95E29">
        <w:tc>
          <w:tcPr>
            <w:tcW w:w="9751" w:type="dxa"/>
          </w:tcPr>
          <w:p w14:paraId="473526B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príslušnom prípade uveďte meno a adresu osoby oprávnenej zastupovať hospodársky subjekt na účely tohto postupu obstarávania:</w:t>
            </w:r>
          </w:p>
        </w:tc>
      </w:tr>
    </w:tbl>
    <w:p w14:paraId="0DD46957"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027E4A80" w14:textId="77777777" w:rsidTr="00A95E29">
        <w:trPr>
          <w:trHeight w:val="275"/>
        </w:trPr>
        <w:tc>
          <w:tcPr>
            <w:tcW w:w="4870" w:type="dxa"/>
          </w:tcPr>
          <w:p w14:paraId="28D9F112"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Zastúpenie, ak existuje:</w:t>
            </w:r>
          </w:p>
        </w:tc>
        <w:tc>
          <w:tcPr>
            <w:tcW w:w="4870" w:type="dxa"/>
          </w:tcPr>
          <w:p w14:paraId="4C01F76F" w14:textId="77777777" w:rsidR="001435F6" w:rsidRPr="00420C9D" w:rsidRDefault="001435F6" w:rsidP="0095273D">
            <w:pPr>
              <w:spacing w:after="0" w:line="240" w:lineRule="auto"/>
              <w:contextualSpacing/>
              <w:rPr>
                <w:rFonts w:ascii="Arial" w:hAnsi="Arial" w:cs="Arial"/>
                <w:b/>
                <w:i/>
                <w:sz w:val="20"/>
                <w:szCs w:val="20"/>
              </w:rPr>
            </w:pPr>
            <w:r w:rsidRPr="00420C9D">
              <w:rPr>
                <w:rFonts w:ascii="Arial" w:hAnsi="Arial" w:cs="Arial"/>
                <w:b/>
                <w:i/>
                <w:sz w:val="20"/>
                <w:szCs w:val="20"/>
              </w:rPr>
              <w:t>Odpoveď:</w:t>
            </w:r>
          </w:p>
        </w:tc>
      </w:tr>
      <w:tr w:rsidR="001435F6" w:rsidRPr="00420C9D" w14:paraId="17386173" w14:textId="77777777" w:rsidTr="00A95E29">
        <w:trPr>
          <w:trHeight w:val="766"/>
        </w:trPr>
        <w:tc>
          <w:tcPr>
            <w:tcW w:w="4870" w:type="dxa"/>
          </w:tcPr>
          <w:p w14:paraId="41FCB69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Celé meno;</w:t>
            </w:r>
          </w:p>
          <w:p w14:paraId="16F496A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Doplnené dátumom a miestom narodenia, ak sa vyžadujú:</w:t>
            </w:r>
          </w:p>
        </w:tc>
        <w:tc>
          <w:tcPr>
            <w:tcW w:w="4870" w:type="dxa"/>
          </w:tcPr>
          <w:p w14:paraId="40440AB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D5CC37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AC4492F"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C34B642" w14:textId="77777777" w:rsidTr="00A95E29">
        <w:trPr>
          <w:trHeight w:val="275"/>
        </w:trPr>
        <w:tc>
          <w:tcPr>
            <w:tcW w:w="4870" w:type="dxa"/>
          </w:tcPr>
          <w:p w14:paraId="68FF364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Pozícia/zastupujúci:</w:t>
            </w:r>
          </w:p>
        </w:tc>
        <w:tc>
          <w:tcPr>
            <w:tcW w:w="4870" w:type="dxa"/>
          </w:tcPr>
          <w:p w14:paraId="21D2B9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0CCAEB7" w14:textId="77777777" w:rsidTr="00A95E29">
        <w:trPr>
          <w:trHeight w:val="275"/>
        </w:trPr>
        <w:tc>
          <w:tcPr>
            <w:tcW w:w="4870" w:type="dxa"/>
          </w:tcPr>
          <w:p w14:paraId="7D40DC0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Poštová adresa:</w:t>
            </w:r>
          </w:p>
        </w:tc>
        <w:tc>
          <w:tcPr>
            <w:tcW w:w="4870" w:type="dxa"/>
          </w:tcPr>
          <w:p w14:paraId="3C46523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9620A7D" w14:textId="77777777" w:rsidTr="00A95E29">
        <w:trPr>
          <w:trHeight w:val="291"/>
        </w:trPr>
        <w:tc>
          <w:tcPr>
            <w:tcW w:w="4870" w:type="dxa"/>
          </w:tcPr>
          <w:p w14:paraId="77579F2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Telefón:</w:t>
            </w:r>
          </w:p>
        </w:tc>
        <w:tc>
          <w:tcPr>
            <w:tcW w:w="4870" w:type="dxa"/>
          </w:tcPr>
          <w:p w14:paraId="7781CB5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DB48681" w14:textId="77777777" w:rsidTr="00A95E29">
        <w:trPr>
          <w:trHeight w:val="275"/>
        </w:trPr>
        <w:tc>
          <w:tcPr>
            <w:tcW w:w="4870" w:type="dxa"/>
          </w:tcPr>
          <w:p w14:paraId="5139476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E-mail:</w:t>
            </w:r>
          </w:p>
        </w:tc>
        <w:tc>
          <w:tcPr>
            <w:tcW w:w="4870" w:type="dxa"/>
          </w:tcPr>
          <w:p w14:paraId="1D7647F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5126EBB" w14:textId="77777777" w:rsidTr="00A95E29">
        <w:trPr>
          <w:trHeight w:val="505"/>
        </w:trPr>
        <w:tc>
          <w:tcPr>
            <w:tcW w:w="4870" w:type="dxa"/>
          </w:tcPr>
          <w:p w14:paraId="7198FBA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to potrebné, uveďte potrebné informácie o zastúpení (jeho formu, rozsah, účel...):</w:t>
            </w:r>
          </w:p>
        </w:tc>
        <w:tc>
          <w:tcPr>
            <w:tcW w:w="4870" w:type="dxa"/>
          </w:tcPr>
          <w:p w14:paraId="14FAE1A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7AF8F1E" w14:textId="77777777" w:rsidR="001435F6" w:rsidRPr="00420C9D" w:rsidRDefault="001435F6" w:rsidP="0095273D">
            <w:pPr>
              <w:spacing w:after="0" w:line="240" w:lineRule="auto"/>
              <w:contextualSpacing/>
              <w:rPr>
                <w:rFonts w:ascii="Arial" w:hAnsi="Arial" w:cs="Arial"/>
                <w:sz w:val="20"/>
                <w:szCs w:val="20"/>
              </w:rPr>
            </w:pPr>
          </w:p>
        </w:tc>
      </w:tr>
    </w:tbl>
    <w:p w14:paraId="4F2EC716" w14:textId="77777777" w:rsidR="00813060" w:rsidRPr="00420C9D" w:rsidRDefault="00813060" w:rsidP="0095273D">
      <w:pPr>
        <w:spacing w:after="0" w:line="240" w:lineRule="auto"/>
        <w:contextualSpacing/>
        <w:jc w:val="center"/>
        <w:rPr>
          <w:rFonts w:ascii="Arial" w:hAnsi="Arial" w:cs="Arial"/>
          <w:sz w:val="20"/>
          <w:szCs w:val="20"/>
        </w:rPr>
      </w:pPr>
    </w:p>
    <w:p w14:paraId="509877F3"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 INFORMÁCIE O VYUŽÍVANÍ KAPACÍT INÝCH SUBJEKTOV</w:t>
      </w:r>
    </w:p>
    <w:p w14:paraId="043E80C5"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4FE0BB9" w14:textId="77777777" w:rsidTr="00A95E29">
        <w:trPr>
          <w:trHeight w:val="255"/>
        </w:trPr>
        <w:tc>
          <w:tcPr>
            <w:tcW w:w="4870" w:type="dxa"/>
          </w:tcPr>
          <w:p w14:paraId="6CDEB0B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Dôvera:</w:t>
            </w:r>
          </w:p>
        </w:tc>
        <w:tc>
          <w:tcPr>
            <w:tcW w:w="4870" w:type="dxa"/>
          </w:tcPr>
          <w:p w14:paraId="362E9B06"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86A08C1" w14:textId="77777777" w:rsidTr="00A95E29">
        <w:trPr>
          <w:trHeight w:val="1036"/>
        </w:trPr>
        <w:tc>
          <w:tcPr>
            <w:tcW w:w="4870" w:type="dxa"/>
          </w:tcPr>
          <w:p w14:paraId="11148A2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Využíva hospodársky subjekt kapacity iných subjektov, aby mohol splniť podmienky účasti stanovené v časti IV a prípadne kritéria a pravidlá stanovené ďalej v časti V?</w:t>
            </w:r>
          </w:p>
        </w:tc>
        <w:tc>
          <w:tcPr>
            <w:tcW w:w="4870" w:type="dxa"/>
          </w:tcPr>
          <w:p w14:paraId="5C05D59C" w14:textId="77777777" w:rsidR="001435F6" w:rsidRPr="00420C9D" w:rsidRDefault="001435F6" w:rsidP="0095273D">
            <w:pPr>
              <w:spacing w:after="0" w:line="240" w:lineRule="auto"/>
              <w:contextualSpacing/>
              <w:jc w:val="both"/>
              <w:rPr>
                <w:rFonts w:ascii="Arial" w:hAnsi="Arial" w:cs="Arial"/>
                <w:sz w:val="20"/>
                <w:szCs w:val="20"/>
              </w:rPr>
            </w:pPr>
          </w:p>
          <w:p w14:paraId="66E0A5C6" w14:textId="561E44C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77DE9A">
                <v:shape id="_x0000_i1159" type="#_x0000_t75" style="width:42.1pt;height:20.1pt" o:ole="">
                  <v:imagedata r:id="rId24" o:title=""/>
                </v:shape>
                <w:control r:id="rId43" w:name="CheckBox16" w:shapeid="_x0000_i11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5A39AD5">
                <v:shape id="_x0000_i1161" type="#_x0000_t75" style="width:44.9pt;height:20.1pt" o:ole="">
                  <v:imagedata r:id="rId32" o:title=""/>
                </v:shape>
                <w:control r:id="rId44" w:name="CheckBox26" w:shapeid="_x0000_i1161"/>
              </w:object>
            </w:r>
            <w:r w:rsidR="001435F6" w:rsidRPr="00420C9D">
              <w:rPr>
                <w:rFonts w:ascii="Arial" w:hAnsi="Arial" w:cs="Arial"/>
                <w:sz w:val="20"/>
                <w:szCs w:val="20"/>
              </w:rPr>
              <w:t xml:space="preserve">  </w:t>
            </w:r>
          </w:p>
          <w:p w14:paraId="5344908B" w14:textId="77777777" w:rsidR="001435F6" w:rsidRPr="00420C9D" w:rsidRDefault="001435F6" w:rsidP="0095273D">
            <w:pPr>
              <w:spacing w:after="0" w:line="240" w:lineRule="auto"/>
              <w:contextualSpacing/>
              <w:jc w:val="both"/>
              <w:rPr>
                <w:rFonts w:ascii="Arial" w:hAnsi="Arial" w:cs="Arial"/>
                <w:sz w:val="20"/>
                <w:szCs w:val="20"/>
              </w:rPr>
            </w:pPr>
          </w:p>
        </w:tc>
      </w:tr>
    </w:tbl>
    <w:p w14:paraId="66DE88F0" w14:textId="77777777" w:rsidR="001435F6" w:rsidRPr="00420C9D" w:rsidRDefault="001435F6" w:rsidP="0095273D">
      <w:pPr>
        <w:spacing w:after="0" w:line="240" w:lineRule="auto"/>
        <w:contextualSpacing/>
        <w:jc w:val="both"/>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F378C6A" w14:textId="77777777" w:rsidTr="00A95E29">
        <w:tc>
          <w:tcPr>
            <w:tcW w:w="9751" w:type="dxa"/>
            <w:shd w:val="clear" w:color="auto" w:fill="EEECE1" w:themeFill="background2"/>
          </w:tcPr>
          <w:p w14:paraId="02383B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predložte samostatný formulár jednotného európskeho dokumentu pre obstarávanie, v ktorom budú uvedené informácie požadované v </w:t>
            </w:r>
            <w:r w:rsidRPr="00420C9D">
              <w:rPr>
                <w:rFonts w:ascii="Arial" w:hAnsi="Arial" w:cs="Arial"/>
                <w:b/>
                <w:sz w:val="20"/>
                <w:szCs w:val="20"/>
              </w:rPr>
              <w:t>oddiele A a B tejto časti a časti III pre každý z </w:t>
            </w:r>
            <w:r w:rsidRPr="00420C9D">
              <w:rPr>
                <w:rFonts w:ascii="Arial" w:hAnsi="Arial" w:cs="Arial"/>
                <w:sz w:val="20"/>
                <w:szCs w:val="20"/>
              </w:rPr>
              <w:t>príslušných subjektov, riadne vyplnený a s podpisom príslušných subjektov.</w:t>
            </w:r>
          </w:p>
          <w:p w14:paraId="4243EF77" w14:textId="77777777" w:rsidR="001435F6" w:rsidRPr="00420C9D" w:rsidRDefault="001435F6" w:rsidP="0095273D">
            <w:pPr>
              <w:spacing w:after="0" w:line="240" w:lineRule="auto"/>
              <w:contextualSpacing/>
              <w:jc w:val="both"/>
              <w:rPr>
                <w:rFonts w:ascii="Arial" w:hAnsi="Arial" w:cs="Arial"/>
                <w:sz w:val="20"/>
                <w:szCs w:val="20"/>
              </w:rPr>
            </w:pPr>
          </w:p>
          <w:p w14:paraId="43467D34"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023DFDA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Pokiaľ je to relevantné pre špecifickú kapacitu alebo kapacity, ktoré hospodársky subjekt využíva, uveďte informácie v časti IV a V pre každý z príslušných subjektov</w:t>
            </w:r>
            <w:r w:rsidRPr="00420C9D">
              <w:rPr>
                <w:rStyle w:val="Odkaznapoznmkupodiarou"/>
                <w:rFonts w:ascii="Arial" w:hAnsi="Arial" w:cs="Arial"/>
                <w:sz w:val="20"/>
                <w:szCs w:val="20"/>
              </w:rPr>
              <w:footnoteReference w:id="19"/>
            </w:r>
            <w:r w:rsidRPr="00420C9D">
              <w:rPr>
                <w:rFonts w:ascii="Arial" w:hAnsi="Arial" w:cs="Arial"/>
                <w:sz w:val="20"/>
                <w:szCs w:val="20"/>
              </w:rPr>
              <w:t>.</w:t>
            </w:r>
          </w:p>
        </w:tc>
      </w:tr>
    </w:tbl>
    <w:p w14:paraId="31127536" w14:textId="4B9D6518" w:rsidR="00813060" w:rsidRDefault="00813060" w:rsidP="0095273D">
      <w:pPr>
        <w:spacing w:after="0" w:line="240" w:lineRule="auto"/>
        <w:ind w:firstLine="709"/>
        <w:contextualSpacing/>
        <w:jc w:val="center"/>
        <w:rPr>
          <w:rFonts w:ascii="Arial" w:hAnsi="Arial" w:cs="Arial"/>
          <w:sz w:val="20"/>
          <w:szCs w:val="20"/>
        </w:rPr>
      </w:pPr>
    </w:p>
    <w:p w14:paraId="703C27E7" w14:textId="4ED3AF1F" w:rsidR="00CD2EAD" w:rsidRDefault="00CD2EAD" w:rsidP="0095273D">
      <w:pPr>
        <w:spacing w:after="0" w:line="240" w:lineRule="auto"/>
        <w:ind w:firstLine="709"/>
        <w:contextualSpacing/>
        <w:jc w:val="center"/>
        <w:rPr>
          <w:rFonts w:ascii="Arial" w:hAnsi="Arial" w:cs="Arial"/>
          <w:sz w:val="20"/>
          <w:szCs w:val="20"/>
        </w:rPr>
      </w:pPr>
    </w:p>
    <w:p w14:paraId="29F208D0" w14:textId="77777777" w:rsidR="00CD2EAD" w:rsidRPr="00420C9D" w:rsidRDefault="00CD2EAD" w:rsidP="0095273D">
      <w:pPr>
        <w:spacing w:after="0" w:line="240" w:lineRule="auto"/>
        <w:ind w:firstLine="709"/>
        <w:contextualSpacing/>
        <w:jc w:val="center"/>
        <w:rPr>
          <w:rFonts w:ascii="Arial" w:hAnsi="Arial" w:cs="Arial"/>
          <w:sz w:val="20"/>
          <w:szCs w:val="20"/>
        </w:rPr>
      </w:pPr>
    </w:p>
    <w:p w14:paraId="2C2753AA" w14:textId="77777777" w:rsidR="001435F6" w:rsidRPr="00420C9D" w:rsidRDefault="001435F6" w:rsidP="0095273D">
      <w:pPr>
        <w:spacing w:after="0" w:line="240" w:lineRule="auto"/>
        <w:ind w:firstLine="709"/>
        <w:contextualSpacing/>
        <w:jc w:val="center"/>
        <w:rPr>
          <w:rFonts w:ascii="Arial" w:hAnsi="Arial" w:cs="Arial"/>
          <w:sz w:val="20"/>
          <w:szCs w:val="20"/>
        </w:rPr>
      </w:pPr>
      <w:r w:rsidRPr="00420C9D">
        <w:rPr>
          <w:rFonts w:ascii="Arial" w:hAnsi="Arial" w:cs="Arial"/>
          <w:sz w:val="20"/>
          <w:szCs w:val="20"/>
        </w:rPr>
        <w:t>D : INFORMÁCIE TÝKAJÚCE SA SUBDODÁVATEĽOV, KTORÝCH KAPACITY HOSPODÁRSKY SUBJEKT NEVY</w:t>
      </w:r>
      <w:r w:rsidR="00B954E3" w:rsidRPr="00420C9D">
        <w:rPr>
          <w:rFonts w:ascii="Arial" w:hAnsi="Arial" w:cs="Arial"/>
          <w:sz w:val="20"/>
          <w:szCs w:val="20"/>
        </w:rPr>
        <w:t>U</w:t>
      </w:r>
      <w:r w:rsidRPr="00420C9D">
        <w:rPr>
          <w:rFonts w:ascii="Arial" w:hAnsi="Arial" w:cs="Arial"/>
          <w:sz w:val="20"/>
          <w:szCs w:val="20"/>
        </w:rPr>
        <w:t>ŽÍVA</w:t>
      </w:r>
    </w:p>
    <w:p w14:paraId="7BC15953" w14:textId="77777777" w:rsidR="00813060" w:rsidRPr="00420C9D" w:rsidRDefault="00813060" w:rsidP="0095273D">
      <w:pPr>
        <w:spacing w:after="0" w:line="240" w:lineRule="auto"/>
        <w:ind w:firstLine="709"/>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0B481CB4" w14:textId="77777777" w:rsidTr="00A95E29">
        <w:tc>
          <w:tcPr>
            <w:tcW w:w="9751" w:type="dxa"/>
            <w:shd w:val="clear" w:color="auto" w:fill="EEECE1" w:themeFill="background2"/>
          </w:tcPr>
          <w:p w14:paraId="438CCAA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(Tento oddiel sa vyplní len vtedy, ak tieto informácie vyslovene vyžaduje verejný obstarávateľ alebo obstarávateľ).</w:t>
            </w:r>
          </w:p>
        </w:tc>
      </w:tr>
    </w:tbl>
    <w:p w14:paraId="6881CE4D"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815BB59" w14:textId="77777777" w:rsidTr="00A95E29">
        <w:tc>
          <w:tcPr>
            <w:tcW w:w="4870" w:type="dxa"/>
          </w:tcPr>
          <w:p w14:paraId="56D4408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Subdodávatelia:</w:t>
            </w:r>
          </w:p>
        </w:tc>
        <w:tc>
          <w:tcPr>
            <w:tcW w:w="4870" w:type="dxa"/>
          </w:tcPr>
          <w:p w14:paraId="27BD669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947F206" w14:textId="77777777" w:rsidTr="00A95E29">
        <w:tc>
          <w:tcPr>
            <w:tcW w:w="4870" w:type="dxa"/>
          </w:tcPr>
          <w:p w14:paraId="64C10EE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Má hospodársky subjekt v úmysle zadať niektorú časť zákazky tretím stranám?</w:t>
            </w:r>
          </w:p>
        </w:tc>
        <w:tc>
          <w:tcPr>
            <w:tcW w:w="4870" w:type="dxa"/>
          </w:tcPr>
          <w:p w14:paraId="5D65E8B8"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299DC026" w14:textId="36EFC04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40778B89">
                <v:shape id="_x0000_i1163" type="#_x0000_t75" style="width:42.1pt;height:20.1pt" o:ole="">
                  <v:imagedata r:id="rId24" o:title=""/>
                </v:shape>
                <w:control r:id="rId45" w:name="CheckBox151" w:shapeid="_x0000_i11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530DC6A">
                <v:shape id="_x0000_i1165" type="#_x0000_t75" style="width:44.9pt;height:20.1pt" o:ole="">
                  <v:imagedata r:id="rId46" o:title=""/>
                </v:shape>
                <w:control r:id="rId47" w:name="CheckBox251" w:shapeid="_x0000_i1165"/>
              </w:object>
            </w:r>
            <w:r w:rsidR="001435F6" w:rsidRPr="00420C9D">
              <w:rPr>
                <w:rFonts w:ascii="Arial" w:hAnsi="Arial" w:cs="Arial"/>
                <w:sz w:val="20"/>
                <w:szCs w:val="20"/>
              </w:rPr>
              <w:t xml:space="preserve">  </w:t>
            </w:r>
          </w:p>
          <w:p w14:paraId="23E13B76" w14:textId="77777777" w:rsidR="001435F6" w:rsidRPr="00420C9D" w:rsidRDefault="001435F6" w:rsidP="0095273D">
            <w:pPr>
              <w:spacing w:after="0" w:line="240" w:lineRule="auto"/>
              <w:contextualSpacing/>
              <w:rPr>
                <w:rFonts w:ascii="Arial" w:hAnsi="Arial" w:cs="Arial"/>
                <w:color w:val="404040" w:themeColor="text1" w:themeTint="BF"/>
                <w:sz w:val="20"/>
                <w:szCs w:val="20"/>
              </w:rPr>
            </w:pPr>
          </w:p>
          <w:p w14:paraId="12B2E68D" w14:textId="77777777" w:rsidR="001435F6" w:rsidRPr="00420C9D" w:rsidRDefault="001435F6" w:rsidP="0095273D">
            <w:pPr>
              <w:spacing w:after="0" w:line="240" w:lineRule="auto"/>
              <w:contextualSpacing/>
              <w:rPr>
                <w:rFonts w:ascii="Arial" w:hAnsi="Arial" w:cs="Arial"/>
                <w:b/>
                <w:color w:val="404040" w:themeColor="text1" w:themeTint="BF"/>
                <w:sz w:val="20"/>
                <w:szCs w:val="20"/>
              </w:rPr>
            </w:pPr>
            <w:r w:rsidRPr="00420C9D">
              <w:rPr>
                <w:rFonts w:ascii="Arial" w:hAnsi="Arial" w:cs="Arial"/>
                <w:color w:val="404040" w:themeColor="text1" w:themeTint="BF"/>
                <w:sz w:val="20"/>
                <w:szCs w:val="20"/>
              </w:rPr>
              <w:t xml:space="preserve">Ak </w:t>
            </w:r>
            <w:r w:rsidRPr="00420C9D">
              <w:rPr>
                <w:rFonts w:ascii="Arial" w:hAnsi="Arial" w:cs="Arial"/>
                <w:b/>
                <w:color w:val="404040" w:themeColor="text1" w:themeTint="BF"/>
                <w:sz w:val="20"/>
                <w:szCs w:val="20"/>
              </w:rPr>
              <w:t xml:space="preserve">áno a pokiaľ sú známe, </w:t>
            </w:r>
            <w:r w:rsidRPr="00420C9D">
              <w:rPr>
                <w:rFonts w:ascii="Arial" w:hAnsi="Arial" w:cs="Arial"/>
                <w:color w:val="404040" w:themeColor="text1" w:themeTint="BF"/>
                <w:sz w:val="20"/>
                <w:szCs w:val="20"/>
              </w:rPr>
              <w:t>uveďte zoznam navrhovaných subdodávateľov:</w:t>
            </w:r>
          </w:p>
          <w:p w14:paraId="74436A0A"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bl>
    <w:p w14:paraId="381CBBB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298059FF" w14:textId="77777777" w:rsidTr="00A95E29">
        <w:tc>
          <w:tcPr>
            <w:tcW w:w="9751" w:type="dxa"/>
            <w:shd w:val="clear" w:color="auto" w:fill="EEECE1" w:themeFill="background2"/>
          </w:tcPr>
          <w:p w14:paraId="4159B4F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3C09658D" w14:textId="77777777" w:rsidR="001435F6" w:rsidRPr="00420C9D" w:rsidRDefault="001435F6" w:rsidP="0095273D">
      <w:pPr>
        <w:spacing w:after="0" w:line="240" w:lineRule="auto"/>
        <w:contextualSpacing/>
        <w:rPr>
          <w:rFonts w:ascii="Arial" w:hAnsi="Arial" w:cs="Arial"/>
          <w:sz w:val="20"/>
          <w:szCs w:val="20"/>
        </w:rPr>
      </w:pPr>
    </w:p>
    <w:p w14:paraId="4F89AAD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III: Dôvody na vylúčenie</w:t>
      </w:r>
    </w:p>
    <w:p w14:paraId="6F6CB58D" w14:textId="77777777" w:rsidR="00813060" w:rsidRPr="00420C9D" w:rsidRDefault="00813060" w:rsidP="0095273D">
      <w:pPr>
        <w:spacing w:after="0" w:line="240" w:lineRule="auto"/>
        <w:contextualSpacing/>
        <w:jc w:val="center"/>
        <w:rPr>
          <w:rFonts w:ascii="Arial" w:hAnsi="Arial" w:cs="Arial"/>
          <w:b/>
          <w:sz w:val="20"/>
          <w:szCs w:val="20"/>
        </w:rPr>
      </w:pPr>
    </w:p>
    <w:p w14:paraId="387DD730"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DÔVODY TÝKAJÚCE SA ODSÚDENIA ZA TRESTNÝ ČIN</w:t>
      </w:r>
    </w:p>
    <w:p w14:paraId="4EB514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908B262" w14:textId="77777777" w:rsidTr="00A95E29">
        <w:tc>
          <w:tcPr>
            <w:tcW w:w="9751" w:type="dxa"/>
            <w:shd w:val="clear" w:color="auto" w:fill="EEECE1" w:themeFill="background2"/>
          </w:tcPr>
          <w:p w14:paraId="13E9A1B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V článku 57 ods. 1 smernice 2014/24/EÚ sa stanovujú tieto dôvody vylúčenia:</w:t>
            </w:r>
          </w:p>
          <w:p w14:paraId="04EE3B35"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Účasť v zločineckej organizácii</w:t>
            </w:r>
            <w:r w:rsidRPr="00420C9D">
              <w:rPr>
                <w:rStyle w:val="Odkaznapoznmkupodiarou"/>
                <w:rFonts w:ascii="Arial" w:hAnsi="Arial" w:cs="Arial"/>
                <w:sz w:val="20"/>
                <w:szCs w:val="20"/>
              </w:rPr>
              <w:footnoteReference w:id="20"/>
            </w:r>
            <w:r w:rsidRPr="00420C9D">
              <w:rPr>
                <w:rFonts w:ascii="Arial" w:hAnsi="Arial" w:cs="Arial"/>
                <w:sz w:val="20"/>
                <w:szCs w:val="20"/>
              </w:rPr>
              <w:t>;</w:t>
            </w:r>
          </w:p>
          <w:p w14:paraId="4262238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Korupcia</w:t>
            </w:r>
            <w:r w:rsidRPr="00420C9D">
              <w:rPr>
                <w:rStyle w:val="Odkaznapoznmkupodiarou"/>
                <w:rFonts w:ascii="Arial" w:hAnsi="Arial" w:cs="Arial"/>
                <w:sz w:val="20"/>
                <w:szCs w:val="20"/>
              </w:rPr>
              <w:footnoteReference w:id="21"/>
            </w:r>
            <w:r w:rsidRPr="00420C9D">
              <w:rPr>
                <w:rFonts w:ascii="Arial" w:hAnsi="Arial" w:cs="Arial"/>
                <w:sz w:val="20"/>
                <w:szCs w:val="20"/>
              </w:rPr>
              <w:t>;</w:t>
            </w:r>
          </w:p>
          <w:p w14:paraId="49FA435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Podvod</w:t>
            </w:r>
            <w:r w:rsidRPr="00420C9D">
              <w:rPr>
                <w:rStyle w:val="Odkaznapoznmkupodiarou"/>
                <w:rFonts w:ascii="Arial" w:hAnsi="Arial" w:cs="Arial"/>
                <w:sz w:val="20"/>
                <w:szCs w:val="20"/>
              </w:rPr>
              <w:footnoteReference w:id="22"/>
            </w:r>
            <w:r w:rsidRPr="00420C9D">
              <w:rPr>
                <w:rFonts w:ascii="Arial" w:hAnsi="Arial" w:cs="Arial"/>
                <w:sz w:val="20"/>
                <w:szCs w:val="20"/>
              </w:rPr>
              <w:t>;</w:t>
            </w:r>
          </w:p>
          <w:p w14:paraId="20F560A1"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Teroristické trestné činy alebo trestné činy spojené s teroristickými činnosťami</w:t>
            </w:r>
            <w:r w:rsidRPr="00420C9D">
              <w:rPr>
                <w:rStyle w:val="Odkaznapoznmkupodiarou"/>
                <w:rFonts w:ascii="Arial" w:hAnsi="Arial" w:cs="Arial"/>
                <w:sz w:val="20"/>
                <w:szCs w:val="20"/>
              </w:rPr>
              <w:footnoteReference w:id="23"/>
            </w:r>
            <w:r w:rsidRPr="00420C9D">
              <w:rPr>
                <w:rFonts w:ascii="Arial" w:hAnsi="Arial" w:cs="Arial"/>
                <w:sz w:val="20"/>
                <w:szCs w:val="20"/>
              </w:rPr>
              <w:t>;</w:t>
            </w:r>
          </w:p>
          <w:p w14:paraId="0088D10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Pranie špinavých peňazí a financovanie terorizmu</w:t>
            </w:r>
            <w:r w:rsidRPr="00420C9D">
              <w:rPr>
                <w:rStyle w:val="Odkaznapoznmkupodiarou"/>
                <w:rFonts w:ascii="Arial" w:hAnsi="Arial" w:cs="Arial"/>
                <w:sz w:val="20"/>
                <w:szCs w:val="20"/>
              </w:rPr>
              <w:footnoteReference w:id="24"/>
            </w:r>
            <w:r w:rsidRPr="00420C9D">
              <w:rPr>
                <w:rFonts w:ascii="Arial" w:hAnsi="Arial" w:cs="Arial"/>
                <w:sz w:val="20"/>
                <w:szCs w:val="20"/>
              </w:rPr>
              <w:t>;</w:t>
            </w:r>
          </w:p>
          <w:p w14:paraId="1BC82A3A" w14:textId="77777777" w:rsidR="001435F6" w:rsidRPr="00420C9D" w:rsidRDefault="001435F6" w:rsidP="005E46B5">
            <w:pPr>
              <w:pStyle w:val="Odsekzoznamu"/>
              <w:numPr>
                <w:ilvl w:val="0"/>
                <w:numId w:val="10"/>
              </w:numPr>
              <w:spacing w:after="0" w:line="240" w:lineRule="auto"/>
              <w:rPr>
                <w:rFonts w:ascii="Arial" w:hAnsi="Arial" w:cs="Arial"/>
                <w:sz w:val="20"/>
                <w:szCs w:val="20"/>
              </w:rPr>
            </w:pPr>
            <w:r w:rsidRPr="00420C9D">
              <w:rPr>
                <w:rFonts w:ascii="Arial" w:hAnsi="Arial" w:cs="Arial"/>
                <w:sz w:val="20"/>
                <w:szCs w:val="20"/>
              </w:rPr>
              <w:t>Detská práca a iné formy obchodovania s ľuďmi</w:t>
            </w:r>
            <w:r w:rsidRPr="00420C9D">
              <w:rPr>
                <w:rStyle w:val="Odkaznapoznmkupodiarou"/>
                <w:rFonts w:ascii="Arial" w:hAnsi="Arial" w:cs="Arial"/>
                <w:sz w:val="20"/>
                <w:szCs w:val="20"/>
              </w:rPr>
              <w:footnoteReference w:id="25"/>
            </w:r>
            <w:r w:rsidRPr="00420C9D">
              <w:rPr>
                <w:rFonts w:ascii="Arial" w:hAnsi="Arial" w:cs="Arial"/>
                <w:sz w:val="20"/>
                <w:szCs w:val="20"/>
              </w:rPr>
              <w:t>;</w:t>
            </w:r>
          </w:p>
        </w:tc>
      </w:tr>
    </w:tbl>
    <w:p w14:paraId="0DB0519A"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2D4A697A" w14:textId="77777777" w:rsidTr="00A95E29">
        <w:trPr>
          <w:trHeight w:val="1100"/>
        </w:trPr>
        <w:tc>
          <w:tcPr>
            <w:tcW w:w="4870" w:type="dxa"/>
          </w:tcPr>
          <w:p w14:paraId="403743A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Dôvody týkajúce sa odsúdení za trestný čin podľa vnútroštátnych ustanovení vykonávajúcich dôvody uvedené v článku 57 ods. 1 smernice:</w:t>
            </w:r>
          </w:p>
        </w:tc>
        <w:tc>
          <w:tcPr>
            <w:tcW w:w="4870" w:type="dxa"/>
          </w:tcPr>
          <w:p w14:paraId="232A6AA8"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03E1E362" w14:textId="77777777" w:rsidTr="00A95E29">
        <w:trPr>
          <w:trHeight w:val="2546"/>
        </w:trPr>
        <w:tc>
          <w:tcPr>
            <w:tcW w:w="4870" w:type="dxa"/>
          </w:tcPr>
          <w:p w14:paraId="1ABD3AE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Bol </w:t>
            </w:r>
            <w:r w:rsidRPr="00420C9D">
              <w:rPr>
                <w:rFonts w:ascii="Arial" w:hAnsi="Arial" w:cs="Arial"/>
                <w:b/>
                <w:sz w:val="20"/>
                <w:szCs w:val="20"/>
              </w:rPr>
              <w:t xml:space="preserve">samotný hospodársky subjekt </w:t>
            </w:r>
            <w:r w:rsidRPr="00420C9D">
              <w:rPr>
                <w:rFonts w:ascii="Arial" w:hAnsi="Arial" w:cs="Arial"/>
                <w:sz w:val="20"/>
                <w:szCs w:val="20"/>
              </w:rPr>
              <w:t xml:space="preserve">alebo </w:t>
            </w:r>
            <w:r w:rsidRPr="00420C9D">
              <w:rPr>
                <w:rFonts w:ascii="Arial" w:hAnsi="Arial" w:cs="Arial"/>
                <w:b/>
                <w:sz w:val="20"/>
                <w:szCs w:val="20"/>
              </w:rPr>
              <w:t xml:space="preserve">osoba, </w:t>
            </w:r>
            <w:r w:rsidRPr="00420C9D">
              <w:rPr>
                <w:rFonts w:ascii="Arial" w:hAnsi="Arial" w:cs="Arial"/>
                <w:sz w:val="20"/>
                <w:szCs w:val="20"/>
              </w:rPr>
              <w:t xml:space="preserve">ktorá je členom jeho správneho, riadiaceho alebo kontrolného orgánu alebo ktorá v ňom má právomoc zastupovať, prijímať rozhodnutia alebo vykonávať v ňom kontrolu, </w:t>
            </w:r>
            <w:r w:rsidRPr="00420C9D">
              <w:rPr>
                <w:rFonts w:ascii="Arial" w:hAnsi="Arial" w:cs="Arial"/>
                <w:b/>
                <w:sz w:val="20"/>
                <w:szCs w:val="20"/>
              </w:rPr>
              <w:t xml:space="preserve">konečným rozsudkom odsúdený </w:t>
            </w:r>
            <w:r w:rsidRPr="00420C9D">
              <w:rPr>
                <w:rFonts w:ascii="Arial" w:hAnsi="Arial" w:cs="Arial"/>
                <w:sz w:val="20"/>
                <w:szCs w:val="20"/>
              </w:rPr>
              <w:t>z jedného z uvedených dôvodov rozsudkom vyneseným najviac pred piatimi rokmi, alebo v prípade ktorého sa lehota vylúčenia stanovená priamo v rozsudku naďalej uplatňuje?</w:t>
            </w:r>
          </w:p>
        </w:tc>
        <w:tc>
          <w:tcPr>
            <w:tcW w:w="4870" w:type="dxa"/>
          </w:tcPr>
          <w:p w14:paraId="688856C6" w14:textId="77777777" w:rsidR="001435F6" w:rsidRPr="00420C9D" w:rsidRDefault="001435F6" w:rsidP="0095273D">
            <w:pPr>
              <w:spacing w:after="0" w:line="240" w:lineRule="auto"/>
              <w:contextualSpacing/>
              <w:jc w:val="both"/>
              <w:rPr>
                <w:rFonts w:ascii="Arial" w:hAnsi="Arial" w:cs="Arial"/>
                <w:sz w:val="20"/>
                <w:szCs w:val="20"/>
              </w:rPr>
            </w:pPr>
          </w:p>
          <w:p w14:paraId="5175DAFF" w14:textId="3E5DE35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E849995">
                <v:shape id="_x0000_i1167" type="#_x0000_t75" style="width:42.1pt;height:20.1pt" o:ole="">
                  <v:imagedata r:id="rId24" o:title=""/>
                </v:shape>
                <w:control r:id="rId48" w:name="CheckBox152" w:shapeid="_x0000_i11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4004E97B">
                <v:shape id="_x0000_i1169" type="#_x0000_t75" style="width:44.9pt;height:20.1pt" o:ole="">
                  <v:imagedata r:id="rId32" o:title=""/>
                </v:shape>
                <w:control r:id="rId49" w:name="CheckBox252" w:shapeid="_x0000_i1169"/>
              </w:object>
            </w:r>
            <w:r w:rsidR="001435F6" w:rsidRPr="00420C9D">
              <w:rPr>
                <w:rFonts w:ascii="Arial" w:hAnsi="Arial" w:cs="Arial"/>
                <w:sz w:val="20"/>
                <w:szCs w:val="20"/>
              </w:rPr>
              <w:t xml:space="preserve">  </w:t>
            </w:r>
          </w:p>
          <w:p w14:paraId="315F4626" w14:textId="77777777" w:rsidR="001435F6" w:rsidRPr="00420C9D" w:rsidRDefault="001435F6" w:rsidP="0095273D">
            <w:pPr>
              <w:spacing w:after="0" w:line="240" w:lineRule="auto"/>
              <w:contextualSpacing/>
              <w:jc w:val="both"/>
              <w:rPr>
                <w:rFonts w:ascii="Arial" w:hAnsi="Arial" w:cs="Arial"/>
                <w:sz w:val="20"/>
                <w:szCs w:val="20"/>
              </w:rPr>
            </w:pPr>
          </w:p>
          <w:p w14:paraId="2F12EDA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0434154F" w14:textId="77777777" w:rsidR="001435F6" w:rsidRPr="00420C9D" w:rsidRDefault="001435F6" w:rsidP="0095273D">
            <w:pPr>
              <w:spacing w:after="0" w:line="240" w:lineRule="auto"/>
              <w:contextualSpacing/>
              <w:jc w:val="both"/>
              <w:rPr>
                <w:rFonts w:ascii="Arial" w:hAnsi="Arial" w:cs="Arial"/>
                <w:sz w:val="20"/>
                <w:szCs w:val="20"/>
              </w:rPr>
            </w:pPr>
          </w:p>
          <w:p w14:paraId="5D2231E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6"/>
            </w:r>
          </w:p>
        </w:tc>
      </w:tr>
      <w:tr w:rsidR="001435F6" w:rsidRPr="00420C9D" w14:paraId="290C3BB3" w14:textId="77777777" w:rsidTr="00A95E29">
        <w:trPr>
          <w:trHeight w:val="2546"/>
        </w:trPr>
        <w:tc>
          <w:tcPr>
            <w:tcW w:w="4870" w:type="dxa"/>
          </w:tcPr>
          <w:p w14:paraId="0BDCE6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w:t>
            </w:r>
            <w:r w:rsidRPr="00420C9D">
              <w:rPr>
                <w:rStyle w:val="Odkaznapoznmkupodiarou"/>
                <w:rFonts w:ascii="Arial" w:hAnsi="Arial" w:cs="Arial"/>
                <w:sz w:val="20"/>
                <w:szCs w:val="20"/>
              </w:rPr>
              <w:footnoteReference w:id="27"/>
            </w:r>
            <w:r w:rsidRPr="00420C9D">
              <w:rPr>
                <w:rFonts w:ascii="Arial" w:hAnsi="Arial" w:cs="Arial"/>
                <w:sz w:val="20"/>
                <w:szCs w:val="20"/>
              </w:rPr>
              <w:t>:</w:t>
            </w:r>
          </w:p>
          <w:p w14:paraId="347E6DBB"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dátum odsúdenia, uveďte, o ktoré body 1 až 6 ide a dôvod odsúdenia,</w:t>
            </w:r>
          </w:p>
          <w:p w14:paraId="714460A5"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sz w:val="20"/>
                <w:szCs w:val="20"/>
              </w:rPr>
              <w:t>totožnosť osoby, ktorá bola usvedčená;</w:t>
            </w:r>
          </w:p>
          <w:p w14:paraId="673C7F3E" w14:textId="77777777" w:rsidR="001435F6" w:rsidRPr="00420C9D" w:rsidRDefault="001435F6" w:rsidP="005E46B5">
            <w:pPr>
              <w:pStyle w:val="Odsekzoznamu"/>
              <w:numPr>
                <w:ilvl w:val="0"/>
                <w:numId w:val="11"/>
              </w:numPr>
              <w:spacing w:after="0" w:line="240" w:lineRule="auto"/>
              <w:jc w:val="both"/>
              <w:rPr>
                <w:rFonts w:ascii="Arial" w:hAnsi="Arial" w:cs="Arial"/>
                <w:sz w:val="20"/>
                <w:szCs w:val="20"/>
              </w:rPr>
            </w:pPr>
            <w:r w:rsidRPr="00420C9D">
              <w:rPr>
                <w:rFonts w:ascii="Arial" w:hAnsi="Arial" w:cs="Arial"/>
                <w:b/>
                <w:sz w:val="20"/>
                <w:szCs w:val="20"/>
              </w:rPr>
              <w:t>pokiaľ sa stanovuje priamo v rozsudku:</w:t>
            </w:r>
          </w:p>
        </w:tc>
        <w:tc>
          <w:tcPr>
            <w:tcW w:w="4870" w:type="dxa"/>
          </w:tcPr>
          <w:p w14:paraId="16EA5D8B" w14:textId="77777777" w:rsidR="001435F6" w:rsidRPr="00420C9D" w:rsidRDefault="001435F6" w:rsidP="0095273D">
            <w:pPr>
              <w:spacing w:after="0" w:line="240" w:lineRule="auto"/>
              <w:contextualSpacing/>
              <w:jc w:val="both"/>
              <w:rPr>
                <w:rFonts w:ascii="Arial" w:hAnsi="Arial" w:cs="Arial"/>
                <w:sz w:val="20"/>
                <w:szCs w:val="20"/>
              </w:rPr>
            </w:pPr>
          </w:p>
          <w:p w14:paraId="3813662D"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dátum:[  ], bod/body: [  ], dôvody: [  ]</w:t>
            </w:r>
          </w:p>
          <w:p w14:paraId="5B43AD87" w14:textId="77777777" w:rsidR="001435F6" w:rsidRPr="00420C9D" w:rsidRDefault="001435F6" w:rsidP="0095273D">
            <w:pPr>
              <w:spacing w:after="0" w:line="240" w:lineRule="auto"/>
              <w:contextualSpacing/>
              <w:jc w:val="both"/>
              <w:rPr>
                <w:rFonts w:ascii="Arial" w:hAnsi="Arial" w:cs="Arial"/>
                <w:sz w:val="20"/>
                <w:szCs w:val="20"/>
              </w:rPr>
            </w:pPr>
          </w:p>
          <w:p w14:paraId="4E65046F"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w:t>
            </w:r>
          </w:p>
          <w:p w14:paraId="146801D9" w14:textId="77777777" w:rsidR="001435F6" w:rsidRPr="00420C9D" w:rsidRDefault="001435F6" w:rsidP="005E46B5">
            <w:pPr>
              <w:pStyle w:val="Odsekzoznamu"/>
              <w:numPr>
                <w:ilvl w:val="0"/>
                <w:numId w:val="12"/>
              </w:numPr>
              <w:spacing w:after="0" w:line="240" w:lineRule="auto"/>
              <w:jc w:val="both"/>
              <w:rPr>
                <w:rFonts w:ascii="Arial" w:hAnsi="Arial" w:cs="Arial"/>
                <w:sz w:val="20"/>
                <w:szCs w:val="20"/>
              </w:rPr>
            </w:pPr>
            <w:r w:rsidRPr="00420C9D">
              <w:rPr>
                <w:rFonts w:ascii="Arial" w:hAnsi="Arial" w:cs="Arial"/>
                <w:sz w:val="20"/>
                <w:szCs w:val="20"/>
              </w:rPr>
              <w:t>dĺžku obdobia vylúčenia. [...........] a príslušný bod/body [  ]</w:t>
            </w:r>
          </w:p>
          <w:p w14:paraId="751BAE68" w14:textId="77777777" w:rsidR="001435F6" w:rsidRPr="00420C9D" w:rsidRDefault="001435F6" w:rsidP="0095273D">
            <w:pPr>
              <w:pStyle w:val="Odsekzoznamu"/>
              <w:spacing w:after="0" w:line="240" w:lineRule="auto"/>
              <w:jc w:val="both"/>
              <w:rPr>
                <w:rFonts w:ascii="Arial" w:hAnsi="Arial" w:cs="Arial"/>
                <w:sz w:val="20"/>
                <w:szCs w:val="20"/>
              </w:rPr>
            </w:pPr>
          </w:p>
          <w:p w14:paraId="41FEBE0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 (webovú adresu, vydávajúci orgán alebo subjekt, presný odkaz na dokumentáciu):</w:t>
            </w:r>
          </w:p>
          <w:p w14:paraId="64CDAC59" w14:textId="77777777" w:rsidR="001435F6" w:rsidRPr="00420C9D" w:rsidRDefault="001435F6" w:rsidP="0095273D">
            <w:pPr>
              <w:spacing w:after="0" w:line="240" w:lineRule="auto"/>
              <w:contextualSpacing/>
              <w:jc w:val="both"/>
              <w:rPr>
                <w:rFonts w:ascii="Arial" w:hAnsi="Arial" w:cs="Arial"/>
                <w:sz w:val="20"/>
                <w:szCs w:val="20"/>
              </w:rPr>
            </w:pPr>
          </w:p>
          <w:p w14:paraId="4159B1F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28"/>
            </w:r>
          </w:p>
        </w:tc>
      </w:tr>
      <w:tr w:rsidR="001435F6" w:rsidRPr="00420C9D" w14:paraId="7192646F" w14:textId="77777777" w:rsidTr="00A95E29">
        <w:trPr>
          <w:trHeight w:val="1026"/>
        </w:trPr>
        <w:tc>
          <w:tcPr>
            <w:tcW w:w="4870" w:type="dxa"/>
          </w:tcPr>
          <w:p w14:paraId="555B110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prípade odsúdenia prijal hospodársky subjekt opatrenia, aby sa preukázala jeho spoľahlivosť napriek existencii relevantného dôvodu na vylúčenie</w:t>
            </w:r>
            <w:r w:rsidRPr="00420C9D">
              <w:rPr>
                <w:rStyle w:val="Odkaznapoznmkupodiarou"/>
                <w:rFonts w:ascii="Arial" w:hAnsi="Arial" w:cs="Arial"/>
                <w:sz w:val="20"/>
                <w:szCs w:val="20"/>
              </w:rPr>
              <w:footnoteReference w:id="29"/>
            </w:r>
            <w:r w:rsidRPr="00420C9D">
              <w:rPr>
                <w:rFonts w:ascii="Arial" w:hAnsi="Arial" w:cs="Arial"/>
                <w:sz w:val="20"/>
                <w:szCs w:val="20"/>
              </w:rPr>
              <w:t xml:space="preserve"> („samo očistenie“)?</w:t>
            </w:r>
          </w:p>
        </w:tc>
        <w:tc>
          <w:tcPr>
            <w:tcW w:w="4870" w:type="dxa"/>
          </w:tcPr>
          <w:p w14:paraId="21A81813" w14:textId="77777777" w:rsidR="001435F6" w:rsidRPr="00420C9D" w:rsidRDefault="001435F6" w:rsidP="0095273D">
            <w:pPr>
              <w:spacing w:after="0" w:line="240" w:lineRule="auto"/>
              <w:contextualSpacing/>
              <w:jc w:val="both"/>
              <w:rPr>
                <w:rFonts w:ascii="Arial" w:hAnsi="Arial" w:cs="Arial"/>
                <w:sz w:val="20"/>
                <w:szCs w:val="20"/>
              </w:rPr>
            </w:pPr>
          </w:p>
          <w:p w14:paraId="48B05A08" w14:textId="061E1AF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7DF35F">
                <v:shape id="_x0000_i1171" type="#_x0000_t75" style="width:42.1pt;height:20.1pt" o:ole="">
                  <v:imagedata r:id="rId24" o:title=""/>
                </v:shape>
                <w:control r:id="rId50" w:name="CheckBox153" w:shapeid="_x0000_i11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5EE3543">
                <v:shape id="_x0000_i1173" type="#_x0000_t75" style="width:44.9pt;height:20.1pt" o:ole="">
                  <v:imagedata r:id="rId51" o:title=""/>
                </v:shape>
                <w:control r:id="rId52" w:name="CheckBox253" w:shapeid="_x0000_i1173"/>
              </w:object>
            </w:r>
            <w:r w:rsidR="001435F6" w:rsidRPr="00420C9D">
              <w:rPr>
                <w:rFonts w:ascii="Arial" w:hAnsi="Arial" w:cs="Arial"/>
                <w:sz w:val="20"/>
                <w:szCs w:val="20"/>
              </w:rPr>
              <w:t xml:space="preserve">  </w:t>
            </w:r>
          </w:p>
          <w:p w14:paraId="307AC989"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7124E6A3" w14:textId="77777777" w:rsidTr="00A95E29">
        <w:trPr>
          <w:trHeight w:val="244"/>
        </w:trPr>
        <w:tc>
          <w:tcPr>
            <w:tcW w:w="4870" w:type="dxa"/>
          </w:tcPr>
          <w:p w14:paraId="1823E41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opíšte prijaté opatrenia</w:t>
            </w:r>
            <w:r w:rsidRPr="00420C9D">
              <w:rPr>
                <w:rStyle w:val="Odkaznapoznmkupodiarou"/>
                <w:rFonts w:ascii="Arial" w:hAnsi="Arial" w:cs="Arial"/>
                <w:sz w:val="20"/>
                <w:szCs w:val="20"/>
              </w:rPr>
              <w:footnoteReference w:id="30"/>
            </w:r>
            <w:r w:rsidRPr="00420C9D">
              <w:rPr>
                <w:rFonts w:ascii="Arial" w:hAnsi="Arial" w:cs="Arial"/>
                <w:sz w:val="20"/>
                <w:szCs w:val="20"/>
              </w:rPr>
              <w:t>:</w:t>
            </w:r>
          </w:p>
        </w:tc>
        <w:tc>
          <w:tcPr>
            <w:tcW w:w="4870" w:type="dxa"/>
          </w:tcPr>
          <w:p w14:paraId="33F24A9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2FB0DC40" w14:textId="77777777" w:rsidR="001435F6" w:rsidRPr="00420C9D" w:rsidRDefault="001435F6" w:rsidP="0095273D">
      <w:pPr>
        <w:spacing w:after="0" w:line="240" w:lineRule="auto"/>
        <w:contextualSpacing/>
        <w:rPr>
          <w:rFonts w:ascii="Arial" w:hAnsi="Arial" w:cs="Arial"/>
          <w:sz w:val="20"/>
          <w:szCs w:val="20"/>
        </w:rPr>
      </w:pPr>
    </w:p>
    <w:p w14:paraId="2EFE3F6B" w14:textId="77777777" w:rsidR="001435F6" w:rsidRPr="00420C9D" w:rsidRDefault="001435F6" w:rsidP="0095273D">
      <w:pPr>
        <w:spacing w:after="0" w:line="240" w:lineRule="auto"/>
        <w:contextualSpacing/>
        <w:rPr>
          <w:rFonts w:ascii="Arial" w:hAnsi="Arial" w:cs="Arial"/>
          <w:sz w:val="20"/>
          <w:szCs w:val="20"/>
        </w:rPr>
      </w:pPr>
    </w:p>
    <w:p w14:paraId="6AD3C0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5882D23B" w14:textId="77777777" w:rsidR="00813060" w:rsidRPr="00420C9D" w:rsidRDefault="00813060" w:rsidP="0095273D">
      <w:pPr>
        <w:spacing w:after="0" w:line="240" w:lineRule="auto"/>
        <w:contextualSpacing/>
        <w:jc w:val="center"/>
        <w:rPr>
          <w:rFonts w:ascii="Arial" w:hAnsi="Arial" w:cs="Arial"/>
          <w:sz w:val="20"/>
          <w:szCs w:val="20"/>
        </w:rPr>
      </w:pPr>
    </w:p>
    <w:p w14:paraId="2DC7F4D5"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DÔVODY TÝKAJÚCE SA PLATBY DANÍ ALEBO PRÍSPEVKOV NA SOCIÁLNE ZABEZPEČENIE</w:t>
      </w:r>
    </w:p>
    <w:p w14:paraId="6B08493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40" w:type="dxa"/>
        <w:tblLook w:val="04A0" w:firstRow="1" w:lastRow="0" w:firstColumn="1" w:lastColumn="0" w:noHBand="0" w:noVBand="1"/>
      </w:tblPr>
      <w:tblGrid>
        <w:gridCol w:w="4845"/>
        <w:gridCol w:w="2471"/>
        <w:gridCol w:w="2424"/>
      </w:tblGrid>
      <w:tr w:rsidR="001435F6" w:rsidRPr="00420C9D" w14:paraId="586C22FB" w14:textId="77777777" w:rsidTr="00A95E29">
        <w:tc>
          <w:tcPr>
            <w:tcW w:w="4845" w:type="dxa"/>
          </w:tcPr>
          <w:p w14:paraId="37EDF2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Platby daní alebo príspevkov na sociálne zabezpečenie:</w:t>
            </w:r>
          </w:p>
        </w:tc>
        <w:tc>
          <w:tcPr>
            <w:tcW w:w="4895" w:type="dxa"/>
            <w:gridSpan w:val="2"/>
          </w:tcPr>
          <w:p w14:paraId="3E72E29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BB5A547" w14:textId="77777777" w:rsidTr="00A95E29">
        <w:tc>
          <w:tcPr>
            <w:tcW w:w="4845" w:type="dxa"/>
          </w:tcPr>
          <w:p w14:paraId="4786EC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Splnil hospodársky subjekt všetky </w:t>
            </w:r>
            <w:r w:rsidRPr="00420C9D">
              <w:rPr>
                <w:rFonts w:ascii="Arial" w:hAnsi="Arial" w:cs="Arial"/>
                <w:b/>
                <w:sz w:val="20"/>
                <w:szCs w:val="20"/>
              </w:rPr>
              <w:t xml:space="preserve">svoje povinnosti týkajúce sa platby daní alebo príspevkov na sociálne zabezpečenie, </w:t>
            </w:r>
            <w:r w:rsidRPr="00420C9D">
              <w:rPr>
                <w:rFonts w:ascii="Arial" w:hAnsi="Arial" w:cs="Arial"/>
                <w:sz w:val="20"/>
                <w:szCs w:val="20"/>
              </w:rPr>
              <w:t>a to v krajine, v ktorej sídli, ako aj v členskom štáte verejného obstarávateľa alebo obstarávateľa, ak ide o inú krajinu, ako je krajina sídla?</w:t>
            </w:r>
          </w:p>
        </w:tc>
        <w:tc>
          <w:tcPr>
            <w:tcW w:w="4895" w:type="dxa"/>
            <w:gridSpan w:val="2"/>
          </w:tcPr>
          <w:p w14:paraId="1E353501" w14:textId="77777777" w:rsidR="001435F6" w:rsidRPr="00420C9D" w:rsidRDefault="001435F6" w:rsidP="0095273D">
            <w:pPr>
              <w:spacing w:after="0" w:line="240" w:lineRule="auto"/>
              <w:contextualSpacing/>
              <w:jc w:val="both"/>
              <w:rPr>
                <w:rFonts w:ascii="Arial" w:hAnsi="Arial" w:cs="Arial"/>
                <w:sz w:val="20"/>
                <w:szCs w:val="20"/>
              </w:rPr>
            </w:pPr>
          </w:p>
          <w:p w14:paraId="7A3F2420" w14:textId="02A44E2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E7E3C8F">
                <v:shape id="_x0000_i1175" type="#_x0000_t75" style="width:42.1pt;height:20.1pt" o:ole="">
                  <v:imagedata r:id="rId24" o:title=""/>
                </v:shape>
                <w:control r:id="rId53" w:name="CheckBox154" w:shapeid="_x0000_i11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E5FF09">
                <v:shape id="_x0000_i1177" type="#_x0000_t75" style="width:44.9pt;height:20.1pt" o:ole="">
                  <v:imagedata r:id="rId32" o:title=""/>
                </v:shape>
                <w:control r:id="rId54" w:name="CheckBox254" w:shapeid="_x0000_i1177"/>
              </w:object>
            </w:r>
            <w:r w:rsidR="001435F6" w:rsidRPr="00420C9D">
              <w:rPr>
                <w:rFonts w:ascii="Arial" w:hAnsi="Arial" w:cs="Arial"/>
                <w:sz w:val="20"/>
                <w:szCs w:val="20"/>
              </w:rPr>
              <w:t xml:space="preserve">  </w:t>
            </w:r>
          </w:p>
          <w:p w14:paraId="6359EBBD"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EC90CEE" w14:textId="77777777" w:rsidTr="00A95E29">
        <w:tc>
          <w:tcPr>
            <w:tcW w:w="4845" w:type="dxa"/>
            <w:vMerge w:val="restart"/>
          </w:tcPr>
          <w:p w14:paraId="529252AF" w14:textId="77777777" w:rsidR="001435F6" w:rsidRPr="00420C9D" w:rsidRDefault="001435F6" w:rsidP="0095273D">
            <w:pPr>
              <w:spacing w:after="0" w:line="240" w:lineRule="auto"/>
              <w:contextualSpacing/>
              <w:jc w:val="both"/>
              <w:rPr>
                <w:rFonts w:ascii="Arial" w:hAnsi="Arial" w:cs="Arial"/>
                <w:b/>
                <w:sz w:val="20"/>
                <w:szCs w:val="20"/>
              </w:rPr>
            </w:pPr>
          </w:p>
          <w:p w14:paraId="527ADEC3" w14:textId="77777777" w:rsidR="001435F6" w:rsidRPr="00420C9D" w:rsidRDefault="001435F6" w:rsidP="0095273D">
            <w:pPr>
              <w:spacing w:after="0" w:line="240" w:lineRule="auto"/>
              <w:contextualSpacing/>
              <w:jc w:val="both"/>
              <w:rPr>
                <w:rFonts w:ascii="Arial" w:hAnsi="Arial" w:cs="Arial"/>
                <w:b/>
                <w:sz w:val="20"/>
                <w:szCs w:val="20"/>
              </w:rPr>
            </w:pPr>
          </w:p>
          <w:p w14:paraId="4EC0BAD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uveďte:</w:t>
            </w:r>
          </w:p>
          <w:p w14:paraId="52CD1922"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Krajinu alebo príslušný členský štát</w:t>
            </w:r>
          </w:p>
          <w:p w14:paraId="214A0253"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Príslušnú sumu</w:t>
            </w:r>
          </w:p>
          <w:p w14:paraId="2F47DCE1"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Spôsob stanovenia tohto porušenia povinností</w:t>
            </w:r>
          </w:p>
          <w:p w14:paraId="72F17C73" w14:textId="77777777" w:rsidR="001435F6" w:rsidRPr="00420C9D" w:rsidRDefault="001435F6" w:rsidP="0095273D">
            <w:pPr>
              <w:spacing w:after="0" w:line="240" w:lineRule="auto"/>
              <w:contextualSpacing/>
              <w:jc w:val="both"/>
              <w:rPr>
                <w:rFonts w:ascii="Arial" w:hAnsi="Arial" w:cs="Arial"/>
                <w:sz w:val="20"/>
                <w:szCs w:val="20"/>
              </w:rPr>
            </w:pPr>
          </w:p>
          <w:p w14:paraId="35404A61"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sz w:val="20"/>
                <w:szCs w:val="20"/>
              </w:rPr>
              <w:t xml:space="preserve">Prostredníctvom súdneho alebo administratívneho </w:t>
            </w:r>
            <w:r w:rsidRPr="00420C9D">
              <w:rPr>
                <w:rFonts w:ascii="Arial" w:hAnsi="Arial" w:cs="Arial"/>
                <w:b/>
                <w:sz w:val="20"/>
                <w:szCs w:val="20"/>
              </w:rPr>
              <w:t>rozhodnutia:</w:t>
            </w:r>
          </w:p>
          <w:p w14:paraId="7E7235CA" w14:textId="77777777" w:rsidR="001435F6" w:rsidRPr="00420C9D" w:rsidRDefault="001435F6" w:rsidP="0095273D">
            <w:pPr>
              <w:pStyle w:val="Odsekzoznamu"/>
              <w:spacing w:after="0" w:line="240" w:lineRule="auto"/>
              <w:jc w:val="both"/>
              <w:rPr>
                <w:rFonts w:ascii="Arial" w:hAnsi="Arial" w:cs="Arial"/>
                <w:sz w:val="20"/>
                <w:szCs w:val="20"/>
              </w:rPr>
            </w:pPr>
          </w:p>
          <w:p w14:paraId="7E867C5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Je rozhodnutie konečné a záväzné?</w:t>
            </w:r>
          </w:p>
          <w:p w14:paraId="085C2C09" w14:textId="77777777" w:rsidR="001435F6" w:rsidRPr="00420C9D" w:rsidRDefault="001435F6" w:rsidP="0095273D">
            <w:pPr>
              <w:pStyle w:val="Odsekzoznamu"/>
              <w:spacing w:after="0" w:line="240" w:lineRule="auto"/>
              <w:jc w:val="both"/>
              <w:rPr>
                <w:rFonts w:ascii="Arial" w:hAnsi="Arial" w:cs="Arial"/>
                <w:sz w:val="20"/>
                <w:szCs w:val="20"/>
              </w:rPr>
            </w:pPr>
          </w:p>
          <w:p w14:paraId="53120B71"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Uveďte dátum odsudzujúceho rozsudku a rozhodnutia.</w:t>
            </w:r>
          </w:p>
          <w:p w14:paraId="764DD466" w14:textId="77777777" w:rsidR="001435F6" w:rsidRPr="00420C9D" w:rsidRDefault="001435F6" w:rsidP="0095273D">
            <w:pPr>
              <w:pStyle w:val="Odsekzoznamu"/>
              <w:spacing w:after="0" w:line="240" w:lineRule="auto"/>
              <w:jc w:val="both"/>
              <w:rPr>
                <w:rFonts w:ascii="Arial" w:hAnsi="Arial" w:cs="Arial"/>
                <w:sz w:val="20"/>
                <w:szCs w:val="20"/>
              </w:rPr>
            </w:pPr>
          </w:p>
          <w:p w14:paraId="22DA51E8" w14:textId="77777777" w:rsidR="001435F6" w:rsidRPr="00420C9D" w:rsidRDefault="001435F6" w:rsidP="005E46B5">
            <w:pPr>
              <w:pStyle w:val="Odsekzoznamu"/>
              <w:numPr>
                <w:ilvl w:val="0"/>
                <w:numId w:val="15"/>
              </w:numPr>
              <w:spacing w:after="0" w:line="240" w:lineRule="auto"/>
              <w:jc w:val="both"/>
              <w:rPr>
                <w:rFonts w:ascii="Arial" w:hAnsi="Arial" w:cs="Arial"/>
                <w:sz w:val="20"/>
                <w:szCs w:val="20"/>
              </w:rPr>
            </w:pPr>
            <w:r w:rsidRPr="00420C9D">
              <w:rPr>
                <w:rFonts w:ascii="Arial" w:hAnsi="Arial" w:cs="Arial"/>
                <w:sz w:val="20"/>
                <w:szCs w:val="20"/>
              </w:rPr>
              <w:t xml:space="preserve">V prípade odsúdenia, </w:t>
            </w:r>
            <w:r w:rsidRPr="00420C9D">
              <w:rPr>
                <w:rFonts w:ascii="Arial" w:hAnsi="Arial" w:cs="Arial"/>
                <w:b/>
                <w:sz w:val="20"/>
                <w:szCs w:val="20"/>
              </w:rPr>
              <w:t xml:space="preserve">pokiaľ sa stanovuje priamo v rozsudku, </w:t>
            </w:r>
            <w:r w:rsidRPr="00420C9D">
              <w:rPr>
                <w:rFonts w:ascii="Arial" w:hAnsi="Arial" w:cs="Arial"/>
                <w:sz w:val="20"/>
                <w:szCs w:val="20"/>
              </w:rPr>
              <w:t>aj dĺžku obdobia vylúčenia:</w:t>
            </w:r>
          </w:p>
          <w:p w14:paraId="2C84E6B5" w14:textId="77777777" w:rsidR="001435F6" w:rsidRPr="00420C9D" w:rsidRDefault="001435F6" w:rsidP="0095273D">
            <w:pPr>
              <w:pStyle w:val="Odsekzoznamu"/>
              <w:spacing w:after="0" w:line="240" w:lineRule="auto"/>
              <w:jc w:val="both"/>
              <w:rPr>
                <w:rFonts w:ascii="Arial" w:hAnsi="Arial" w:cs="Arial"/>
                <w:sz w:val="20"/>
                <w:szCs w:val="20"/>
              </w:rPr>
            </w:pPr>
          </w:p>
          <w:p w14:paraId="019374CA" w14:textId="77777777" w:rsidR="001435F6" w:rsidRPr="00420C9D" w:rsidRDefault="001435F6" w:rsidP="005E46B5">
            <w:pPr>
              <w:pStyle w:val="Odsekzoznamu"/>
              <w:numPr>
                <w:ilvl w:val="0"/>
                <w:numId w:val="14"/>
              </w:numPr>
              <w:spacing w:after="0" w:line="240" w:lineRule="auto"/>
              <w:jc w:val="both"/>
              <w:rPr>
                <w:rFonts w:ascii="Arial" w:hAnsi="Arial" w:cs="Arial"/>
                <w:sz w:val="20"/>
                <w:szCs w:val="20"/>
              </w:rPr>
            </w:pPr>
            <w:r w:rsidRPr="00420C9D">
              <w:rPr>
                <w:rFonts w:ascii="Arial" w:hAnsi="Arial" w:cs="Arial"/>
                <w:b/>
                <w:sz w:val="20"/>
                <w:szCs w:val="20"/>
              </w:rPr>
              <w:t>Inými prostriedkami?</w:t>
            </w:r>
            <w:r w:rsidRPr="00420C9D">
              <w:rPr>
                <w:rFonts w:ascii="Arial" w:hAnsi="Arial" w:cs="Arial"/>
                <w:sz w:val="20"/>
                <w:szCs w:val="20"/>
              </w:rPr>
              <w:t xml:space="preserve"> Spresnite:</w:t>
            </w:r>
          </w:p>
          <w:p w14:paraId="10F4245B" w14:textId="77777777" w:rsidR="001435F6" w:rsidRPr="00420C9D" w:rsidRDefault="001435F6" w:rsidP="0095273D">
            <w:pPr>
              <w:pStyle w:val="Odsekzoznamu"/>
              <w:spacing w:after="0" w:line="240" w:lineRule="auto"/>
              <w:jc w:val="both"/>
              <w:rPr>
                <w:rFonts w:ascii="Arial" w:hAnsi="Arial" w:cs="Arial"/>
                <w:sz w:val="20"/>
                <w:szCs w:val="20"/>
              </w:rPr>
            </w:pPr>
          </w:p>
          <w:p w14:paraId="012368AB" w14:textId="77777777" w:rsidR="001435F6" w:rsidRPr="00420C9D" w:rsidRDefault="001435F6" w:rsidP="005E46B5">
            <w:pPr>
              <w:pStyle w:val="Odsekzoznamu"/>
              <w:numPr>
                <w:ilvl w:val="0"/>
                <w:numId w:val="13"/>
              </w:numPr>
              <w:spacing w:after="0" w:line="240" w:lineRule="auto"/>
              <w:jc w:val="both"/>
              <w:rPr>
                <w:rFonts w:ascii="Arial" w:hAnsi="Arial" w:cs="Arial"/>
                <w:sz w:val="20"/>
                <w:szCs w:val="20"/>
              </w:rPr>
            </w:pPr>
            <w:r w:rsidRPr="00420C9D">
              <w:rPr>
                <w:rFonts w:ascii="Arial" w:hAnsi="Arial" w:cs="Arial"/>
                <w:sz w:val="20"/>
                <w:szCs w:val="20"/>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46730A2D"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Dane</w:t>
            </w:r>
          </w:p>
        </w:tc>
        <w:tc>
          <w:tcPr>
            <w:tcW w:w="2424" w:type="dxa"/>
          </w:tcPr>
          <w:p w14:paraId="465A3C53"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Príspevky na sociálne zabezpečenie</w:t>
            </w:r>
          </w:p>
        </w:tc>
      </w:tr>
      <w:tr w:rsidR="001435F6" w:rsidRPr="00420C9D" w14:paraId="24AE27C8" w14:textId="77777777" w:rsidTr="00A95E29">
        <w:tc>
          <w:tcPr>
            <w:tcW w:w="4845" w:type="dxa"/>
            <w:vMerge/>
          </w:tcPr>
          <w:p w14:paraId="5201B298" w14:textId="77777777" w:rsidR="001435F6" w:rsidRPr="00420C9D" w:rsidRDefault="001435F6" w:rsidP="0095273D">
            <w:pPr>
              <w:spacing w:after="0" w:line="240" w:lineRule="auto"/>
              <w:contextualSpacing/>
              <w:jc w:val="both"/>
              <w:rPr>
                <w:rFonts w:ascii="Arial" w:hAnsi="Arial" w:cs="Arial"/>
                <w:sz w:val="20"/>
                <w:szCs w:val="20"/>
              </w:rPr>
            </w:pPr>
          </w:p>
        </w:tc>
        <w:tc>
          <w:tcPr>
            <w:tcW w:w="2471" w:type="dxa"/>
          </w:tcPr>
          <w:p w14:paraId="262D4A89" w14:textId="77777777" w:rsidR="001435F6" w:rsidRPr="00420C9D" w:rsidRDefault="001435F6" w:rsidP="0095273D">
            <w:pPr>
              <w:spacing w:after="0" w:line="240" w:lineRule="auto"/>
              <w:contextualSpacing/>
              <w:jc w:val="both"/>
              <w:rPr>
                <w:rFonts w:ascii="Arial" w:hAnsi="Arial" w:cs="Arial"/>
                <w:sz w:val="20"/>
                <w:szCs w:val="20"/>
              </w:rPr>
            </w:pPr>
          </w:p>
          <w:p w14:paraId="32913107"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0712A96C" w14:textId="77777777" w:rsidR="001435F6" w:rsidRPr="00420C9D" w:rsidRDefault="001435F6" w:rsidP="005E46B5">
            <w:pPr>
              <w:pStyle w:val="Odsekzoznamu"/>
              <w:numPr>
                <w:ilvl w:val="0"/>
                <w:numId w:val="16"/>
              </w:numPr>
              <w:spacing w:after="0" w:line="240" w:lineRule="auto"/>
              <w:ind w:left="360"/>
              <w:jc w:val="both"/>
              <w:rPr>
                <w:rFonts w:ascii="Arial" w:hAnsi="Arial" w:cs="Arial"/>
                <w:sz w:val="20"/>
                <w:szCs w:val="20"/>
              </w:rPr>
            </w:pPr>
            <w:r w:rsidRPr="00420C9D">
              <w:rPr>
                <w:rFonts w:ascii="Arial" w:hAnsi="Arial" w:cs="Arial"/>
                <w:sz w:val="20"/>
                <w:szCs w:val="20"/>
              </w:rPr>
              <w:t>[...........]</w:t>
            </w:r>
          </w:p>
          <w:p w14:paraId="71FA3979" w14:textId="77777777" w:rsidR="001435F6" w:rsidRPr="00420C9D" w:rsidRDefault="001435F6" w:rsidP="0095273D">
            <w:pPr>
              <w:spacing w:after="0" w:line="240" w:lineRule="auto"/>
              <w:contextualSpacing/>
              <w:jc w:val="both"/>
              <w:rPr>
                <w:rFonts w:ascii="Arial" w:hAnsi="Arial" w:cs="Arial"/>
                <w:sz w:val="20"/>
                <w:szCs w:val="20"/>
              </w:rPr>
            </w:pPr>
          </w:p>
          <w:p w14:paraId="277BBB5D" w14:textId="77777777" w:rsidR="001435F6" w:rsidRPr="00420C9D" w:rsidRDefault="001435F6" w:rsidP="0095273D">
            <w:pPr>
              <w:pStyle w:val="Odsekzoznamu"/>
              <w:spacing w:after="0" w:line="240" w:lineRule="auto"/>
              <w:jc w:val="both"/>
              <w:rPr>
                <w:rFonts w:ascii="Arial" w:hAnsi="Arial" w:cs="Arial"/>
                <w:sz w:val="20"/>
                <w:szCs w:val="20"/>
              </w:rPr>
            </w:pPr>
          </w:p>
          <w:p w14:paraId="50CFA18C" w14:textId="77777777" w:rsidR="001435F6" w:rsidRPr="00420C9D" w:rsidRDefault="001435F6" w:rsidP="0095273D">
            <w:pPr>
              <w:pStyle w:val="Odsekzoznamu"/>
              <w:spacing w:after="0" w:line="240" w:lineRule="auto"/>
              <w:jc w:val="both"/>
              <w:rPr>
                <w:rFonts w:ascii="Arial" w:hAnsi="Arial" w:cs="Arial"/>
                <w:sz w:val="20"/>
                <w:szCs w:val="20"/>
              </w:rPr>
            </w:pPr>
          </w:p>
          <w:p w14:paraId="48754BA1" w14:textId="0CEC8DBD"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c1) </w:t>
            </w:r>
            <w:r w:rsidR="00B312C4" w:rsidRPr="00420C9D">
              <w:rPr>
                <w:rFonts w:ascii="Arial" w:hAnsi="Arial" w:cs="Arial"/>
                <w:sz w:val="20"/>
                <w:szCs w:val="20"/>
              </w:rPr>
              <w:object w:dxaOrig="225" w:dyaOrig="225" w14:anchorId="0175C1E2">
                <v:shape id="_x0000_i1179" type="#_x0000_t75" style="width:42.1pt;height:20.1pt" o:ole="">
                  <v:imagedata r:id="rId24" o:title=""/>
                </v:shape>
                <w:control r:id="rId55" w:name="CheckBox1538" w:shapeid="_x0000_i1179"/>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1D9BA4C4">
                <v:shape id="_x0000_i1181" type="#_x0000_t75" style="width:44.9pt;height:20.1pt" o:ole="">
                  <v:imagedata r:id="rId32" o:title=""/>
                </v:shape>
                <w:control r:id="rId56" w:name="CheckBox2538" w:shapeid="_x0000_i1181"/>
              </w:object>
            </w:r>
            <w:r w:rsidRPr="00420C9D">
              <w:rPr>
                <w:rFonts w:ascii="Arial" w:hAnsi="Arial" w:cs="Arial"/>
                <w:sz w:val="20"/>
                <w:szCs w:val="20"/>
              </w:rPr>
              <w:t xml:space="preserve">  </w:t>
            </w:r>
          </w:p>
          <w:p w14:paraId="56E33C2C"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66885845" w14:textId="72857DB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70CA661">
                <v:shape id="_x0000_i1183" type="#_x0000_t75" style="width:42.1pt;height:20.1pt" o:ole="">
                  <v:imagedata r:id="rId24" o:title=""/>
                </v:shape>
                <w:control r:id="rId57" w:name="CheckBox15310" w:shapeid="_x0000_i11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B57BEE7">
                <v:shape id="_x0000_i1185" type="#_x0000_t75" style="width:44.9pt;height:20.1pt" o:ole="">
                  <v:imagedata r:id="rId32" o:title=""/>
                </v:shape>
                <w:control r:id="rId58" w:name="CheckBox25310" w:shapeid="_x0000_i1185"/>
              </w:object>
            </w:r>
            <w:r w:rsidR="001435F6" w:rsidRPr="00420C9D">
              <w:rPr>
                <w:rFonts w:ascii="Arial" w:hAnsi="Arial" w:cs="Arial"/>
                <w:sz w:val="20"/>
                <w:szCs w:val="20"/>
              </w:rPr>
              <w:t xml:space="preserve">  </w:t>
            </w:r>
          </w:p>
          <w:p w14:paraId="17AF4BAD" w14:textId="77777777" w:rsidR="001435F6" w:rsidRPr="00420C9D" w:rsidRDefault="001435F6" w:rsidP="0095273D">
            <w:pPr>
              <w:spacing w:after="0" w:line="240" w:lineRule="auto"/>
              <w:contextualSpacing/>
              <w:jc w:val="both"/>
              <w:rPr>
                <w:rFonts w:ascii="Arial" w:hAnsi="Arial" w:cs="Arial"/>
                <w:sz w:val="20"/>
                <w:szCs w:val="20"/>
              </w:rPr>
            </w:pPr>
          </w:p>
          <w:p w14:paraId="3AF6E1F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C46E04D" w14:textId="77777777" w:rsidR="001435F6" w:rsidRPr="00420C9D" w:rsidRDefault="001435F6" w:rsidP="0095273D">
            <w:pPr>
              <w:spacing w:after="0" w:line="240" w:lineRule="auto"/>
              <w:contextualSpacing/>
              <w:jc w:val="both"/>
              <w:rPr>
                <w:rFonts w:ascii="Arial" w:hAnsi="Arial" w:cs="Arial"/>
                <w:sz w:val="20"/>
                <w:szCs w:val="20"/>
              </w:rPr>
            </w:pPr>
          </w:p>
          <w:p w14:paraId="3617A637" w14:textId="77777777" w:rsidR="001435F6" w:rsidRPr="00420C9D" w:rsidRDefault="001435F6" w:rsidP="0095273D">
            <w:pPr>
              <w:spacing w:after="0" w:line="240" w:lineRule="auto"/>
              <w:contextualSpacing/>
              <w:jc w:val="both"/>
              <w:rPr>
                <w:rFonts w:ascii="Arial" w:hAnsi="Arial" w:cs="Arial"/>
                <w:sz w:val="20"/>
                <w:szCs w:val="20"/>
              </w:rPr>
            </w:pPr>
          </w:p>
          <w:p w14:paraId="4450675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5B98785F" w14:textId="77777777" w:rsidR="001435F6" w:rsidRPr="00420C9D" w:rsidRDefault="001435F6" w:rsidP="0095273D">
            <w:pPr>
              <w:spacing w:after="0" w:line="240" w:lineRule="auto"/>
              <w:contextualSpacing/>
              <w:jc w:val="both"/>
              <w:rPr>
                <w:rFonts w:ascii="Arial" w:hAnsi="Arial" w:cs="Arial"/>
                <w:sz w:val="20"/>
                <w:szCs w:val="20"/>
              </w:rPr>
            </w:pPr>
          </w:p>
          <w:p w14:paraId="034ECE93" w14:textId="77777777" w:rsidR="001435F6" w:rsidRPr="00420C9D" w:rsidRDefault="001435F6" w:rsidP="0095273D">
            <w:pPr>
              <w:spacing w:after="0" w:line="240" w:lineRule="auto"/>
              <w:contextualSpacing/>
              <w:jc w:val="both"/>
              <w:rPr>
                <w:rFonts w:ascii="Arial" w:hAnsi="Arial" w:cs="Arial"/>
                <w:sz w:val="20"/>
                <w:szCs w:val="20"/>
              </w:rPr>
            </w:pPr>
          </w:p>
          <w:p w14:paraId="01578CC3" w14:textId="77777777" w:rsidR="001435F6" w:rsidRPr="00420C9D" w:rsidRDefault="001435F6" w:rsidP="0095273D">
            <w:pPr>
              <w:spacing w:after="0" w:line="240" w:lineRule="auto"/>
              <w:contextualSpacing/>
              <w:jc w:val="both"/>
              <w:rPr>
                <w:rFonts w:ascii="Arial" w:hAnsi="Arial" w:cs="Arial"/>
                <w:sz w:val="20"/>
                <w:szCs w:val="20"/>
              </w:rPr>
            </w:pPr>
          </w:p>
          <w:p w14:paraId="16BFC0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549C18B"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0992DBA8" w14:textId="3F49E2E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043761E">
                <v:shape id="_x0000_i1187" type="#_x0000_t75" style="width:42.1pt;height:20.1pt" o:ole="">
                  <v:imagedata r:id="rId24" o:title=""/>
                </v:shape>
                <w:control r:id="rId59" w:name="CheckBox15312" w:shapeid="_x0000_i11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7171A57">
                <v:shape id="_x0000_i1189" type="#_x0000_t75" style="width:44.9pt;height:20.1pt" o:ole="">
                  <v:imagedata r:id="rId32" o:title=""/>
                </v:shape>
                <w:control r:id="rId60" w:name="CheckBox25312" w:shapeid="_x0000_i1189"/>
              </w:object>
            </w:r>
            <w:r w:rsidR="001435F6" w:rsidRPr="00420C9D">
              <w:rPr>
                <w:rFonts w:ascii="Arial" w:hAnsi="Arial" w:cs="Arial"/>
                <w:sz w:val="20"/>
                <w:szCs w:val="20"/>
              </w:rPr>
              <w:t xml:space="preserve">  </w:t>
            </w:r>
          </w:p>
          <w:p w14:paraId="62015FC5"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69C3FB0E" w14:textId="77777777" w:rsidR="001435F6" w:rsidRPr="00420C9D" w:rsidRDefault="001435F6" w:rsidP="0095273D">
            <w:pPr>
              <w:spacing w:after="0" w:line="240" w:lineRule="auto"/>
              <w:contextualSpacing/>
              <w:rPr>
                <w:rFonts w:ascii="Arial" w:hAnsi="Arial" w:cs="Arial"/>
                <w:sz w:val="20"/>
                <w:szCs w:val="20"/>
              </w:rPr>
            </w:pPr>
          </w:p>
          <w:p w14:paraId="1E8336E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DE2E8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28ACFA58" w14:textId="77777777" w:rsidR="001435F6" w:rsidRPr="00420C9D" w:rsidRDefault="001435F6" w:rsidP="0095273D">
            <w:pPr>
              <w:spacing w:after="0" w:line="240" w:lineRule="auto"/>
              <w:contextualSpacing/>
              <w:rPr>
                <w:rFonts w:ascii="Arial" w:hAnsi="Arial" w:cs="Arial"/>
                <w:sz w:val="20"/>
                <w:szCs w:val="20"/>
              </w:rPr>
            </w:pPr>
          </w:p>
        </w:tc>
        <w:tc>
          <w:tcPr>
            <w:tcW w:w="2424" w:type="dxa"/>
          </w:tcPr>
          <w:p w14:paraId="0F0CC602" w14:textId="77777777" w:rsidR="001435F6" w:rsidRPr="00420C9D" w:rsidRDefault="001435F6" w:rsidP="0095273D">
            <w:pPr>
              <w:spacing w:after="0" w:line="240" w:lineRule="auto"/>
              <w:contextualSpacing/>
              <w:jc w:val="both"/>
              <w:rPr>
                <w:rFonts w:ascii="Arial" w:hAnsi="Arial" w:cs="Arial"/>
                <w:sz w:val="20"/>
                <w:szCs w:val="20"/>
              </w:rPr>
            </w:pPr>
          </w:p>
          <w:p w14:paraId="7814EB80"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559B9738" w14:textId="77777777" w:rsidR="001435F6" w:rsidRPr="00420C9D" w:rsidRDefault="001435F6" w:rsidP="005E46B5">
            <w:pPr>
              <w:pStyle w:val="Odsekzoznamu"/>
              <w:numPr>
                <w:ilvl w:val="0"/>
                <w:numId w:val="17"/>
              </w:numPr>
              <w:spacing w:after="0" w:line="240" w:lineRule="auto"/>
              <w:jc w:val="both"/>
              <w:rPr>
                <w:rFonts w:ascii="Arial" w:hAnsi="Arial" w:cs="Arial"/>
                <w:sz w:val="20"/>
                <w:szCs w:val="20"/>
              </w:rPr>
            </w:pPr>
            <w:r w:rsidRPr="00420C9D">
              <w:rPr>
                <w:rFonts w:ascii="Arial" w:hAnsi="Arial" w:cs="Arial"/>
                <w:sz w:val="20"/>
                <w:szCs w:val="20"/>
              </w:rPr>
              <w:t>[...........]</w:t>
            </w:r>
          </w:p>
          <w:p w14:paraId="4D0513CA" w14:textId="77777777" w:rsidR="001435F6" w:rsidRPr="00420C9D" w:rsidRDefault="001435F6" w:rsidP="0095273D">
            <w:pPr>
              <w:spacing w:after="0" w:line="240" w:lineRule="auto"/>
              <w:contextualSpacing/>
              <w:jc w:val="both"/>
              <w:rPr>
                <w:rFonts w:ascii="Arial" w:hAnsi="Arial" w:cs="Arial"/>
                <w:sz w:val="20"/>
                <w:szCs w:val="20"/>
              </w:rPr>
            </w:pPr>
          </w:p>
          <w:p w14:paraId="56D4FB0E" w14:textId="77777777" w:rsidR="001435F6" w:rsidRPr="00420C9D" w:rsidRDefault="001435F6" w:rsidP="0095273D">
            <w:pPr>
              <w:pStyle w:val="Odsekzoznamu"/>
              <w:spacing w:after="0" w:line="240" w:lineRule="auto"/>
              <w:jc w:val="both"/>
              <w:rPr>
                <w:rFonts w:ascii="Arial" w:hAnsi="Arial" w:cs="Arial"/>
                <w:sz w:val="20"/>
                <w:szCs w:val="20"/>
              </w:rPr>
            </w:pPr>
          </w:p>
          <w:p w14:paraId="43B03DA6" w14:textId="77777777" w:rsidR="001435F6" w:rsidRPr="00420C9D" w:rsidRDefault="001435F6" w:rsidP="0095273D">
            <w:pPr>
              <w:pStyle w:val="Odsekzoznamu"/>
              <w:spacing w:after="0" w:line="240" w:lineRule="auto"/>
              <w:jc w:val="both"/>
              <w:rPr>
                <w:rFonts w:ascii="Arial" w:hAnsi="Arial" w:cs="Arial"/>
                <w:sz w:val="20"/>
                <w:szCs w:val="20"/>
              </w:rPr>
            </w:pPr>
          </w:p>
          <w:p w14:paraId="5B39E2EB" w14:textId="20271569"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c1)</w:t>
            </w:r>
            <w:r w:rsidR="00B312C4" w:rsidRPr="00420C9D">
              <w:rPr>
                <w:rFonts w:ascii="Arial" w:hAnsi="Arial" w:cs="Arial"/>
                <w:sz w:val="20"/>
                <w:szCs w:val="20"/>
              </w:rPr>
              <w:object w:dxaOrig="225" w:dyaOrig="225" w14:anchorId="3C5A5359">
                <v:shape id="_x0000_i1191" type="#_x0000_t75" style="width:42.1pt;height:20.1pt" o:ole="">
                  <v:imagedata r:id="rId61" o:title=""/>
                </v:shape>
                <w:control r:id="rId62" w:name="CheckBox1539" w:shapeid="_x0000_i1191"/>
              </w:object>
            </w:r>
            <w:r w:rsidRPr="00420C9D">
              <w:rPr>
                <w:rFonts w:ascii="Arial" w:hAnsi="Arial" w:cs="Arial"/>
                <w:sz w:val="20"/>
                <w:szCs w:val="20"/>
              </w:rPr>
              <w:t xml:space="preserve">   </w:t>
            </w:r>
            <w:r w:rsidR="00B312C4" w:rsidRPr="00420C9D">
              <w:rPr>
                <w:rFonts w:ascii="Arial" w:hAnsi="Arial" w:cs="Arial"/>
                <w:sz w:val="20"/>
                <w:szCs w:val="20"/>
              </w:rPr>
              <w:object w:dxaOrig="225" w:dyaOrig="225" w14:anchorId="703C4BB4">
                <v:shape id="_x0000_i1193" type="#_x0000_t75" style="width:44.9pt;height:20.1pt" o:ole="">
                  <v:imagedata r:id="rId63" o:title=""/>
                </v:shape>
                <w:control r:id="rId64" w:name="CheckBox2539" w:shapeid="_x0000_i1193"/>
              </w:object>
            </w:r>
            <w:r w:rsidRPr="00420C9D">
              <w:rPr>
                <w:rFonts w:ascii="Arial" w:hAnsi="Arial" w:cs="Arial"/>
                <w:sz w:val="20"/>
                <w:szCs w:val="20"/>
              </w:rPr>
              <w:t xml:space="preserve">  </w:t>
            </w:r>
          </w:p>
          <w:p w14:paraId="56C33480" w14:textId="77777777" w:rsidR="001435F6" w:rsidRPr="00420C9D" w:rsidRDefault="001435F6" w:rsidP="0095273D">
            <w:pPr>
              <w:spacing w:after="0" w:line="240" w:lineRule="auto"/>
              <w:contextualSpacing/>
              <w:jc w:val="both"/>
              <w:rPr>
                <w:rFonts w:ascii="Arial" w:hAnsi="Arial" w:cs="Arial"/>
                <w:color w:val="404040" w:themeColor="text1" w:themeTint="BF"/>
                <w:sz w:val="20"/>
                <w:szCs w:val="20"/>
              </w:rPr>
            </w:pPr>
          </w:p>
          <w:p w14:paraId="19C1F841" w14:textId="57601B5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4313871">
                <v:shape id="_x0000_i1195" type="#_x0000_t75" style="width:42.1pt;height:20.1pt" o:ole="">
                  <v:imagedata r:id="rId65" o:title=""/>
                </v:shape>
                <w:control r:id="rId66" w:name="CheckBox15311" w:shapeid="_x0000_i119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F4F3138">
                <v:shape id="_x0000_i1197" type="#_x0000_t75" style="width:44.9pt;height:20.1pt" o:ole="">
                  <v:imagedata r:id="rId67" o:title=""/>
                </v:shape>
                <w:control r:id="rId68" w:name="CheckBox25311" w:shapeid="_x0000_i1197"/>
              </w:object>
            </w:r>
            <w:r w:rsidR="001435F6" w:rsidRPr="00420C9D">
              <w:rPr>
                <w:rFonts w:ascii="Arial" w:hAnsi="Arial" w:cs="Arial"/>
                <w:sz w:val="20"/>
                <w:szCs w:val="20"/>
              </w:rPr>
              <w:t xml:space="preserve">  </w:t>
            </w:r>
          </w:p>
          <w:p w14:paraId="415DA2B7" w14:textId="77777777" w:rsidR="001435F6" w:rsidRPr="00420C9D" w:rsidRDefault="001435F6" w:rsidP="0095273D">
            <w:pPr>
              <w:spacing w:after="0" w:line="240" w:lineRule="auto"/>
              <w:contextualSpacing/>
              <w:jc w:val="both"/>
              <w:rPr>
                <w:rFonts w:ascii="Arial" w:hAnsi="Arial" w:cs="Arial"/>
                <w:sz w:val="20"/>
                <w:szCs w:val="20"/>
              </w:rPr>
            </w:pPr>
          </w:p>
          <w:p w14:paraId="40381CC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3B5A18A" w14:textId="77777777" w:rsidR="001435F6" w:rsidRPr="00420C9D" w:rsidRDefault="001435F6" w:rsidP="0095273D">
            <w:pPr>
              <w:spacing w:after="0" w:line="240" w:lineRule="auto"/>
              <w:contextualSpacing/>
              <w:jc w:val="both"/>
              <w:rPr>
                <w:rFonts w:ascii="Arial" w:hAnsi="Arial" w:cs="Arial"/>
                <w:sz w:val="20"/>
                <w:szCs w:val="20"/>
              </w:rPr>
            </w:pPr>
          </w:p>
          <w:p w14:paraId="2A03066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p w14:paraId="511933A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4EE0254D" w14:textId="77777777" w:rsidR="001435F6" w:rsidRPr="00420C9D" w:rsidRDefault="001435F6" w:rsidP="0095273D">
            <w:pPr>
              <w:spacing w:after="0" w:line="240" w:lineRule="auto"/>
              <w:contextualSpacing/>
              <w:jc w:val="both"/>
              <w:rPr>
                <w:rFonts w:ascii="Arial" w:hAnsi="Arial" w:cs="Arial"/>
                <w:sz w:val="20"/>
                <w:szCs w:val="20"/>
              </w:rPr>
            </w:pPr>
          </w:p>
          <w:p w14:paraId="0803D052" w14:textId="77777777" w:rsidR="001435F6" w:rsidRPr="00420C9D" w:rsidRDefault="001435F6" w:rsidP="0095273D">
            <w:pPr>
              <w:spacing w:after="0" w:line="240" w:lineRule="auto"/>
              <w:contextualSpacing/>
              <w:jc w:val="both"/>
              <w:rPr>
                <w:rFonts w:ascii="Arial" w:hAnsi="Arial" w:cs="Arial"/>
                <w:sz w:val="20"/>
                <w:szCs w:val="20"/>
              </w:rPr>
            </w:pPr>
          </w:p>
          <w:p w14:paraId="155B88FF" w14:textId="77777777" w:rsidR="001435F6" w:rsidRPr="00420C9D" w:rsidRDefault="001435F6" w:rsidP="0095273D">
            <w:pPr>
              <w:spacing w:after="0" w:line="240" w:lineRule="auto"/>
              <w:contextualSpacing/>
              <w:jc w:val="both"/>
              <w:rPr>
                <w:rFonts w:ascii="Arial" w:hAnsi="Arial" w:cs="Arial"/>
                <w:sz w:val="20"/>
                <w:szCs w:val="20"/>
              </w:rPr>
            </w:pPr>
          </w:p>
          <w:p w14:paraId="73A362B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c2) [...........]</w:t>
            </w:r>
          </w:p>
          <w:p w14:paraId="5E10177F" w14:textId="77777777" w:rsidR="001435F6" w:rsidRPr="00420C9D" w:rsidRDefault="001435F6" w:rsidP="0095273D">
            <w:pPr>
              <w:pStyle w:val="Odsekzoznamu"/>
              <w:spacing w:after="0" w:line="240" w:lineRule="auto"/>
              <w:ind w:left="360"/>
              <w:jc w:val="both"/>
              <w:rPr>
                <w:rFonts w:ascii="Arial" w:hAnsi="Arial" w:cs="Arial"/>
                <w:sz w:val="20"/>
                <w:szCs w:val="20"/>
              </w:rPr>
            </w:pPr>
          </w:p>
          <w:p w14:paraId="2A62425F" w14:textId="7BFC29E0"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C20404F">
                <v:shape id="_x0000_i1199" type="#_x0000_t75" style="width:42.1pt;height:20.1pt" o:ole="">
                  <v:imagedata r:id="rId24" o:title=""/>
                </v:shape>
                <w:control r:id="rId69" w:name="CheckBox15313" w:shapeid="_x0000_i119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C4FE00E">
                <v:shape id="_x0000_i1201" type="#_x0000_t75" style="width:44.9pt;height:20.1pt" o:ole="">
                  <v:imagedata r:id="rId32" o:title=""/>
                </v:shape>
                <w:control r:id="rId70" w:name="CheckBox25313" w:shapeid="_x0000_i1201"/>
              </w:object>
            </w:r>
            <w:r w:rsidR="001435F6" w:rsidRPr="00420C9D">
              <w:rPr>
                <w:rFonts w:ascii="Arial" w:hAnsi="Arial" w:cs="Arial"/>
                <w:sz w:val="20"/>
                <w:szCs w:val="20"/>
              </w:rPr>
              <w:t xml:space="preserve">  </w:t>
            </w:r>
          </w:p>
          <w:p w14:paraId="16990B2F" w14:textId="77777777" w:rsidR="001435F6" w:rsidRPr="00420C9D" w:rsidRDefault="001435F6" w:rsidP="0095273D">
            <w:pPr>
              <w:spacing w:after="0" w:line="240" w:lineRule="auto"/>
              <w:contextualSpacing/>
              <w:rPr>
                <w:rFonts w:ascii="Arial" w:hAnsi="Arial" w:cs="Arial"/>
                <w:sz w:val="20"/>
                <w:szCs w:val="20"/>
              </w:rPr>
            </w:pPr>
          </w:p>
          <w:p w14:paraId="084EC74B" w14:textId="77777777" w:rsidR="001435F6" w:rsidRPr="00420C9D" w:rsidRDefault="001435F6" w:rsidP="0095273D">
            <w:pPr>
              <w:spacing w:after="0" w:line="240" w:lineRule="auto"/>
              <w:contextualSpacing/>
              <w:rPr>
                <w:rFonts w:ascii="Arial" w:hAnsi="Arial" w:cs="Arial"/>
                <w:sz w:val="20"/>
                <w:szCs w:val="20"/>
              </w:rPr>
            </w:pPr>
          </w:p>
          <w:p w14:paraId="51404B1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podrobnosti:</w:t>
            </w:r>
          </w:p>
          <w:p w14:paraId="2A8D3F5E"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p w14:paraId="07C4D1B8"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6FB0A3D1" w14:textId="77777777" w:rsidTr="00A95E29">
        <w:tc>
          <w:tcPr>
            <w:tcW w:w="4845" w:type="dxa"/>
          </w:tcPr>
          <w:p w14:paraId="4838F66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príslušné dokumenty týkajúce sa platby daní alebo príspevkov sociálneho zabezpečenia sú dostupné v elektronickom formáte, uveďte:</w:t>
            </w:r>
          </w:p>
        </w:tc>
        <w:tc>
          <w:tcPr>
            <w:tcW w:w="4895" w:type="dxa"/>
            <w:gridSpan w:val="2"/>
          </w:tcPr>
          <w:p w14:paraId="4C50AF1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r w:rsidRPr="00420C9D">
              <w:rPr>
                <w:rStyle w:val="Odkaznapoznmkupodiarou"/>
                <w:rFonts w:ascii="Arial" w:hAnsi="Arial" w:cs="Arial"/>
                <w:sz w:val="20"/>
                <w:szCs w:val="20"/>
              </w:rPr>
              <w:footnoteReference w:id="31"/>
            </w:r>
            <w:r w:rsidRPr="00420C9D">
              <w:rPr>
                <w:rFonts w:ascii="Arial" w:hAnsi="Arial" w:cs="Arial"/>
                <w:sz w:val="20"/>
                <w:szCs w:val="20"/>
              </w:rPr>
              <w:t>:</w:t>
            </w:r>
          </w:p>
          <w:p w14:paraId="4E5A0CF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66897053"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p w14:paraId="41A71378" w14:textId="77777777" w:rsidR="001435F6" w:rsidRPr="00420C9D" w:rsidRDefault="001435F6" w:rsidP="0095273D">
      <w:pPr>
        <w:tabs>
          <w:tab w:val="left" w:pos="1200"/>
        </w:tabs>
        <w:spacing w:after="0" w:line="240" w:lineRule="auto"/>
        <w:contextualSpacing/>
        <w:jc w:val="center"/>
        <w:rPr>
          <w:rFonts w:ascii="Arial" w:hAnsi="Arial" w:cs="Arial"/>
          <w:sz w:val="20"/>
          <w:szCs w:val="20"/>
        </w:rPr>
      </w:pPr>
      <w:r w:rsidRPr="00420C9D">
        <w:rPr>
          <w:rFonts w:ascii="Arial" w:hAnsi="Arial" w:cs="Arial"/>
          <w:sz w:val="20"/>
          <w:szCs w:val="20"/>
        </w:rPr>
        <w:t>C: DÔVODY TÝKAJÚCE SA KONKURZU, KONFLIKTU ZÁUJMOV ALEBO ODBORNÉHO POCHYBENIA</w:t>
      </w:r>
      <w:r w:rsidRPr="00420C9D">
        <w:rPr>
          <w:rStyle w:val="Odkaznapoznmkupodiarou"/>
          <w:rFonts w:ascii="Arial" w:hAnsi="Arial" w:cs="Arial"/>
          <w:sz w:val="20"/>
          <w:szCs w:val="20"/>
        </w:rPr>
        <w:footnoteReference w:id="32"/>
      </w:r>
    </w:p>
    <w:p w14:paraId="41A2AAFA" w14:textId="77777777" w:rsidR="00813060" w:rsidRPr="00420C9D" w:rsidRDefault="00813060" w:rsidP="0095273D">
      <w:pPr>
        <w:tabs>
          <w:tab w:val="left" w:pos="1200"/>
        </w:tabs>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7731280" w14:textId="77777777" w:rsidTr="00A95E29">
        <w:tc>
          <w:tcPr>
            <w:tcW w:w="9751" w:type="dxa"/>
            <w:shd w:val="clear" w:color="auto" w:fill="EEECE1" w:themeFill="background2"/>
          </w:tcPr>
          <w:p w14:paraId="1885FE22" w14:textId="77777777" w:rsidR="001435F6" w:rsidRPr="00420C9D" w:rsidRDefault="001435F6" w:rsidP="0095273D">
            <w:pPr>
              <w:tabs>
                <w:tab w:val="left" w:pos="1200"/>
              </w:tabs>
              <w:spacing w:after="0" w:line="240" w:lineRule="auto"/>
              <w:contextualSpacing/>
              <w:jc w:val="both"/>
              <w:rPr>
                <w:rFonts w:ascii="Arial" w:hAnsi="Arial" w:cs="Arial"/>
                <w:b/>
                <w:sz w:val="20"/>
                <w:szCs w:val="20"/>
              </w:rPr>
            </w:pPr>
            <w:r w:rsidRPr="00420C9D">
              <w:rPr>
                <w:rFonts w:ascii="Arial" w:hAnsi="Arial" w:cs="Arial"/>
                <w:b/>
                <w:sz w:val="20"/>
                <w:szCs w:val="20"/>
              </w:rPr>
              <w:t xml:space="preserve">Upozorňujeme, že na účely tohto obstarávania mohli byť niektoré z nasledujúcich dôvodov </w:t>
            </w:r>
            <w:r w:rsidRPr="00420C9D">
              <w:rPr>
                <w:rFonts w:ascii="Arial" w:hAnsi="Arial" w:cs="Arial"/>
                <w:b/>
                <w:sz w:val="20"/>
                <w:szCs w:val="20"/>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4499A286"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52" w:type="dxa"/>
        <w:tblLook w:val="04A0" w:firstRow="1" w:lastRow="0" w:firstColumn="1" w:lastColumn="0" w:noHBand="0" w:noVBand="1"/>
      </w:tblPr>
      <w:tblGrid>
        <w:gridCol w:w="4876"/>
        <w:gridCol w:w="4876"/>
      </w:tblGrid>
      <w:tr w:rsidR="001435F6" w:rsidRPr="00420C9D" w14:paraId="2199BB19" w14:textId="77777777" w:rsidTr="00A95E29">
        <w:trPr>
          <w:trHeight w:val="884"/>
        </w:trPr>
        <w:tc>
          <w:tcPr>
            <w:tcW w:w="4876" w:type="dxa"/>
          </w:tcPr>
          <w:p w14:paraId="54FCC958"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Informácie týkajúce sa prípadného konkurzu, konfliktu záujmov alebo profesionálneho pochybenia</w:t>
            </w:r>
          </w:p>
        </w:tc>
        <w:tc>
          <w:tcPr>
            <w:tcW w:w="4876" w:type="dxa"/>
          </w:tcPr>
          <w:p w14:paraId="00C506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57FDA087" w14:textId="77777777" w:rsidTr="00A95E29">
        <w:trPr>
          <w:trHeight w:val="144"/>
        </w:trPr>
        <w:tc>
          <w:tcPr>
            <w:tcW w:w="4876" w:type="dxa"/>
            <w:vMerge w:val="restart"/>
          </w:tcPr>
          <w:p w14:paraId="21AB806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Porušil hospodársky subjekt, </w:t>
            </w:r>
            <w:r w:rsidRPr="00420C9D">
              <w:rPr>
                <w:rFonts w:ascii="Arial" w:hAnsi="Arial" w:cs="Arial"/>
                <w:b/>
                <w:sz w:val="20"/>
                <w:szCs w:val="20"/>
              </w:rPr>
              <w:t xml:space="preserve">podľa jeho vedomostí, svoje povinnosti </w:t>
            </w:r>
            <w:r w:rsidRPr="00420C9D">
              <w:rPr>
                <w:rFonts w:ascii="Arial" w:hAnsi="Arial" w:cs="Arial"/>
                <w:sz w:val="20"/>
                <w:szCs w:val="20"/>
              </w:rPr>
              <w:t xml:space="preserve">v oblasti </w:t>
            </w:r>
            <w:r w:rsidRPr="00420C9D">
              <w:rPr>
                <w:rFonts w:ascii="Arial" w:hAnsi="Arial" w:cs="Arial"/>
                <w:b/>
                <w:sz w:val="20"/>
                <w:szCs w:val="20"/>
              </w:rPr>
              <w:t>environmentálneho, sociálneho a pracovného práva</w:t>
            </w:r>
            <w:r w:rsidRPr="00420C9D">
              <w:rPr>
                <w:rStyle w:val="Odkaznapoznmkupodiarou"/>
                <w:rFonts w:ascii="Arial" w:hAnsi="Arial" w:cs="Arial"/>
                <w:b/>
                <w:sz w:val="20"/>
                <w:szCs w:val="20"/>
              </w:rPr>
              <w:footnoteReference w:id="33"/>
            </w:r>
            <w:r w:rsidRPr="00420C9D">
              <w:rPr>
                <w:rFonts w:ascii="Arial" w:hAnsi="Arial" w:cs="Arial"/>
                <w:b/>
                <w:sz w:val="20"/>
                <w:szCs w:val="20"/>
              </w:rPr>
              <w:t>?</w:t>
            </w:r>
          </w:p>
        </w:tc>
        <w:tc>
          <w:tcPr>
            <w:tcW w:w="4876" w:type="dxa"/>
          </w:tcPr>
          <w:p w14:paraId="4B6AD2D7" w14:textId="77777777" w:rsidR="001435F6" w:rsidRPr="00420C9D" w:rsidRDefault="001435F6" w:rsidP="0095273D">
            <w:pPr>
              <w:spacing w:after="0" w:line="240" w:lineRule="auto"/>
              <w:contextualSpacing/>
              <w:jc w:val="both"/>
              <w:rPr>
                <w:rFonts w:ascii="Arial" w:hAnsi="Arial" w:cs="Arial"/>
                <w:sz w:val="20"/>
                <w:szCs w:val="20"/>
              </w:rPr>
            </w:pPr>
          </w:p>
          <w:p w14:paraId="5C276040" w14:textId="28543F6C"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F534C42">
                <v:shape id="_x0000_i1203" type="#_x0000_t75" style="width:42.1pt;height:20.1pt" o:ole="">
                  <v:imagedata r:id="rId71" o:title=""/>
                </v:shape>
                <w:control r:id="rId72" w:name="CheckBox155" w:shapeid="_x0000_i120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A14B47">
                <v:shape id="_x0000_i1205" type="#_x0000_t75" style="width:44.9pt;height:20.1pt" o:ole="">
                  <v:imagedata r:id="rId73" o:title=""/>
                </v:shape>
                <w:control r:id="rId74" w:name="CheckBox255" w:shapeid="_x0000_i1205"/>
              </w:object>
            </w:r>
            <w:r w:rsidR="001435F6" w:rsidRPr="00420C9D">
              <w:rPr>
                <w:rFonts w:ascii="Arial" w:hAnsi="Arial" w:cs="Arial"/>
                <w:sz w:val="20"/>
                <w:szCs w:val="20"/>
              </w:rPr>
              <w:t xml:space="preserve">  </w:t>
            </w:r>
          </w:p>
          <w:p w14:paraId="6DA46D2F" w14:textId="77777777" w:rsidR="001435F6" w:rsidRPr="00420C9D" w:rsidRDefault="001435F6" w:rsidP="0095273D">
            <w:pPr>
              <w:spacing w:after="0" w:line="240" w:lineRule="auto"/>
              <w:contextualSpacing/>
              <w:jc w:val="both"/>
              <w:rPr>
                <w:rFonts w:ascii="Arial" w:hAnsi="Arial" w:cs="Arial"/>
                <w:sz w:val="20"/>
                <w:szCs w:val="20"/>
              </w:rPr>
            </w:pPr>
          </w:p>
        </w:tc>
      </w:tr>
      <w:tr w:rsidR="001435F6" w:rsidRPr="00420C9D" w14:paraId="044D7E5E" w14:textId="77777777" w:rsidTr="00A95E29">
        <w:trPr>
          <w:trHeight w:val="144"/>
        </w:trPr>
        <w:tc>
          <w:tcPr>
            <w:tcW w:w="4876" w:type="dxa"/>
            <w:vMerge/>
          </w:tcPr>
          <w:p w14:paraId="38045002" w14:textId="77777777" w:rsidR="001435F6" w:rsidRPr="00420C9D" w:rsidRDefault="001435F6" w:rsidP="0095273D">
            <w:pPr>
              <w:spacing w:after="0" w:line="240" w:lineRule="auto"/>
              <w:contextualSpacing/>
              <w:rPr>
                <w:rFonts w:ascii="Arial" w:hAnsi="Arial" w:cs="Arial"/>
                <w:sz w:val="20"/>
                <w:szCs w:val="20"/>
              </w:rPr>
            </w:pPr>
          </w:p>
        </w:tc>
        <w:tc>
          <w:tcPr>
            <w:tcW w:w="4876" w:type="dxa"/>
          </w:tcPr>
          <w:p w14:paraId="187E24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opatrenia, aby sa preukázala jeho spoľahlivosť napriek existencii dôvodu na vylúčenie („samo očistenie“)?</w:t>
            </w:r>
          </w:p>
          <w:p w14:paraId="3A5CA8B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0FC23D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29BAF4C9"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52EE97B0" w14:textId="77777777" w:rsidTr="00A95E29">
        <w:trPr>
          <w:trHeight w:val="144"/>
        </w:trPr>
        <w:tc>
          <w:tcPr>
            <w:tcW w:w="4876" w:type="dxa"/>
          </w:tcPr>
          <w:p w14:paraId="2BF58A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Nachádza sa hospodársky subjekt v niektorej z týchto situácií:</w:t>
            </w:r>
          </w:p>
          <w:p w14:paraId="05C4C81D"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úpadok, </w:t>
            </w:r>
            <w:r w:rsidRPr="00420C9D">
              <w:rPr>
                <w:rFonts w:ascii="Arial" w:hAnsi="Arial" w:cs="Arial"/>
                <w:sz w:val="20"/>
                <w:szCs w:val="20"/>
              </w:rPr>
              <w:t>alebo</w:t>
            </w:r>
          </w:p>
          <w:p w14:paraId="693DA95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b/>
                <w:sz w:val="20"/>
                <w:szCs w:val="20"/>
              </w:rPr>
              <w:t xml:space="preserve">konkurz </w:t>
            </w:r>
            <w:r w:rsidRPr="00420C9D">
              <w:rPr>
                <w:rFonts w:ascii="Arial" w:hAnsi="Arial" w:cs="Arial"/>
                <w:sz w:val="20"/>
                <w:szCs w:val="20"/>
              </w:rPr>
              <w:t>alebo likvidácia, alebo</w:t>
            </w:r>
          </w:p>
          <w:p w14:paraId="7D977B1F"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 xml:space="preserve">prebieha </w:t>
            </w:r>
            <w:r w:rsidRPr="00420C9D">
              <w:rPr>
                <w:rFonts w:ascii="Arial" w:hAnsi="Arial" w:cs="Arial"/>
                <w:b/>
                <w:sz w:val="20"/>
                <w:szCs w:val="20"/>
              </w:rPr>
              <w:t xml:space="preserve">vyrovnávacie konanie </w:t>
            </w:r>
            <w:r w:rsidRPr="00420C9D">
              <w:rPr>
                <w:rFonts w:ascii="Arial" w:hAnsi="Arial" w:cs="Arial"/>
                <w:sz w:val="20"/>
                <w:szCs w:val="20"/>
              </w:rPr>
              <w:t>alebo</w:t>
            </w:r>
          </w:p>
          <w:p w14:paraId="375B5DC2"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 v akejkoľvek podobnej situácii vyplývajúcej z podobného konania podľa vnútroštátnych zákonov a iných právnych predpisov</w:t>
            </w:r>
            <w:r w:rsidRPr="00420C9D">
              <w:rPr>
                <w:rStyle w:val="Odkaznapoznmkupodiarou"/>
                <w:rFonts w:ascii="Arial" w:hAnsi="Arial" w:cs="Arial"/>
                <w:sz w:val="20"/>
                <w:szCs w:val="20"/>
              </w:rPr>
              <w:footnoteReference w:id="34"/>
            </w:r>
            <w:r w:rsidRPr="00420C9D">
              <w:rPr>
                <w:rFonts w:ascii="Arial" w:hAnsi="Arial" w:cs="Arial"/>
                <w:sz w:val="20"/>
                <w:szCs w:val="20"/>
              </w:rPr>
              <w:t xml:space="preserve"> alebo</w:t>
            </w:r>
          </w:p>
          <w:p w14:paraId="47289AF1"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aktíva spravuje likvidátor alebo súd alebo</w:t>
            </w:r>
          </w:p>
          <w:p w14:paraId="7BCCE39E" w14:textId="77777777" w:rsidR="001435F6" w:rsidRPr="00420C9D" w:rsidRDefault="001435F6" w:rsidP="005E46B5">
            <w:pPr>
              <w:pStyle w:val="Odsekzoznamu"/>
              <w:numPr>
                <w:ilvl w:val="0"/>
                <w:numId w:val="18"/>
              </w:numPr>
              <w:spacing w:after="0" w:line="240" w:lineRule="auto"/>
              <w:rPr>
                <w:rFonts w:ascii="Arial" w:hAnsi="Arial" w:cs="Arial"/>
                <w:sz w:val="20"/>
                <w:szCs w:val="20"/>
              </w:rPr>
            </w:pPr>
            <w:r w:rsidRPr="00420C9D">
              <w:rPr>
                <w:rFonts w:ascii="Arial" w:hAnsi="Arial" w:cs="Arial"/>
                <w:sz w:val="20"/>
                <w:szCs w:val="20"/>
              </w:rPr>
              <w:t>jeho podnikateľské činnosti sú pozastavené?</w:t>
            </w:r>
          </w:p>
        </w:tc>
        <w:tc>
          <w:tcPr>
            <w:tcW w:w="4876" w:type="dxa"/>
          </w:tcPr>
          <w:p w14:paraId="7E451CF4" w14:textId="77777777" w:rsidR="001435F6" w:rsidRPr="00420C9D" w:rsidRDefault="001435F6" w:rsidP="0095273D">
            <w:pPr>
              <w:spacing w:after="0" w:line="240" w:lineRule="auto"/>
              <w:contextualSpacing/>
              <w:rPr>
                <w:rFonts w:ascii="Arial" w:hAnsi="Arial" w:cs="Arial"/>
                <w:sz w:val="20"/>
                <w:szCs w:val="20"/>
              </w:rPr>
            </w:pPr>
          </w:p>
          <w:p w14:paraId="3C74C6E2" w14:textId="50DF5C7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BD1D1B0">
                <v:shape id="_x0000_i1207" type="#_x0000_t75" style="width:42.1pt;height:20.1pt" o:ole="">
                  <v:imagedata r:id="rId24" o:title=""/>
                </v:shape>
                <w:control r:id="rId75" w:name="CheckBox156" w:shapeid="_x0000_i120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B66202E">
                <v:shape id="_x0000_i1209" type="#_x0000_t75" style="width:44.9pt;height:20.1pt" o:ole="">
                  <v:imagedata r:id="rId32" o:title=""/>
                </v:shape>
                <w:control r:id="rId76" w:name="CheckBox256" w:shapeid="_x0000_i1209"/>
              </w:object>
            </w:r>
            <w:r w:rsidR="001435F6" w:rsidRPr="00420C9D">
              <w:rPr>
                <w:rFonts w:ascii="Arial" w:hAnsi="Arial" w:cs="Arial"/>
                <w:sz w:val="20"/>
                <w:szCs w:val="20"/>
              </w:rPr>
              <w:t xml:space="preserve">  </w:t>
            </w:r>
          </w:p>
          <w:p w14:paraId="66FEAAE2"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2A0C0D71" w14:textId="77777777" w:rsidTr="00A95E29">
        <w:trPr>
          <w:trHeight w:val="144"/>
        </w:trPr>
        <w:tc>
          <w:tcPr>
            <w:tcW w:w="4876" w:type="dxa"/>
          </w:tcPr>
          <w:p w14:paraId="263E10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Ak áno:</w:t>
            </w:r>
          </w:p>
          <w:p w14:paraId="361A6EB1"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podrobné informácie:</w:t>
            </w:r>
          </w:p>
          <w:p w14:paraId="2F1545CF" w14:textId="77777777" w:rsidR="001435F6" w:rsidRPr="00420C9D" w:rsidRDefault="001435F6" w:rsidP="005E46B5">
            <w:pPr>
              <w:pStyle w:val="Odsekzoznamu"/>
              <w:numPr>
                <w:ilvl w:val="0"/>
                <w:numId w:val="15"/>
              </w:numPr>
              <w:spacing w:after="0" w:line="240" w:lineRule="auto"/>
              <w:rPr>
                <w:rFonts w:ascii="Arial" w:hAnsi="Arial" w:cs="Arial"/>
                <w:b/>
                <w:sz w:val="20"/>
                <w:szCs w:val="20"/>
              </w:rPr>
            </w:pPr>
            <w:r w:rsidRPr="00420C9D">
              <w:rPr>
                <w:rFonts w:ascii="Arial" w:hAnsi="Arial" w:cs="Arial"/>
                <w:sz w:val="20"/>
                <w:szCs w:val="20"/>
              </w:rPr>
              <w:t>Uveďte dôvody, prečo je hospodársky subjekt napriek tomu schopný plniť zákazku, pričom sa zohľadnia platné vnútroštátne pravidlá a opatrenia týkajúce sa pokračovania podnikateľskej činnosti za týchto okolností</w:t>
            </w:r>
            <w:r w:rsidRPr="00420C9D">
              <w:rPr>
                <w:rStyle w:val="Odkaznapoznmkupodiarou"/>
                <w:rFonts w:ascii="Arial" w:hAnsi="Arial" w:cs="Arial"/>
                <w:sz w:val="20"/>
                <w:szCs w:val="20"/>
              </w:rPr>
              <w:footnoteReference w:id="35"/>
            </w:r>
            <w:r w:rsidRPr="00420C9D">
              <w:rPr>
                <w:rFonts w:ascii="Arial" w:hAnsi="Arial" w:cs="Arial"/>
                <w:sz w:val="20"/>
                <w:szCs w:val="20"/>
              </w:rPr>
              <w:t>?</w:t>
            </w:r>
          </w:p>
          <w:p w14:paraId="5E23D0F1" w14:textId="77777777" w:rsidR="001435F6" w:rsidRPr="00420C9D" w:rsidRDefault="001435F6" w:rsidP="0095273D">
            <w:pPr>
              <w:spacing w:after="0" w:line="240" w:lineRule="auto"/>
              <w:contextualSpacing/>
              <w:rPr>
                <w:rFonts w:ascii="Arial" w:hAnsi="Arial" w:cs="Arial"/>
                <w:b/>
                <w:sz w:val="20"/>
                <w:szCs w:val="20"/>
              </w:rPr>
            </w:pPr>
          </w:p>
          <w:p w14:paraId="1F1396F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6" w:type="dxa"/>
          </w:tcPr>
          <w:p w14:paraId="4D93BE1A" w14:textId="77777777" w:rsidR="001435F6" w:rsidRPr="00420C9D" w:rsidRDefault="001435F6" w:rsidP="0095273D">
            <w:pPr>
              <w:spacing w:after="0" w:line="240" w:lineRule="auto"/>
              <w:contextualSpacing/>
              <w:rPr>
                <w:rFonts w:ascii="Arial" w:hAnsi="Arial" w:cs="Arial"/>
                <w:sz w:val="20"/>
                <w:szCs w:val="20"/>
              </w:rPr>
            </w:pPr>
          </w:p>
          <w:p w14:paraId="37F0B7A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28C22A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w:t>
            </w:r>
          </w:p>
          <w:p w14:paraId="3BEE1017" w14:textId="77777777" w:rsidR="001435F6" w:rsidRPr="00420C9D" w:rsidRDefault="001435F6" w:rsidP="0095273D">
            <w:pPr>
              <w:spacing w:after="0" w:line="240" w:lineRule="auto"/>
              <w:contextualSpacing/>
              <w:rPr>
                <w:rFonts w:ascii="Arial" w:hAnsi="Arial" w:cs="Arial"/>
                <w:sz w:val="20"/>
                <w:szCs w:val="20"/>
              </w:rPr>
            </w:pPr>
          </w:p>
          <w:p w14:paraId="36EC1920" w14:textId="77777777" w:rsidR="001435F6" w:rsidRPr="00420C9D" w:rsidRDefault="001435F6" w:rsidP="0095273D">
            <w:pPr>
              <w:spacing w:after="0" w:line="240" w:lineRule="auto"/>
              <w:contextualSpacing/>
              <w:rPr>
                <w:rFonts w:ascii="Arial" w:hAnsi="Arial" w:cs="Arial"/>
                <w:sz w:val="20"/>
                <w:szCs w:val="20"/>
              </w:rPr>
            </w:pPr>
          </w:p>
          <w:p w14:paraId="1A8CA124" w14:textId="77777777" w:rsidR="001435F6" w:rsidRPr="00420C9D" w:rsidRDefault="001435F6" w:rsidP="0095273D">
            <w:pPr>
              <w:spacing w:after="0" w:line="240" w:lineRule="auto"/>
              <w:contextualSpacing/>
              <w:rPr>
                <w:rFonts w:ascii="Arial" w:hAnsi="Arial" w:cs="Arial"/>
                <w:sz w:val="20"/>
                <w:szCs w:val="20"/>
              </w:rPr>
            </w:pPr>
          </w:p>
          <w:p w14:paraId="200EA49E" w14:textId="77777777" w:rsidR="001435F6" w:rsidRPr="00420C9D" w:rsidRDefault="001435F6" w:rsidP="0095273D">
            <w:pPr>
              <w:spacing w:after="0" w:line="240" w:lineRule="auto"/>
              <w:contextualSpacing/>
              <w:rPr>
                <w:rFonts w:ascii="Arial" w:hAnsi="Arial" w:cs="Arial"/>
                <w:sz w:val="20"/>
                <w:szCs w:val="20"/>
              </w:rPr>
            </w:pPr>
          </w:p>
          <w:p w14:paraId="6CCE0043" w14:textId="77777777" w:rsidR="001435F6" w:rsidRPr="00420C9D" w:rsidRDefault="001435F6" w:rsidP="0095273D">
            <w:pPr>
              <w:spacing w:after="0" w:line="240" w:lineRule="auto"/>
              <w:contextualSpacing/>
              <w:rPr>
                <w:rFonts w:ascii="Arial" w:hAnsi="Arial" w:cs="Arial"/>
                <w:sz w:val="20"/>
                <w:szCs w:val="20"/>
              </w:rPr>
            </w:pPr>
          </w:p>
          <w:p w14:paraId="35ECF364" w14:textId="77777777" w:rsidR="001435F6" w:rsidRPr="00420C9D" w:rsidRDefault="001435F6" w:rsidP="0095273D">
            <w:pPr>
              <w:spacing w:after="0" w:line="240" w:lineRule="auto"/>
              <w:contextualSpacing/>
              <w:rPr>
                <w:rFonts w:ascii="Arial" w:hAnsi="Arial" w:cs="Arial"/>
                <w:sz w:val="20"/>
                <w:szCs w:val="20"/>
              </w:rPr>
            </w:pPr>
          </w:p>
          <w:p w14:paraId="5E42104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777628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2B6C8291" w14:textId="77777777" w:rsidR="001435F6" w:rsidRPr="00420C9D" w:rsidRDefault="001435F6" w:rsidP="0095273D">
      <w:pPr>
        <w:tabs>
          <w:tab w:val="left" w:pos="1200"/>
        </w:tabs>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B356ECE" w14:textId="77777777" w:rsidTr="00A95E29">
        <w:trPr>
          <w:trHeight w:val="135"/>
        </w:trPr>
        <w:tc>
          <w:tcPr>
            <w:tcW w:w="4870" w:type="dxa"/>
            <w:vMerge w:val="restart"/>
          </w:tcPr>
          <w:p w14:paraId="7CD9B85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Dopustil sa hospodársky subjekt </w:t>
            </w:r>
            <w:r w:rsidRPr="00420C9D">
              <w:rPr>
                <w:rFonts w:ascii="Arial" w:hAnsi="Arial" w:cs="Arial"/>
                <w:b/>
                <w:sz w:val="20"/>
                <w:szCs w:val="20"/>
              </w:rPr>
              <w:t>závažného odborného pochybenia</w:t>
            </w:r>
            <w:r w:rsidRPr="00420C9D">
              <w:rPr>
                <w:rStyle w:val="Odkaznapoznmkupodiarou"/>
                <w:rFonts w:ascii="Arial" w:hAnsi="Arial" w:cs="Arial"/>
                <w:b/>
                <w:sz w:val="20"/>
                <w:szCs w:val="20"/>
              </w:rPr>
              <w:footnoteReference w:id="36"/>
            </w:r>
            <w:r w:rsidRPr="00420C9D">
              <w:rPr>
                <w:rFonts w:ascii="Arial" w:hAnsi="Arial" w:cs="Arial"/>
                <w:b/>
                <w:sz w:val="20"/>
                <w:szCs w:val="20"/>
              </w:rPr>
              <w:t>?</w:t>
            </w:r>
          </w:p>
          <w:p w14:paraId="478195E8" w14:textId="77777777" w:rsidR="001435F6" w:rsidRPr="00420C9D" w:rsidRDefault="001435F6" w:rsidP="0095273D">
            <w:pPr>
              <w:spacing w:after="0" w:line="240" w:lineRule="auto"/>
              <w:contextualSpacing/>
              <w:rPr>
                <w:rFonts w:ascii="Arial" w:hAnsi="Arial" w:cs="Arial"/>
                <w:b/>
                <w:sz w:val="20"/>
                <w:szCs w:val="20"/>
              </w:rPr>
            </w:pPr>
          </w:p>
          <w:p w14:paraId="5160B70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áno, uveďte podrobnejšie informácie:</w:t>
            </w:r>
          </w:p>
        </w:tc>
        <w:tc>
          <w:tcPr>
            <w:tcW w:w="4870" w:type="dxa"/>
          </w:tcPr>
          <w:p w14:paraId="065A67E8" w14:textId="77777777" w:rsidR="001435F6" w:rsidRPr="00420C9D" w:rsidRDefault="001435F6" w:rsidP="0095273D">
            <w:pPr>
              <w:spacing w:after="0" w:line="240" w:lineRule="auto"/>
              <w:contextualSpacing/>
              <w:rPr>
                <w:rFonts w:ascii="Arial" w:hAnsi="Arial" w:cs="Arial"/>
                <w:sz w:val="20"/>
                <w:szCs w:val="20"/>
              </w:rPr>
            </w:pPr>
          </w:p>
          <w:p w14:paraId="5550D305" w14:textId="1966B6F3"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7ED7D59">
                <v:shape id="_x0000_i1211" type="#_x0000_t75" style="width:42.1pt;height:20.1pt" o:ole="">
                  <v:imagedata r:id="rId24" o:title=""/>
                </v:shape>
                <w:control r:id="rId77" w:name="CheckBox157" w:shapeid="_x0000_i121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CEE83E5">
                <v:shape id="_x0000_i1213" type="#_x0000_t75" style="width:44.9pt;height:20.1pt" o:ole="">
                  <v:imagedata r:id="rId46" o:title=""/>
                </v:shape>
                <w:control r:id="rId78" w:name="CheckBox257" w:shapeid="_x0000_i1213"/>
              </w:object>
            </w:r>
            <w:r w:rsidR="001435F6" w:rsidRPr="00420C9D">
              <w:rPr>
                <w:rFonts w:ascii="Arial" w:hAnsi="Arial" w:cs="Arial"/>
                <w:sz w:val="20"/>
                <w:szCs w:val="20"/>
              </w:rPr>
              <w:t xml:space="preserve">  </w:t>
            </w:r>
          </w:p>
          <w:p w14:paraId="18BC594F" w14:textId="77777777" w:rsidR="001435F6" w:rsidRPr="00420C9D" w:rsidRDefault="001435F6" w:rsidP="0095273D">
            <w:pPr>
              <w:spacing w:after="0" w:line="240" w:lineRule="auto"/>
              <w:contextualSpacing/>
              <w:rPr>
                <w:rFonts w:ascii="Arial" w:hAnsi="Arial" w:cs="Arial"/>
                <w:sz w:val="20"/>
                <w:szCs w:val="20"/>
              </w:rPr>
            </w:pPr>
          </w:p>
          <w:p w14:paraId="0CBAF42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p>
        </w:tc>
      </w:tr>
      <w:tr w:rsidR="001435F6" w:rsidRPr="00420C9D" w14:paraId="0B0B6AEC" w14:textId="77777777" w:rsidTr="00A95E29">
        <w:trPr>
          <w:trHeight w:val="135"/>
        </w:trPr>
        <w:tc>
          <w:tcPr>
            <w:tcW w:w="4870" w:type="dxa"/>
            <w:vMerge/>
          </w:tcPr>
          <w:p w14:paraId="4BE8D19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3DBD785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28BE0CA1" w14:textId="77777777" w:rsidR="001435F6" w:rsidRPr="00420C9D" w:rsidRDefault="001435F6" w:rsidP="0095273D">
            <w:pPr>
              <w:spacing w:after="0" w:line="240" w:lineRule="auto"/>
              <w:contextualSpacing/>
              <w:jc w:val="both"/>
              <w:rPr>
                <w:rFonts w:ascii="Arial" w:hAnsi="Arial" w:cs="Arial"/>
                <w:b/>
                <w:sz w:val="20"/>
                <w:szCs w:val="20"/>
              </w:rPr>
            </w:pPr>
          </w:p>
          <w:p w14:paraId="1DF7355C" w14:textId="5B4076D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3546A363">
                <v:shape id="_x0000_i1215" type="#_x0000_t75" style="width:42.1pt;height:20.1pt" o:ole="">
                  <v:imagedata r:id="rId24" o:title=""/>
                </v:shape>
                <w:control r:id="rId79" w:name="CheckBox158" w:shapeid="_x0000_i121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1F6D378">
                <v:shape id="_x0000_i1217" type="#_x0000_t75" style="width:44.9pt;height:20.1pt" o:ole="">
                  <v:imagedata r:id="rId32" o:title=""/>
                </v:shape>
                <w:control r:id="rId80" w:name="CheckBox258" w:shapeid="_x0000_i1217"/>
              </w:object>
            </w:r>
            <w:r w:rsidR="001435F6" w:rsidRPr="00420C9D">
              <w:rPr>
                <w:rFonts w:ascii="Arial" w:hAnsi="Arial" w:cs="Arial"/>
                <w:sz w:val="20"/>
                <w:szCs w:val="20"/>
              </w:rPr>
              <w:t xml:space="preserve">  </w:t>
            </w:r>
          </w:p>
          <w:p w14:paraId="2FC6DF18" w14:textId="77777777" w:rsidR="001435F6" w:rsidRPr="00420C9D" w:rsidRDefault="001435F6" w:rsidP="0095273D">
            <w:pPr>
              <w:spacing w:after="0" w:line="240" w:lineRule="auto"/>
              <w:contextualSpacing/>
              <w:jc w:val="both"/>
              <w:rPr>
                <w:rFonts w:ascii="Arial" w:hAnsi="Arial" w:cs="Arial"/>
                <w:b/>
                <w:sz w:val="20"/>
                <w:szCs w:val="20"/>
              </w:rPr>
            </w:pPr>
          </w:p>
          <w:p w14:paraId="7B6958E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85B20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36E8A6D3" w14:textId="77777777" w:rsidTr="00A95E29">
        <w:trPr>
          <w:trHeight w:val="135"/>
        </w:trPr>
        <w:tc>
          <w:tcPr>
            <w:tcW w:w="4870" w:type="dxa"/>
            <w:vMerge w:val="restart"/>
          </w:tcPr>
          <w:p w14:paraId="501191F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Uzatvoril hospodársky subjekt </w:t>
            </w:r>
            <w:r w:rsidRPr="00420C9D">
              <w:rPr>
                <w:rFonts w:ascii="Arial" w:hAnsi="Arial" w:cs="Arial"/>
                <w:b/>
                <w:sz w:val="20"/>
                <w:szCs w:val="20"/>
              </w:rPr>
              <w:t xml:space="preserve">dohody </w:t>
            </w:r>
            <w:r w:rsidRPr="00420C9D">
              <w:rPr>
                <w:rFonts w:ascii="Arial" w:hAnsi="Arial" w:cs="Arial"/>
                <w:sz w:val="20"/>
                <w:szCs w:val="20"/>
              </w:rPr>
              <w:t>s inými hospodárskymi subjektmi s </w:t>
            </w:r>
            <w:r w:rsidRPr="00420C9D">
              <w:rPr>
                <w:rFonts w:ascii="Arial" w:hAnsi="Arial" w:cs="Arial"/>
                <w:b/>
                <w:sz w:val="20"/>
                <w:szCs w:val="20"/>
              </w:rPr>
              <w:t>cieľom narušiť hospodársku súťaž?</w:t>
            </w:r>
          </w:p>
          <w:p w14:paraId="4D18727D" w14:textId="77777777" w:rsidR="001435F6" w:rsidRPr="00420C9D" w:rsidRDefault="001435F6" w:rsidP="0095273D">
            <w:pPr>
              <w:spacing w:after="0" w:line="240" w:lineRule="auto"/>
              <w:contextualSpacing/>
              <w:rPr>
                <w:rFonts w:ascii="Arial" w:hAnsi="Arial" w:cs="Arial"/>
                <w:b/>
                <w:sz w:val="20"/>
                <w:szCs w:val="20"/>
              </w:rPr>
            </w:pPr>
          </w:p>
          <w:p w14:paraId="3DECF82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46F7F835" w14:textId="77777777" w:rsidR="001435F6" w:rsidRPr="00420C9D" w:rsidRDefault="001435F6" w:rsidP="0095273D">
            <w:pPr>
              <w:spacing w:after="0" w:line="240" w:lineRule="auto"/>
              <w:contextualSpacing/>
              <w:rPr>
                <w:rFonts w:ascii="Arial" w:hAnsi="Arial" w:cs="Arial"/>
                <w:sz w:val="20"/>
                <w:szCs w:val="20"/>
              </w:rPr>
            </w:pPr>
          </w:p>
          <w:p w14:paraId="31F9EA83" w14:textId="31287198"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51B9FE0">
                <v:shape id="_x0000_i1219" type="#_x0000_t75" style="width:42.1pt;height:20.1pt" o:ole="">
                  <v:imagedata r:id="rId24" o:title=""/>
                </v:shape>
                <w:control r:id="rId81" w:name="CheckBox159" w:shapeid="_x0000_i121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FD122D4">
                <v:shape id="_x0000_i1221" type="#_x0000_t75" style="width:44.9pt;height:20.1pt" o:ole="">
                  <v:imagedata r:id="rId82" o:title=""/>
                </v:shape>
                <w:control r:id="rId83" w:name="CheckBox259" w:shapeid="_x0000_i1221"/>
              </w:object>
            </w:r>
            <w:r w:rsidR="001435F6" w:rsidRPr="00420C9D">
              <w:rPr>
                <w:rFonts w:ascii="Arial" w:hAnsi="Arial" w:cs="Arial"/>
                <w:sz w:val="20"/>
                <w:szCs w:val="20"/>
              </w:rPr>
              <w:t xml:space="preserve">  </w:t>
            </w:r>
          </w:p>
          <w:p w14:paraId="5BA67496" w14:textId="77777777" w:rsidR="001435F6" w:rsidRPr="00420C9D" w:rsidRDefault="001435F6" w:rsidP="0095273D">
            <w:pPr>
              <w:spacing w:after="0" w:line="240" w:lineRule="auto"/>
              <w:contextualSpacing/>
              <w:rPr>
                <w:rFonts w:ascii="Arial" w:hAnsi="Arial" w:cs="Arial"/>
                <w:sz w:val="20"/>
                <w:szCs w:val="20"/>
              </w:rPr>
            </w:pPr>
          </w:p>
          <w:p w14:paraId="1BD385E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 [...........]</w:t>
            </w:r>
          </w:p>
          <w:p w14:paraId="1CC46F25" w14:textId="77777777" w:rsidR="001435F6" w:rsidRPr="00420C9D" w:rsidRDefault="001435F6" w:rsidP="0095273D">
            <w:pPr>
              <w:spacing w:after="0" w:line="240" w:lineRule="auto"/>
              <w:contextualSpacing/>
              <w:rPr>
                <w:rFonts w:ascii="Arial" w:hAnsi="Arial" w:cs="Arial"/>
                <w:b/>
                <w:sz w:val="20"/>
                <w:szCs w:val="20"/>
              </w:rPr>
            </w:pPr>
          </w:p>
        </w:tc>
      </w:tr>
      <w:tr w:rsidR="001435F6" w:rsidRPr="00420C9D" w14:paraId="35D2631B" w14:textId="77777777" w:rsidTr="00A95E29">
        <w:trPr>
          <w:trHeight w:val="135"/>
        </w:trPr>
        <w:tc>
          <w:tcPr>
            <w:tcW w:w="4870" w:type="dxa"/>
            <w:vMerge/>
          </w:tcPr>
          <w:p w14:paraId="1654B1F7" w14:textId="77777777" w:rsidR="001435F6" w:rsidRPr="00420C9D" w:rsidRDefault="001435F6" w:rsidP="0095273D">
            <w:pPr>
              <w:spacing w:after="0" w:line="240" w:lineRule="auto"/>
              <w:contextualSpacing/>
              <w:rPr>
                <w:rFonts w:ascii="Arial" w:hAnsi="Arial" w:cs="Arial"/>
                <w:sz w:val="20"/>
                <w:szCs w:val="20"/>
              </w:rPr>
            </w:pPr>
          </w:p>
        </w:tc>
        <w:tc>
          <w:tcPr>
            <w:tcW w:w="4870" w:type="dxa"/>
          </w:tcPr>
          <w:p w14:paraId="4A3C04E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7B9415C2"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Áno</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r w:rsidRPr="00420C9D">
              <w:rPr>
                <w:rFonts w:ascii="Arial" w:hAnsi="Arial" w:cs="Arial"/>
                <w:sz w:val="20"/>
                <w:szCs w:val="20"/>
              </w:rPr>
              <w:t xml:space="preserve">       Nie  </w:t>
            </w:r>
            <w:r w:rsidRPr="00420C9D">
              <w:rPr>
                <w:rFonts w:ascii="Arial" w:hAnsi="Arial" w:cs="Arial"/>
                <w:color w:val="404040" w:themeColor="text1" w:themeTint="BF"/>
                <w:sz w:val="20"/>
                <w:szCs w:val="20"/>
              </w:rPr>
              <w:t xml:space="preserve"> </w:t>
            </w:r>
            <w:r w:rsidRPr="00420C9D">
              <w:rPr>
                <w:rFonts w:ascii="Segoe UI Symbol" w:eastAsia="MS Gothic" w:hAnsi="Segoe UI Symbol" w:cs="Segoe UI Symbol"/>
                <w:color w:val="404040" w:themeColor="text1" w:themeTint="BF"/>
                <w:sz w:val="20"/>
                <w:szCs w:val="20"/>
              </w:rPr>
              <w:t>☐</w:t>
            </w:r>
          </w:p>
          <w:p w14:paraId="7B13B480"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3E008A9C"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w:t>
            </w:r>
          </w:p>
        </w:tc>
      </w:tr>
      <w:tr w:rsidR="001435F6" w:rsidRPr="00420C9D" w14:paraId="2BDF7906" w14:textId="77777777" w:rsidTr="00A95E29">
        <w:trPr>
          <w:trHeight w:val="135"/>
        </w:trPr>
        <w:tc>
          <w:tcPr>
            <w:tcW w:w="4870" w:type="dxa"/>
          </w:tcPr>
          <w:p w14:paraId="6330D3E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Vie hospodársky subjekt o akomkoľvek </w:t>
            </w:r>
            <w:r w:rsidRPr="00420C9D">
              <w:rPr>
                <w:rFonts w:ascii="Arial" w:hAnsi="Arial" w:cs="Arial"/>
                <w:b/>
                <w:sz w:val="20"/>
                <w:szCs w:val="20"/>
              </w:rPr>
              <w:t>konflikte záujmov</w:t>
            </w:r>
            <w:r w:rsidRPr="00420C9D">
              <w:rPr>
                <w:rStyle w:val="Odkaznapoznmkupodiarou"/>
                <w:rFonts w:ascii="Arial" w:hAnsi="Arial" w:cs="Arial"/>
                <w:b/>
                <w:sz w:val="20"/>
                <w:szCs w:val="20"/>
              </w:rPr>
              <w:footnoteReference w:id="37"/>
            </w:r>
            <w:r w:rsidRPr="00420C9D">
              <w:rPr>
                <w:rFonts w:ascii="Arial" w:hAnsi="Arial" w:cs="Arial"/>
                <w:b/>
                <w:sz w:val="20"/>
                <w:szCs w:val="20"/>
              </w:rPr>
              <w:t xml:space="preserve"> </w:t>
            </w:r>
            <w:r w:rsidRPr="00420C9D">
              <w:rPr>
                <w:rFonts w:ascii="Arial" w:hAnsi="Arial" w:cs="Arial"/>
                <w:sz w:val="20"/>
                <w:szCs w:val="20"/>
              </w:rPr>
              <w:t>z dôvodu jeho účasti na postupe obstarávania?</w:t>
            </w:r>
          </w:p>
          <w:p w14:paraId="633D4D1B" w14:textId="77777777" w:rsidR="001435F6" w:rsidRPr="00420C9D" w:rsidRDefault="001435F6" w:rsidP="0095273D">
            <w:pPr>
              <w:spacing w:after="0" w:line="240" w:lineRule="auto"/>
              <w:contextualSpacing/>
              <w:jc w:val="both"/>
              <w:rPr>
                <w:rFonts w:ascii="Arial" w:hAnsi="Arial" w:cs="Arial"/>
                <w:sz w:val="20"/>
                <w:szCs w:val="20"/>
              </w:rPr>
            </w:pPr>
          </w:p>
          <w:p w14:paraId="41C3F4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1574931F" w14:textId="77777777" w:rsidR="001435F6" w:rsidRPr="00420C9D" w:rsidRDefault="001435F6" w:rsidP="0095273D">
            <w:pPr>
              <w:spacing w:after="0" w:line="240" w:lineRule="auto"/>
              <w:contextualSpacing/>
              <w:rPr>
                <w:rFonts w:ascii="Arial" w:hAnsi="Arial" w:cs="Arial"/>
                <w:sz w:val="20"/>
                <w:szCs w:val="20"/>
              </w:rPr>
            </w:pPr>
          </w:p>
          <w:p w14:paraId="343CCE0D" w14:textId="4A2E285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31D950">
                <v:shape id="_x0000_i1223" type="#_x0000_t75" style="width:42.1pt;height:20.1pt" o:ole="">
                  <v:imagedata r:id="rId24" o:title=""/>
                </v:shape>
                <w:control r:id="rId84" w:name="CheckBox1510" w:shapeid="_x0000_i122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46A91AD">
                <v:shape id="_x0000_i1225" type="#_x0000_t75" style="width:44.9pt;height:20.1pt" o:ole="">
                  <v:imagedata r:id="rId32" o:title=""/>
                </v:shape>
                <w:control r:id="rId85" w:name="CheckBox2510" w:shapeid="_x0000_i1225"/>
              </w:object>
            </w:r>
            <w:r w:rsidR="001435F6" w:rsidRPr="00420C9D">
              <w:rPr>
                <w:rFonts w:ascii="Arial" w:hAnsi="Arial" w:cs="Arial"/>
                <w:sz w:val="20"/>
                <w:szCs w:val="20"/>
              </w:rPr>
              <w:t xml:space="preserve">  </w:t>
            </w:r>
          </w:p>
          <w:p w14:paraId="1BB98EA2" w14:textId="77777777" w:rsidR="001435F6" w:rsidRPr="00420C9D" w:rsidRDefault="001435F6" w:rsidP="0095273D">
            <w:pPr>
              <w:spacing w:after="0" w:line="240" w:lineRule="auto"/>
              <w:contextualSpacing/>
              <w:rPr>
                <w:rFonts w:ascii="Arial" w:hAnsi="Arial" w:cs="Arial"/>
                <w:sz w:val="20"/>
                <w:szCs w:val="20"/>
              </w:rPr>
            </w:pPr>
          </w:p>
          <w:p w14:paraId="38A1A26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28378F4" w14:textId="77777777" w:rsidTr="00A95E29">
        <w:trPr>
          <w:trHeight w:val="135"/>
        </w:trPr>
        <w:tc>
          <w:tcPr>
            <w:tcW w:w="4870" w:type="dxa"/>
          </w:tcPr>
          <w:p w14:paraId="3732927A"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Poskytoval hospodársky subjekt alebo podnik súvisiaci s hospodárskym subjektom </w:t>
            </w:r>
            <w:r w:rsidRPr="00420C9D">
              <w:rPr>
                <w:rFonts w:ascii="Arial" w:hAnsi="Arial" w:cs="Arial"/>
                <w:b/>
                <w:sz w:val="20"/>
                <w:szCs w:val="20"/>
              </w:rPr>
              <w:t xml:space="preserve">poradenstvo </w:t>
            </w:r>
            <w:r w:rsidRPr="00420C9D">
              <w:rPr>
                <w:rFonts w:ascii="Arial" w:hAnsi="Arial" w:cs="Arial"/>
                <w:sz w:val="20"/>
                <w:szCs w:val="20"/>
              </w:rPr>
              <w:t xml:space="preserve">verejnému obstarávateľovi alebo obstarávateľovi alebo bol iným spôsobom </w:t>
            </w:r>
            <w:r w:rsidRPr="00420C9D">
              <w:rPr>
                <w:rFonts w:ascii="Arial" w:hAnsi="Arial" w:cs="Arial"/>
                <w:b/>
                <w:sz w:val="20"/>
                <w:szCs w:val="20"/>
              </w:rPr>
              <w:t xml:space="preserve">zapojený do prípravy </w:t>
            </w:r>
            <w:r w:rsidRPr="00420C9D">
              <w:rPr>
                <w:rFonts w:ascii="Arial" w:hAnsi="Arial" w:cs="Arial"/>
                <w:sz w:val="20"/>
                <w:szCs w:val="20"/>
              </w:rPr>
              <w:t>postupu obstarávania?</w:t>
            </w:r>
          </w:p>
          <w:p w14:paraId="2A2A2E1C" w14:textId="77777777" w:rsidR="001435F6" w:rsidRPr="00420C9D" w:rsidRDefault="001435F6" w:rsidP="0095273D">
            <w:pPr>
              <w:spacing w:after="0" w:line="240" w:lineRule="auto"/>
              <w:contextualSpacing/>
              <w:jc w:val="both"/>
              <w:rPr>
                <w:rFonts w:ascii="Arial" w:hAnsi="Arial" w:cs="Arial"/>
                <w:sz w:val="20"/>
                <w:szCs w:val="20"/>
              </w:rPr>
            </w:pPr>
          </w:p>
          <w:p w14:paraId="2F37AF3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tc>
        <w:tc>
          <w:tcPr>
            <w:tcW w:w="4870" w:type="dxa"/>
          </w:tcPr>
          <w:p w14:paraId="06493F3A" w14:textId="77777777" w:rsidR="001435F6" w:rsidRPr="00420C9D" w:rsidRDefault="001435F6" w:rsidP="0095273D">
            <w:pPr>
              <w:spacing w:after="0" w:line="240" w:lineRule="auto"/>
              <w:contextualSpacing/>
              <w:jc w:val="both"/>
              <w:rPr>
                <w:rFonts w:ascii="Arial" w:hAnsi="Arial" w:cs="Arial"/>
                <w:sz w:val="20"/>
                <w:szCs w:val="20"/>
              </w:rPr>
            </w:pPr>
          </w:p>
          <w:p w14:paraId="430B45AC" w14:textId="57BED34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7637BDA">
                <v:shape id="_x0000_i1227" type="#_x0000_t75" style="width:42.1pt;height:20.1pt" o:ole="">
                  <v:imagedata r:id="rId24" o:title=""/>
                </v:shape>
                <w:control r:id="rId86" w:name="CheckBox1511" w:shapeid="_x0000_i122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E934A83">
                <v:shape id="_x0000_i1229" type="#_x0000_t75" style="width:44.9pt;height:20.1pt" o:ole="">
                  <v:imagedata r:id="rId32" o:title=""/>
                </v:shape>
                <w:control r:id="rId87" w:name="CheckBox2511" w:shapeid="_x0000_i1229"/>
              </w:object>
            </w:r>
            <w:r w:rsidR="001435F6" w:rsidRPr="00420C9D">
              <w:rPr>
                <w:rFonts w:ascii="Arial" w:hAnsi="Arial" w:cs="Arial"/>
                <w:sz w:val="20"/>
                <w:szCs w:val="20"/>
              </w:rPr>
              <w:t xml:space="preserve">  </w:t>
            </w:r>
          </w:p>
          <w:p w14:paraId="227CBAC4" w14:textId="77777777" w:rsidR="001435F6" w:rsidRPr="00420C9D" w:rsidRDefault="001435F6" w:rsidP="0095273D">
            <w:pPr>
              <w:spacing w:after="0" w:line="240" w:lineRule="auto"/>
              <w:contextualSpacing/>
              <w:rPr>
                <w:rFonts w:ascii="Arial" w:hAnsi="Arial" w:cs="Arial"/>
                <w:sz w:val="20"/>
                <w:szCs w:val="20"/>
              </w:rPr>
            </w:pPr>
          </w:p>
          <w:p w14:paraId="2615BE88" w14:textId="77777777" w:rsidR="001435F6" w:rsidRPr="00420C9D" w:rsidRDefault="001435F6" w:rsidP="0095273D">
            <w:pPr>
              <w:spacing w:after="0" w:line="240" w:lineRule="auto"/>
              <w:contextualSpacing/>
              <w:rPr>
                <w:rFonts w:ascii="Arial" w:hAnsi="Arial" w:cs="Arial"/>
                <w:sz w:val="20"/>
                <w:szCs w:val="20"/>
              </w:rPr>
            </w:pPr>
          </w:p>
          <w:p w14:paraId="2B3B2C44" w14:textId="77777777" w:rsidR="001435F6" w:rsidRPr="00420C9D" w:rsidRDefault="001435F6" w:rsidP="0095273D">
            <w:pPr>
              <w:spacing w:after="0" w:line="240" w:lineRule="auto"/>
              <w:contextualSpacing/>
              <w:rPr>
                <w:rFonts w:ascii="Arial" w:hAnsi="Arial" w:cs="Arial"/>
                <w:sz w:val="20"/>
                <w:szCs w:val="20"/>
              </w:rPr>
            </w:pPr>
          </w:p>
          <w:p w14:paraId="181E03C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6EAD71A" w14:textId="77777777" w:rsidTr="00A95E29">
        <w:trPr>
          <w:trHeight w:val="128"/>
        </w:trPr>
        <w:tc>
          <w:tcPr>
            <w:tcW w:w="4870" w:type="dxa"/>
            <w:vMerge w:val="restart"/>
          </w:tcPr>
          <w:p w14:paraId="18C4010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Stalo sa hospodárskemu subjektu, že predchádzajúca verejná zákazka, predchádzajúca verejná zákazka s obstarávateľom alebo predchádzajúca koncesná zmluva bola </w:t>
            </w:r>
            <w:r w:rsidRPr="00420C9D">
              <w:rPr>
                <w:rFonts w:ascii="Arial" w:hAnsi="Arial" w:cs="Arial"/>
                <w:b/>
                <w:sz w:val="20"/>
                <w:szCs w:val="20"/>
              </w:rPr>
              <w:t xml:space="preserve">ukončená predčasne, </w:t>
            </w:r>
            <w:r w:rsidRPr="00420C9D">
              <w:rPr>
                <w:rFonts w:ascii="Arial" w:hAnsi="Arial" w:cs="Arial"/>
                <w:sz w:val="20"/>
                <w:szCs w:val="20"/>
              </w:rPr>
              <w:t>alebo že došlo k škode alebo iným porovnateľným sankciám v súvislosti s touto predchádzajúcou zákazkou?</w:t>
            </w:r>
          </w:p>
          <w:p w14:paraId="32695CD0" w14:textId="77777777" w:rsidR="001435F6" w:rsidRPr="00420C9D" w:rsidRDefault="001435F6" w:rsidP="0095273D">
            <w:pPr>
              <w:spacing w:after="0" w:line="240" w:lineRule="auto"/>
              <w:contextualSpacing/>
              <w:jc w:val="both"/>
              <w:rPr>
                <w:rFonts w:ascii="Arial" w:hAnsi="Arial" w:cs="Arial"/>
                <w:sz w:val="20"/>
                <w:szCs w:val="20"/>
              </w:rPr>
            </w:pPr>
          </w:p>
          <w:p w14:paraId="0F1A7287"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uveďte podrobnejšie informácie:</w:t>
            </w:r>
          </w:p>
          <w:p w14:paraId="04A86C27"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4C49D61B" w14:textId="77777777" w:rsidR="001435F6" w:rsidRPr="00420C9D" w:rsidRDefault="001435F6" w:rsidP="0095273D">
            <w:pPr>
              <w:spacing w:after="0" w:line="240" w:lineRule="auto"/>
              <w:contextualSpacing/>
              <w:jc w:val="both"/>
              <w:rPr>
                <w:rFonts w:ascii="Arial" w:hAnsi="Arial" w:cs="Arial"/>
                <w:sz w:val="20"/>
                <w:szCs w:val="20"/>
              </w:rPr>
            </w:pPr>
          </w:p>
          <w:p w14:paraId="47A79DA7" w14:textId="7D8E27B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39E6825">
                <v:shape id="_x0000_i1231" type="#_x0000_t75" style="width:42.1pt;height:20.1pt" o:ole="">
                  <v:imagedata r:id="rId24" o:title=""/>
                </v:shape>
                <w:control r:id="rId88" w:name="CheckBox1512" w:shapeid="_x0000_i123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F0E244B">
                <v:shape id="_x0000_i1233" type="#_x0000_t75" style="width:44.9pt;height:20.1pt" o:ole="">
                  <v:imagedata r:id="rId29" o:title=""/>
                </v:shape>
                <w:control r:id="rId89" w:name="CheckBox2512" w:shapeid="_x0000_i1233"/>
              </w:object>
            </w:r>
            <w:r w:rsidR="001435F6" w:rsidRPr="00420C9D">
              <w:rPr>
                <w:rFonts w:ascii="Arial" w:hAnsi="Arial" w:cs="Arial"/>
                <w:sz w:val="20"/>
                <w:szCs w:val="20"/>
              </w:rPr>
              <w:t xml:space="preserve">  </w:t>
            </w:r>
          </w:p>
          <w:p w14:paraId="0457F354" w14:textId="77777777" w:rsidR="001435F6" w:rsidRPr="00420C9D" w:rsidRDefault="001435F6" w:rsidP="0095273D">
            <w:pPr>
              <w:spacing w:after="0" w:line="240" w:lineRule="auto"/>
              <w:contextualSpacing/>
              <w:jc w:val="both"/>
              <w:rPr>
                <w:rFonts w:ascii="Arial" w:hAnsi="Arial" w:cs="Arial"/>
                <w:sz w:val="20"/>
                <w:szCs w:val="20"/>
              </w:rPr>
            </w:pPr>
          </w:p>
          <w:p w14:paraId="3D1E80F5" w14:textId="77777777" w:rsidR="001435F6" w:rsidRPr="00420C9D" w:rsidRDefault="001435F6" w:rsidP="0095273D">
            <w:pPr>
              <w:spacing w:after="0" w:line="240" w:lineRule="auto"/>
              <w:contextualSpacing/>
              <w:jc w:val="both"/>
              <w:rPr>
                <w:rFonts w:ascii="Arial" w:hAnsi="Arial" w:cs="Arial"/>
                <w:sz w:val="20"/>
                <w:szCs w:val="20"/>
              </w:rPr>
            </w:pPr>
          </w:p>
          <w:p w14:paraId="56460D9F" w14:textId="77777777" w:rsidR="001435F6" w:rsidRPr="00420C9D" w:rsidRDefault="001435F6" w:rsidP="0095273D">
            <w:pPr>
              <w:spacing w:after="0" w:line="240" w:lineRule="auto"/>
              <w:contextualSpacing/>
              <w:jc w:val="both"/>
              <w:rPr>
                <w:rFonts w:ascii="Arial" w:hAnsi="Arial" w:cs="Arial"/>
                <w:sz w:val="20"/>
                <w:szCs w:val="20"/>
              </w:rPr>
            </w:pPr>
          </w:p>
          <w:p w14:paraId="588565B3" w14:textId="77777777" w:rsidR="001435F6" w:rsidRPr="00420C9D" w:rsidRDefault="001435F6" w:rsidP="0095273D">
            <w:pPr>
              <w:spacing w:after="0" w:line="240" w:lineRule="auto"/>
              <w:contextualSpacing/>
              <w:jc w:val="both"/>
              <w:rPr>
                <w:rFonts w:ascii="Arial" w:hAnsi="Arial" w:cs="Arial"/>
                <w:sz w:val="20"/>
                <w:szCs w:val="20"/>
              </w:rPr>
            </w:pPr>
          </w:p>
          <w:p w14:paraId="109B752C"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 [...........]</w:t>
            </w:r>
          </w:p>
        </w:tc>
      </w:tr>
      <w:tr w:rsidR="001435F6" w:rsidRPr="00420C9D" w14:paraId="76C661ED" w14:textId="77777777" w:rsidTr="00A95E29">
        <w:trPr>
          <w:trHeight w:val="127"/>
        </w:trPr>
        <w:tc>
          <w:tcPr>
            <w:tcW w:w="4870" w:type="dxa"/>
            <w:vMerge/>
          </w:tcPr>
          <w:p w14:paraId="6A4ACA2C" w14:textId="77777777" w:rsidR="001435F6" w:rsidRPr="00420C9D" w:rsidRDefault="001435F6" w:rsidP="0095273D">
            <w:pPr>
              <w:spacing w:after="0" w:line="240" w:lineRule="auto"/>
              <w:contextualSpacing/>
              <w:jc w:val="both"/>
              <w:rPr>
                <w:rFonts w:ascii="Arial" w:hAnsi="Arial" w:cs="Arial"/>
                <w:sz w:val="20"/>
                <w:szCs w:val="20"/>
              </w:rPr>
            </w:pPr>
          </w:p>
        </w:tc>
        <w:tc>
          <w:tcPr>
            <w:tcW w:w="4870" w:type="dxa"/>
          </w:tcPr>
          <w:p w14:paraId="523AEFF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áno, </w:t>
            </w:r>
            <w:r w:rsidRPr="00420C9D">
              <w:rPr>
                <w:rFonts w:ascii="Arial" w:hAnsi="Arial" w:cs="Arial"/>
                <w:sz w:val="20"/>
                <w:szCs w:val="20"/>
              </w:rPr>
              <w:t>prijal hospodársky subjekt samočistiace opatrenia?</w:t>
            </w:r>
          </w:p>
          <w:p w14:paraId="3A15E6B3" w14:textId="77777777" w:rsidR="001435F6" w:rsidRPr="00420C9D" w:rsidRDefault="001435F6" w:rsidP="0095273D">
            <w:pPr>
              <w:spacing w:after="0" w:line="240" w:lineRule="auto"/>
              <w:contextualSpacing/>
              <w:jc w:val="both"/>
              <w:rPr>
                <w:rFonts w:ascii="Arial" w:hAnsi="Arial" w:cs="Arial"/>
                <w:b/>
                <w:sz w:val="20"/>
                <w:szCs w:val="20"/>
              </w:rPr>
            </w:pPr>
          </w:p>
          <w:p w14:paraId="75402B6E" w14:textId="2CBE353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C930459">
                <v:shape id="_x0000_i1235" type="#_x0000_t75" style="width:42.1pt;height:20.1pt" o:ole="">
                  <v:imagedata r:id="rId90" o:title=""/>
                </v:shape>
                <w:control r:id="rId91" w:name="CheckBox1513" w:shapeid="_x0000_i123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F1A9F87">
                <v:shape id="_x0000_i1237" type="#_x0000_t75" style="width:44.9pt;height:20.1pt" o:ole="">
                  <v:imagedata r:id="rId37" o:title=""/>
                </v:shape>
                <w:control r:id="rId92" w:name="CheckBox2513" w:shapeid="_x0000_i1237"/>
              </w:object>
            </w:r>
            <w:r w:rsidR="001435F6" w:rsidRPr="00420C9D">
              <w:rPr>
                <w:rFonts w:ascii="Arial" w:hAnsi="Arial" w:cs="Arial"/>
                <w:sz w:val="20"/>
                <w:szCs w:val="20"/>
              </w:rPr>
              <w:t xml:space="preserve">  </w:t>
            </w:r>
          </w:p>
          <w:p w14:paraId="39CF02F6" w14:textId="77777777" w:rsidR="001435F6" w:rsidRPr="00420C9D" w:rsidRDefault="001435F6" w:rsidP="0095273D">
            <w:pPr>
              <w:spacing w:after="0" w:line="240" w:lineRule="auto"/>
              <w:contextualSpacing/>
              <w:jc w:val="both"/>
              <w:rPr>
                <w:rFonts w:ascii="Arial" w:hAnsi="Arial" w:cs="Arial"/>
                <w:b/>
                <w:sz w:val="20"/>
                <w:szCs w:val="20"/>
              </w:rPr>
            </w:pPr>
          </w:p>
          <w:p w14:paraId="55B175B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prijal opatrenia, </w:t>
            </w:r>
            <w:r w:rsidRPr="00420C9D">
              <w:rPr>
                <w:rFonts w:ascii="Arial" w:hAnsi="Arial" w:cs="Arial"/>
                <w:sz w:val="20"/>
                <w:szCs w:val="20"/>
              </w:rPr>
              <w:t>opíšte prijaté opatrenia:</w:t>
            </w:r>
          </w:p>
          <w:p w14:paraId="13FD482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r w:rsidR="001435F6" w:rsidRPr="00420C9D" w14:paraId="0F3BDE0D" w14:textId="77777777" w:rsidTr="00A95E29">
        <w:tc>
          <w:tcPr>
            <w:tcW w:w="4870" w:type="dxa"/>
          </w:tcPr>
          <w:p w14:paraId="33A7A5C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Môže hospodársky subjekt potvrdiť, že:</w:t>
            </w:r>
          </w:p>
          <w:p w14:paraId="4190881B"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 xml:space="preserve">nie je vinný zo závažného </w:t>
            </w:r>
            <w:r w:rsidRPr="00420C9D">
              <w:rPr>
                <w:rFonts w:ascii="Arial" w:hAnsi="Arial" w:cs="Arial"/>
                <w:b/>
                <w:sz w:val="20"/>
                <w:szCs w:val="20"/>
              </w:rPr>
              <w:t xml:space="preserve">skreslenia </w:t>
            </w:r>
            <w:r w:rsidRPr="00420C9D">
              <w:rPr>
                <w:rFonts w:ascii="Arial" w:hAnsi="Arial" w:cs="Arial"/>
                <w:sz w:val="20"/>
                <w:szCs w:val="20"/>
              </w:rPr>
              <w:t>pri predkladaní informácií vyžadovaných na overenie neexistencie dôvodov na vylúčenie alebo splnenia podmienok účasti;</w:t>
            </w:r>
          </w:p>
          <w:p w14:paraId="60C25D75"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b/>
                <w:sz w:val="20"/>
                <w:szCs w:val="20"/>
              </w:rPr>
              <w:t xml:space="preserve">nezadržal </w:t>
            </w:r>
            <w:r w:rsidRPr="00420C9D">
              <w:rPr>
                <w:rFonts w:ascii="Arial" w:hAnsi="Arial" w:cs="Arial"/>
                <w:sz w:val="20"/>
                <w:szCs w:val="20"/>
              </w:rPr>
              <w:t>takéto informácie;</w:t>
            </w:r>
          </w:p>
          <w:p w14:paraId="1B882FB1"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môže bezodkladne predložiť podporné dokumenty požadované verejným obstarávateľom alebo obstarávateľom a</w:t>
            </w:r>
          </w:p>
          <w:p w14:paraId="529A5924" w14:textId="77777777" w:rsidR="001435F6" w:rsidRPr="00420C9D" w:rsidRDefault="001435F6" w:rsidP="005E46B5">
            <w:pPr>
              <w:pStyle w:val="Odsekzoznamu"/>
              <w:numPr>
                <w:ilvl w:val="0"/>
                <w:numId w:val="19"/>
              </w:numPr>
              <w:spacing w:after="0" w:line="240" w:lineRule="auto"/>
              <w:jc w:val="both"/>
              <w:rPr>
                <w:rFonts w:ascii="Arial" w:hAnsi="Arial" w:cs="Arial"/>
                <w:sz w:val="20"/>
                <w:szCs w:val="20"/>
              </w:rPr>
            </w:pPr>
            <w:r w:rsidRPr="00420C9D">
              <w:rPr>
                <w:rFonts w:ascii="Arial" w:hAnsi="Arial" w:cs="Arial"/>
                <w:sz w:val="20"/>
                <w:szCs w:val="20"/>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065A8AA1" w14:textId="77777777" w:rsidR="001435F6" w:rsidRPr="00420C9D" w:rsidRDefault="001435F6" w:rsidP="0095273D">
            <w:pPr>
              <w:spacing w:after="0" w:line="240" w:lineRule="auto"/>
              <w:contextualSpacing/>
              <w:jc w:val="both"/>
              <w:rPr>
                <w:rFonts w:ascii="Arial" w:hAnsi="Arial" w:cs="Arial"/>
                <w:sz w:val="20"/>
                <w:szCs w:val="20"/>
              </w:rPr>
            </w:pPr>
          </w:p>
          <w:p w14:paraId="5A850014" w14:textId="4E87C371"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B66C5AC">
                <v:shape id="_x0000_i1239" type="#_x0000_t75" style="width:42.1pt;height:20.1pt" o:ole="">
                  <v:imagedata r:id="rId24" o:title=""/>
                </v:shape>
                <w:control r:id="rId93" w:name="CheckBox15131" w:shapeid="_x0000_i123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10BA4A34">
                <v:shape id="_x0000_i1241" type="#_x0000_t75" style="width:44.9pt;height:20.1pt" o:ole="">
                  <v:imagedata r:id="rId32" o:title=""/>
                </v:shape>
                <w:control r:id="rId94" w:name="CheckBox25131" w:shapeid="_x0000_i1241"/>
              </w:object>
            </w:r>
            <w:r w:rsidR="001435F6" w:rsidRPr="00420C9D">
              <w:rPr>
                <w:rFonts w:ascii="Arial" w:hAnsi="Arial" w:cs="Arial"/>
                <w:sz w:val="20"/>
                <w:szCs w:val="20"/>
              </w:rPr>
              <w:t xml:space="preserve">  </w:t>
            </w:r>
          </w:p>
          <w:p w14:paraId="3B60E4F2" w14:textId="77777777" w:rsidR="001435F6" w:rsidRPr="00420C9D" w:rsidRDefault="001435F6" w:rsidP="0095273D">
            <w:pPr>
              <w:spacing w:after="0" w:line="240" w:lineRule="auto"/>
              <w:contextualSpacing/>
              <w:jc w:val="both"/>
              <w:rPr>
                <w:rFonts w:ascii="Arial" w:hAnsi="Arial" w:cs="Arial"/>
                <w:sz w:val="20"/>
                <w:szCs w:val="20"/>
              </w:rPr>
            </w:pPr>
          </w:p>
        </w:tc>
      </w:tr>
    </w:tbl>
    <w:p w14:paraId="06C24CCD" w14:textId="77777777" w:rsidR="00813060" w:rsidRPr="00420C9D" w:rsidRDefault="00813060" w:rsidP="0095273D">
      <w:pPr>
        <w:spacing w:after="0" w:line="240" w:lineRule="auto"/>
        <w:contextualSpacing/>
        <w:jc w:val="center"/>
        <w:rPr>
          <w:rFonts w:ascii="Arial" w:hAnsi="Arial" w:cs="Arial"/>
          <w:sz w:val="20"/>
          <w:szCs w:val="20"/>
        </w:rPr>
      </w:pPr>
    </w:p>
    <w:p w14:paraId="6709112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INÉ DÔVODY NA VYLÚČENIE, KTORÉ MÔŽU BYŤ STANOVENÉ VO VNÚTROŠTÁTNYCH PRÁVNYCH PREDPISOCH ČLENSKÉHO ŠTÁTU VEREJNÉHO OBSTARÁVATEĽA ALEBO OBSTARÁVATEĽA</w:t>
      </w:r>
    </w:p>
    <w:tbl>
      <w:tblPr>
        <w:tblStyle w:val="Mriekatabuky"/>
        <w:tblW w:w="9740" w:type="dxa"/>
        <w:tblLook w:val="04A0" w:firstRow="1" w:lastRow="0" w:firstColumn="1" w:lastColumn="0" w:noHBand="0" w:noVBand="1"/>
      </w:tblPr>
      <w:tblGrid>
        <w:gridCol w:w="4870"/>
        <w:gridCol w:w="4870"/>
      </w:tblGrid>
      <w:tr w:rsidR="001435F6" w:rsidRPr="00420C9D" w14:paraId="6E83C449" w14:textId="77777777" w:rsidTr="00A95E29">
        <w:tc>
          <w:tcPr>
            <w:tcW w:w="4870" w:type="dxa"/>
          </w:tcPr>
          <w:p w14:paraId="61E4570A"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Čisto vnútroštátne dôvody vylúčenia</w:t>
            </w:r>
          </w:p>
        </w:tc>
        <w:tc>
          <w:tcPr>
            <w:tcW w:w="4870" w:type="dxa"/>
          </w:tcPr>
          <w:p w14:paraId="0FEC1239"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Odpoveď:</w:t>
            </w:r>
          </w:p>
        </w:tc>
      </w:tr>
      <w:tr w:rsidR="001435F6" w:rsidRPr="00420C9D" w14:paraId="6BB2A444" w14:textId="77777777" w:rsidTr="00A95E29">
        <w:tc>
          <w:tcPr>
            <w:tcW w:w="4870" w:type="dxa"/>
          </w:tcPr>
          <w:p w14:paraId="500E0B78"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 xml:space="preserve">Uplatňujú sa </w:t>
            </w:r>
            <w:r w:rsidRPr="00420C9D">
              <w:rPr>
                <w:rFonts w:ascii="Arial" w:hAnsi="Arial" w:cs="Arial"/>
                <w:b/>
                <w:sz w:val="20"/>
                <w:szCs w:val="20"/>
              </w:rPr>
              <w:t xml:space="preserve">čisto vnútroštátne dôvody vylúčenia, </w:t>
            </w:r>
            <w:r w:rsidRPr="00420C9D">
              <w:rPr>
                <w:rFonts w:ascii="Arial" w:hAnsi="Arial" w:cs="Arial"/>
                <w:sz w:val="20"/>
                <w:szCs w:val="20"/>
              </w:rPr>
              <w:t>ktoré sú špecifikované v príslušnom oznámení alebo súťažných podkladoch?</w:t>
            </w:r>
          </w:p>
          <w:p w14:paraId="45DAEA9D" w14:textId="77777777" w:rsidR="001435F6" w:rsidRPr="00420C9D" w:rsidRDefault="001435F6" w:rsidP="0095273D">
            <w:pPr>
              <w:spacing w:after="0" w:line="240" w:lineRule="auto"/>
              <w:contextualSpacing/>
              <w:jc w:val="both"/>
              <w:rPr>
                <w:rFonts w:ascii="Arial" w:hAnsi="Arial" w:cs="Arial"/>
                <w:sz w:val="20"/>
                <w:szCs w:val="20"/>
              </w:rPr>
            </w:pPr>
          </w:p>
          <w:p w14:paraId="7A6751B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dokumentácia požadovaná v príslušnom oznámení alebo v súťažných podkladoch dostupná v elektronickom formáte, uveďte:</w:t>
            </w:r>
          </w:p>
        </w:tc>
        <w:tc>
          <w:tcPr>
            <w:tcW w:w="4870" w:type="dxa"/>
          </w:tcPr>
          <w:p w14:paraId="68B6BAA9" w14:textId="77777777" w:rsidR="001435F6" w:rsidRPr="00420C9D" w:rsidRDefault="001435F6" w:rsidP="0095273D">
            <w:pPr>
              <w:spacing w:after="0" w:line="240" w:lineRule="auto"/>
              <w:contextualSpacing/>
              <w:jc w:val="both"/>
              <w:rPr>
                <w:rFonts w:ascii="Arial" w:hAnsi="Arial" w:cs="Arial"/>
                <w:sz w:val="20"/>
                <w:szCs w:val="20"/>
              </w:rPr>
            </w:pPr>
          </w:p>
          <w:p w14:paraId="4523D5DD" w14:textId="2185003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5BD63E3">
                <v:shape id="_x0000_i1243" type="#_x0000_t75" style="width:42.1pt;height:20.1pt" o:ole="">
                  <v:imagedata r:id="rId24" o:title=""/>
                </v:shape>
                <w:control r:id="rId95" w:name="CheckBox151311" w:shapeid="_x0000_i124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DADE1BE">
                <v:shape id="_x0000_i1245" type="#_x0000_t75" style="width:44.9pt;height:20.1pt" o:ole="">
                  <v:imagedata r:id="rId96" o:title=""/>
                </v:shape>
                <w:control r:id="rId97" w:name="CheckBox251311" w:shapeid="_x0000_i1245"/>
              </w:object>
            </w:r>
            <w:r w:rsidR="001435F6" w:rsidRPr="00420C9D">
              <w:rPr>
                <w:rFonts w:ascii="Arial" w:hAnsi="Arial" w:cs="Arial"/>
                <w:sz w:val="20"/>
                <w:szCs w:val="20"/>
              </w:rPr>
              <w:t xml:space="preserve">  </w:t>
            </w:r>
          </w:p>
          <w:p w14:paraId="0AD04B6A" w14:textId="77777777" w:rsidR="001435F6" w:rsidRPr="00420C9D" w:rsidRDefault="001435F6" w:rsidP="0095273D">
            <w:pPr>
              <w:spacing w:after="0" w:line="240" w:lineRule="auto"/>
              <w:contextualSpacing/>
              <w:jc w:val="both"/>
              <w:rPr>
                <w:rFonts w:ascii="Arial" w:hAnsi="Arial" w:cs="Arial"/>
                <w:sz w:val="20"/>
                <w:szCs w:val="20"/>
              </w:rPr>
            </w:pPr>
          </w:p>
          <w:p w14:paraId="73E9E9F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(webová adresa, vydávajúci orgán alebo subjekt, presný odkaz na dokumentáciu):</w:t>
            </w:r>
          </w:p>
          <w:p w14:paraId="6FC17501"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38"/>
            </w:r>
          </w:p>
        </w:tc>
      </w:tr>
      <w:tr w:rsidR="001435F6" w:rsidRPr="00420C9D" w14:paraId="4D5E6C97" w14:textId="77777777" w:rsidTr="00A95E29">
        <w:tc>
          <w:tcPr>
            <w:tcW w:w="4870" w:type="dxa"/>
          </w:tcPr>
          <w:p w14:paraId="3F54BD1D"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V prípade, že sa uplatňujú len čisto vnútroštátne dôvody vylúčenia, </w:t>
            </w:r>
            <w:r w:rsidRPr="00420C9D">
              <w:rPr>
                <w:rFonts w:ascii="Arial" w:hAnsi="Arial" w:cs="Arial"/>
                <w:sz w:val="20"/>
                <w:szCs w:val="20"/>
              </w:rPr>
              <w:t>prijal hospodársky subjekt samočistiace opatrenia?</w:t>
            </w:r>
          </w:p>
          <w:p w14:paraId="30E7D77B" w14:textId="77777777" w:rsidR="001435F6" w:rsidRPr="00420C9D" w:rsidRDefault="001435F6" w:rsidP="0095273D">
            <w:pPr>
              <w:spacing w:after="0" w:line="240" w:lineRule="auto"/>
              <w:contextualSpacing/>
              <w:jc w:val="both"/>
              <w:rPr>
                <w:rFonts w:ascii="Arial" w:hAnsi="Arial" w:cs="Arial"/>
                <w:sz w:val="20"/>
                <w:szCs w:val="20"/>
              </w:rPr>
            </w:pPr>
          </w:p>
          <w:p w14:paraId="49424A46"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 xml:space="preserve">Ak ich prijal, </w:t>
            </w:r>
            <w:r w:rsidRPr="00420C9D">
              <w:rPr>
                <w:rFonts w:ascii="Arial" w:hAnsi="Arial" w:cs="Arial"/>
                <w:sz w:val="20"/>
                <w:szCs w:val="20"/>
              </w:rPr>
              <w:t>opíšte prijaté opatrenia:</w:t>
            </w:r>
          </w:p>
        </w:tc>
        <w:tc>
          <w:tcPr>
            <w:tcW w:w="4870" w:type="dxa"/>
          </w:tcPr>
          <w:p w14:paraId="0F2828F0" w14:textId="77777777" w:rsidR="001435F6" w:rsidRPr="00420C9D" w:rsidRDefault="001435F6" w:rsidP="0095273D">
            <w:pPr>
              <w:spacing w:after="0" w:line="240" w:lineRule="auto"/>
              <w:contextualSpacing/>
              <w:jc w:val="both"/>
              <w:rPr>
                <w:rFonts w:ascii="Arial" w:hAnsi="Arial" w:cs="Arial"/>
                <w:sz w:val="20"/>
                <w:szCs w:val="20"/>
              </w:rPr>
            </w:pPr>
          </w:p>
          <w:p w14:paraId="12B739EF" w14:textId="0D1EFDF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72BA0D89">
                <v:shape id="_x0000_i1247" type="#_x0000_t75" style="width:42.1pt;height:20.1pt" o:ole="">
                  <v:imagedata r:id="rId24" o:title=""/>
                </v:shape>
                <w:control r:id="rId98" w:name="CheckBox151312" w:shapeid="_x0000_i124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6A646F7">
                <v:shape id="_x0000_i1249" type="#_x0000_t75" style="width:44.9pt;height:20.1pt" o:ole="">
                  <v:imagedata r:id="rId32" o:title=""/>
                </v:shape>
                <w:control r:id="rId99" w:name="CheckBox251312" w:shapeid="_x0000_i1249"/>
              </w:object>
            </w:r>
            <w:r w:rsidR="001435F6" w:rsidRPr="00420C9D">
              <w:rPr>
                <w:rFonts w:ascii="Arial" w:hAnsi="Arial" w:cs="Arial"/>
                <w:sz w:val="20"/>
                <w:szCs w:val="20"/>
              </w:rPr>
              <w:t xml:space="preserve">  </w:t>
            </w:r>
          </w:p>
          <w:p w14:paraId="1A3648E3" w14:textId="77777777" w:rsidR="001435F6" w:rsidRPr="00420C9D" w:rsidRDefault="001435F6" w:rsidP="0095273D">
            <w:pPr>
              <w:spacing w:after="0" w:line="240" w:lineRule="auto"/>
              <w:contextualSpacing/>
              <w:jc w:val="both"/>
              <w:rPr>
                <w:rFonts w:ascii="Arial" w:hAnsi="Arial" w:cs="Arial"/>
                <w:sz w:val="20"/>
                <w:szCs w:val="20"/>
              </w:rPr>
            </w:pPr>
          </w:p>
          <w:p w14:paraId="2F96F5BF"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w:t>
            </w:r>
          </w:p>
        </w:tc>
      </w:tr>
    </w:tbl>
    <w:p w14:paraId="3A78AC48" w14:textId="77777777" w:rsidR="00813060"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br w:type="page"/>
      </w:r>
    </w:p>
    <w:p w14:paraId="42760E50" w14:textId="77777777" w:rsidR="00813060" w:rsidRPr="00420C9D" w:rsidRDefault="00813060" w:rsidP="0095273D">
      <w:pPr>
        <w:spacing w:after="0" w:line="240" w:lineRule="auto"/>
        <w:contextualSpacing/>
        <w:jc w:val="center"/>
        <w:rPr>
          <w:rFonts w:ascii="Arial" w:hAnsi="Arial" w:cs="Arial"/>
          <w:b/>
          <w:sz w:val="20"/>
          <w:szCs w:val="20"/>
        </w:rPr>
      </w:pPr>
    </w:p>
    <w:p w14:paraId="460FE9D4" w14:textId="77777777" w:rsidR="001435F6" w:rsidRPr="00420C9D" w:rsidRDefault="00ED426C"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IV</w:t>
      </w:r>
      <w:r w:rsidR="001435F6" w:rsidRPr="00420C9D">
        <w:rPr>
          <w:rFonts w:ascii="Arial" w:hAnsi="Arial" w:cs="Arial"/>
          <w:b/>
          <w:sz w:val="20"/>
          <w:szCs w:val="20"/>
        </w:rPr>
        <w:t>: Podmienky účasti</w:t>
      </w:r>
    </w:p>
    <w:p w14:paraId="6B8A50E4" w14:textId="77777777" w:rsidR="00813060" w:rsidRPr="00420C9D" w:rsidRDefault="00813060" w:rsidP="0095273D">
      <w:pPr>
        <w:spacing w:after="0" w:line="240" w:lineRule="auto"/>
        <w:contextualSpacing/>
        <w:jc w:val="center"/>
        <w:rPr>
          <w:rFonts w:ascii="Arial" w:hAnsi="Arial" w:cs="Arial"/>
          <w:sz w:val="20"/>
          <w:szCs w:val="20"/>
        </w:rPr>
      </w:pPr>
    </w:p>
    <w:p w14:paraId="344E23BB"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V súvislosti s podmienkami účasti (oddiel α alebo oddiely A až D tejto časti) hospodársky subjekt vyhlasuje, že :</w:t>
      </w:r>
    </w:p>
    <w:p w14:paraId="34BD7BC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α: GLOBÁLNY ÚDAJ PRE VŠETKY PODMIENKY ÚČASTI</w:t>
      </w:r>
    </w:p>
    <w:p w14:paraId="64432A28"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658D1478" w14:textId="77777777" w:rsidTr="00A95E29">
        <w:tc>
          <w:tcPr>
            <w:tcW w:w="9751" w:type="dxa"/>
            <w:shd w:val="clear" w:color="auto" w:fill="EEECE1" w:themeFill="background2"/>
          </w:tcPr>
          <w:p w14:paraId="7FB533B1"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 xml:space="preserve">Hospodársky subjekt by mal toto políčko vyplniť iba v prípade, ak verejný obstarávateľ alebo obstarávateľ uviedol v príslušnom oznámení alebo súťažných podkladoch uvedených v oznámení, </w:t>
            </w:r>
            <w:r w:rsidRPr="00420C9D">
              <w:rPr>
                <w:rFonts w:ascii="Arial" w:hAnsi="Arial" w:cs="Arial"/>
                <w:b/>
                <w:sz w:val="20"/>
                <w:szCs w:val="20"/>
              </w:rPr>
              <w:br/>
              <w:t>že hospodársky subjekt môže vyplniť len oddiel α časti IV bez toho, aby musel vyplniť iné oddiely časti IV:</w:t>
            </w:r>
          </w:p>
        </w:tc>
      </w:tr>
    </w:tbl>
    <w:p w14:paraId="70573381"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39FF3913" w14:textId="77777777" w:rsidTr="00A95E29">
        <w:tc>
          <w:tcPr>
            <w:tcW w:w="4870" w:type="dxa"/>
          </w:tcPr>
          <w:p w14:paraId="5C5FDBF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Splnenie všetkých podmienok účasti</w:t>
            </w:r>
          </w:p>
        </w:tc>
        <w:tc>
          <w:tcPr>
            <w:tcW w:w="4870" w:type="dxa"/>
          </w:tcPr>
          <w:p w14:paraId="64876A2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6F504D55" w14:textId="77777777" w:rsidTr="00A95E29">
        <w:tc>
          <w:tcPr>
            <w:tcW w:w="4870" w:type="dxa"/>
          </w:tcPr>
          <w:p w14:paraId="0F3D5384" w14:textId="77777777" w:rsidR="001435F6" w:rsidRPr="00420C9D" w:rsidRDefault="001435F6" w:rsidP="0095273D">
            <w:pPr>
              <w:spacing w:after="0" w:line="240" w:lineRule="auto"/>
              <w:contextualSpacing/>
              <w:rPr>
                <w:rFonts w:ascii="Arial" w:hAnsi="Arial" w:cs="Arial"/>
                <w:sz w:val="20"/>
                <w:szCs w:val="20"/>
              </w:rPr>
            </w:pPr>
          </w:p>
          <w:p w14:paraId="3EB998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Spĺňa požadované podmienky účasti:</w:t>
            </w:r>
          </w:p>
        </w:tc>
        <w:tc>
          <w:tcPr>
            <w:tcW w:w="4870" w:type="dxa"/>
          </w:tcPr>
          <w:p w14:paraId="71209892" w14:textId="77777777" w:rsidR="001435F6" w:rsidRPr="00420C9D" w:rsidRDefault="001435F6" w:rsidP="0095273D">
            <w:pPr>
              <w:spacing w:after="0" w:line="240" w:lineRule="auto"/>
              <w:contextualSpacing/>
              <w:jc w:val="both"/>
              <w:rPr>
                <w:rFonts w:ascii="Arial" w:hAnsi="Arial" w:cs="Arial"/>
                <w:sz w:val="20"/>
                <w:szCs w:val="20"/>
              </w:rPr>
            </w:pPr>
          </w:p>
          <w:p w14:paraId="0A8A1B91" w14:textId="020CBD42"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13FD57DC">
                <v:shape id="_x0000_i1251" type="#_x0000_t75" style="width:42.1pt;height:20.1pt" o:ole="">
                  <v:imagedata r:id="rId24" o:title=""/>
                </v:shape>
                <w:control r:id="rId100" w:name="CheckBox1513121" w:shapeid="_x0000_i125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9205C80">
                <v:shape id="_x0000_i1253" type="#_x0000_t75" style="width:44.9pt;height:20.1pt" o:ole="">
                  <v:imagedata r:id="rId26" o:title=""/>
                </v:shape>
                <w:control r:id="rId101" w:name="CheckBox2513121" w:shapeid="_x0000_i1253"/>
              </w:object>
            </w:r>
            <w:r w:rsidR="001435F6" w:rsidRPr="00420C9D">
              <w:rPr>
                <w:rFonts w:ascii="Arial" w:hAnsi="Arial" w:cs="Arial"/>
                <w:sz w:val="20"/>
                <w:szCs w:val="20"/>
              </w:rPr>
              <w:t xml:space="preserve">  </w:t>
            </w:r>
          </w:p>
        </w:tc>
      </w:tr>
    </w:tbl>
    <w:p w14:paraId="76B3B6E7"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A: VHODNOSŤ</w:t>
      </w:r>
    </w:p>
    <w:tbl>
      <w:tblPr>
        <w:tblStyle w:val="Mriekatabuky"/>
        <w:tblW w:w="9751" w:type="dxa"/>
        <w:tblLook w:val="04A0" w:firstRow="1" w:lastRow="0" w:firstColumn="1" w:lastColumn="0" w:noHBand="0" w:noVBand="1"/>
      </w:tblPr>
      <w:tblGrid>
        <w:gridCol w:w="9751"/>
      </w:tblGrid>
      <w:tr w:rsidR="001435F6" w:rsidRPr="00420C9D" w14:paraId="361350FA" w14:textId="77777777" w:rsidTr="00A95E29">
        <w:tc>
          <w:tcPr>
            <w:tcW w:w="9751" w:type="dxa"/>
            <w:shd w:val="clear" w:color="auto" w:fill="EEECE1" w:themeFill="background2"/>
          </w:tcPr>
          <w:p w14:paraId="677CB407"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E1657E5"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7D8B7F2C" w14:textId="77777777" w:rsidTr="00A95E29">
        <w:tc>
          <w:tcPr>
            <w:tcW w:w="4870" w:type="dxa"/>
          </w:tcPr>
          <w:p w14:paraId="5A36B43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Vhodnosť </w:t>
            </w:r>
          </w:p>
        </w:tc>
        <w:tc>
          <w:tcPr>
            <w:tcW w:w="4870" w:type="dxa"/>
          </w:tcPr>
          <w:p w14:paraId="7FABD1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7F26291C" w14:textId="77777777" w:rsidTr="00A95E29">
        <w:tc>
          <w:tcPr>
            <w:tcW w:w="4870" w:type="dxa"/>
          </w:tcPr>
          <w:p w14:paraId="6B9AC99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Je zapísaný v príslušných profesijných alebo obchodných registroch </w:t>
            </w:r>
            <w:r w:rsidRPr="00420C9D">
              <w:rPr>
                <w:rFonts w:ascii="Arial" w:hAnsi="Arial" w:cs="Arial"/>
                <w:sz w:val="20"/>
                <w:szCs w:val="20"/>
              </w:rPr>
              <w:t>vedených v členskom štáte, v ktorom má hospodársky subjekt sídlo</w:t>
            </w:r>
            <w:r w:rsidRPr="00420C9D">
              <w:rPr>
                <w:rStyle w:val="Odkaznapoznmkupodiarou"/>
                <w:rFonts w:ascii="Arial" w:hAnsi="Arial" w:cs="Arial"/>
                <w:sz w:val="20"/>
                <w:szCs w:val="20"/>
              </w:rPr>
              <w:footnoteReference w:id="39"/>
            </w:r>
            <w:r w:rsidRPr="00420C9D">
              <w:rPr>
                <w:rFonts w:ascii="Arial" w:hAnsi="Arial" w:cs="Arial"/>
                <w:sz w:val="20"/>
                <w:szCs w:val="20"/>
              </w:rPr>
              <w:t>:</w:t>
            </w:r>
          </w:p>
          <w:p w14:paraId="2C33D95B" w14:textId="77777777" w:rsidR="001435F6" w:rsidRPr="00420C9D" w:rsidRDefault="001435F6" w:rsidP="0095273D">
            <w:pPr>
              <w:spacing w:after="0" w:line="240" w:lineRule="auto"/>
              <w:ind w:left="360"/>
              <w:contextualSpacing/>
              <w:rPr>
                <w:rFonts w:ascii="Arial" w:hAnsi="Arial" w:cs="Arial"/>
                <w:sz w:val="20"/>
                <w:szCs w:val="20"/>
              </w:rPr>
            </w:pPr>
          </w:p>
          <w:p w14:paraId="5C264083"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4285D4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232BB1D4" w14:textId="77777777" w:rsidR="001435F6" w:rsidRPr="00420C9D" w:rsidRDefault="001435F6" w:rsidP="0095273D">
            <w:pPr>
              <w:spacing w:after="0" w:line="240" w:lineRule="auto"/>
              <w:contextualSpacing/>
              <w:rPr>
                <w:rFonts w:ascii="Arial" w:hAnsi="Arial" w:cs="Arial"/>
                <w:sz w:val="20"/>
                <w:szCs w:val="20"/>
              </w:rPr>
            </w:pPr>
          </w:p>
          <w:p w14:paraId="5E51D60D" w14:textId="77777777" w:rsidR="001435F6" w:rsidRPr="00420C9D" w:rsidRDefault="001435F6" w:rsidP="0095273D">
            <w:pPr>
              <w:spacing w:after="0" w:line="240" w:lineRule="auto"/>
              <w:contextualSpacing/>
              <w:rPr>
                <w:rFonts w:ascii="Arial" w:hAnsi="Arial" w:cs="Arial"/>
                <w:sz w:val="20"/>
                <w:szCs w:val="20"/>
              </w:rPr>
            </w:pPr>
          </w:p>
          <w:p w14:paraId="048D87DE" w14:textId="77777777" w:rsidR="001435F6" w:rsidRPr="00420C9D" w:rsidRDefault="001435F6" w:rsidP="0095273D">
            <w:pPr>
              <w:spacing w:after="0" w:line="240" w:lineRule="auto"/>
              <w:contextualSpacing/>
              <w:rPr>
                <w:rFonts w:ascii="Arial" w:hAnsi="Arial" w:cs="Arial"/>
                <w:sz w:val="20"/>
                <w:szCs w:val="20"/>
              </w:rPr>
            </w:pPr>
          </w:p>
          <w:p w14:paraId="44A20C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7CBC3E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4A754F8E" w14:textId="77777777" w:rsidTr="00A95E29">
        <w:tc>
          <w:tcPr>
            <w:tcW w:w="4870" w:type="dxa"/>
          </w:tcPr>
          <w:p w14:paraId="760414F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V prípade zákaziek na poskytnutie služieb:</w:t>
            </w:r>
          </w:p>
          <w:p w14:paraId="15A593C3" w14:textId="77777777" w:rsidR="001435F6" w:rsidRPr="00420C9D" w:rsidRDefault="001435F6" w:rsidP="0095273D">
            <w:pPr>
              <w:pStyle w:val="Odsekzoznamu"/>
              <w:spacing w:after="0" w:line="240" w:lineRule="auto"/>
              <w:rPr>
                <w:rFonts w:ascii="Arial" w:hAnsi="Arial" w:cs="Arial"/>
                <w:sz w:val="20"/>
                <w:szCs w:val="20"/>
              </w:rPr>
            </w:pPr>
            <w:r w:rsidRPr="00420C9D">
              <w:rPr>
                <w:rFonts w:ascii="Arial" w:hAnsi="Arial" w:cs="Arial"/>
                <w:sz w:val="20"/>
                <w:szCs w:val="20"/>
              </w:rPr>
              <w:t>je osobitné povolenie alebo členstvo v konkrétnej organizácii potrebné na to, aby bolo možné poskytovať príslušné služby v krajine usadenia hospodárskeho subjektu?</w:t>
            </w:r>
          </w:p>
          <w:p w14:paraId="0C226AB2" w14:textId="77777777" w:rsidR="001435F6" w:rsidRPr="00420C9D" w:rsidRDefault="001435F6" w:rsidP="0095273D">
            <w:pPr>
              <w:pStyle w:val="Odsekzoznamu"/>
              <w:spacing w:after="0" w:line="240" w:lineRule="auto"/>
              <w:rPr>
                <w:rFonts w:ascii="Arial" w:hAnsi="Arial" w:cs="Arial"/>
                <w:sz w:val="20"/>
                <w:szCs w:val="20"/>
              </w:rPr>
            </w:pPr>
          </w:p>
          <w:p w14:paraId="1F63F3C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88AD25B" w14:textId="77777777" w:rsidR="001435F6" w:rsidRPr="00420C9D" w:rsidRDefault="001435F6" w:rsidP="0095273D">
            <w:pPr>
              <w:spacing w:after="0" w:line="240" w:lineRule="auto"/>
              <w:contextualSpacing/>
              <w:rPr>
                <w:rFonts w:ascii="Arial" w:eastAsia="MS Gothic" w:hAnsi="Arial" w:cs="Arial"/>
                <w:sz w:val="20"/>
                <w:szCs w:val="20"/>
              </w:rPr>
            </w:pPr>
          </w:p>
          <w:p w14:paraId="60B4E372" w14:textId="5FE1DA3D"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9898293">
                <v:shape id="_x0000_i1255" type="#_x0000_t75" style="width:42.1pt;height:20.1pt" o:ole="">
                  <v:imagedata r:id="rId90" o:title=""/>
                </v:shape>
                <w:control r:id="rId102" w:name="CheckBox1513122" w:shapeid="_x0000_i125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5B6326C7">
                <v:shape id="_x0000_i1257" type="#_x0000_t75" style="width:44.9pt;height:20.1pt" o:ole="">
                  <v:imagedata r:id="rId103" o:title=""/>
                </v:shape>
                <w:control r:id="rId104" w:name="CheckBox2513122" w:shapeid="_x0000_i1257"/>
              </w:object>
            </w:r>
            <w:r w:rsidR="001435F6" w:rsidRPr="00420C9D">
              <w:rPr>
                <w:rFonts w:ascii="Arial" w:hAnsi="Arial" w:cs="Arial"/>
                <w:sz w:val="20"/>
                <w:szCs w:val="20"/>
              </w:rPr>
              <w:t xml:space="preserve">  </w:t>
            </w:r>
          </w:p>
          <w:p w14:paraId="168665F5" w14:textId="77777777" w:rsidR="001435F6" w:rsidRPr="00420C9D" w:rsidRDefault="001435F6" w:rsidP="0095273D">
            <w:pPr>
              <w:spacing w:after="0" w:line="240" w:lineRule="auto"/>
              <w:contextualSpacing/>
              <w:rPr>
                <w:rFonts w:ascii="Arial" w:hAnsi="Arial" w:cs="Arial"/>
                <w:sz w:val="20"/>
                <w:szCs w:val="20"/>
              </w:rPr>
            </w:pPr>
            <w:r w:rsidRPr="00420C9D">
              <w:rPr>
                <w:rFonts w:ascii="Arial" w:eastAsia="MS Gothic" w:hAnsi="Arial" w:cs="Arial"/>
                <w:sz w:val="20"/>
                <w:szCs w:val="20"/>
              </w:rPr>
              <w:t xml:space="preserve">Ak áno, spresnite, o ktoré povolenie alebo členstvo ide a uveďte, či ich hospodársky subjekt má: </w:t>
            </w:r>
            <w:r w:rsidRPr="00420C9D">
              <w:rPr>
                <w:rFonts w:ascii="Arial" w:hAnsi="Arial" w:cs="Arial"/>
                <w:sz w:val="20"/>
                <w:szCs w:val="20"/>
              </w:rPr>
              <w:t>[...........]</w:t>
            </w:r>
          </w:p>
          <w:p w14:paraId="3D021DCE" w14:textId="77777777" w:rsidR="001435F6" w:rsidRPr="00420C9D" w:rsidRDefault="001435F6" w:rsidP="0095273D">
            <w:pPr>
              <w:tabs>
                <w:tab w:val="center" w:pos="2327"/>
              </w:tabs>
              <w:spacing w:after="0" w:line="240" w:lineRule="auto"/>
              <w:contextualSpacing/>
              <w:rPr>
                <w:rFonts w:ascii="Arial" w:eastAsia="MS Gothic" w:hAnsi="Arial" w:cs="Arial"/>
                <w:color w:val="404040" w:themeColor="text1" w:themeTint="BF"/>
                <w:sz w:val="20"/>
                <w:szCs w:val="20"/>
              </w:rPr>
            </w:pPr>
          </w:p>
          <w:p w14:paraId="153E2B59" w14:textId="4F008B8A"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5D39748">
                <v:shape id="_x0000_i1259" type="#_x0000_t75" style="width:42.1pt;height:20.1pt" o:ole="">
                  <v:imagedata r:id="rId24" o:title=""/>
                </v:shape>
                <w:control r:id="rId105" w:name="CheckBox1513123" w:shapeid="_x0000_i125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15F69B8">
                <v:shape id="_x0000_i1261" type="#_x0000_t75" style="width:44.9pt;height:20.1pt" o:ole="">
                  <v:imagedata r:id="rId106" o:title=""/>
                </v:shape>
                <w:control r:id="rId107" w:name="CheckBox2513123" w:shapeid="_x0000_i1261"/>
              </w:object>
            </w:r>
            <w:r w:rsidR="001435F6" w:rsidRPr="00420C9D">
              <w:rPr>
                <w:rFonts w:ascii="Arial" w:hAnsi="Arial" w:cs="Arial"/>
                <w:sz w:val="20"/>
                <w:szCs w:val="20"/>
              </w:rPr>
              <w:t xml:space="preserve">  </w:t>
            </w:r>
          </w:p>
          <w:p w14:paraId="0D11C21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D4E93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79D421" w14:textId="77777777" w:rsidR="001435F6" w:rsidRPr="00420C9D" w:rsidRDefault="001435F6" w:rsidP="0095273D">
      <w:pPr>
        <w:spacing w:after="0" w:line="240" w:lineRule="auto"/>
        <w:contextualSpacing/>
        <w:rPr>
          <w:rFonts w:ascii="Arial" w:hAnsi="Arial" w:cs="Arial"/>
          <w:sz w:val="20"/>
          <w:szCs w:val="20"/>
        </w:rPr>
      </w:pPr>
    </w:p>
    <w:p w14:paraId="09CBABCA" w14:textId="77777777" w:rsidR="001435F6" w:rsidRPr="00420C9D" w:rsidRDefault="001435F6" w:rsidP="0095273D">
      <w:pPr>
        <w:spacing w:after="0" w:line="240" w:lineRule="auto"/>
        <w:contextualSpacing/>
        <w:rPr>
          <w:rFonts w:ascii="Arial" w:hAnsi="Arial" w:cs="Arial"/>
          <w:sz w:val="20"/>
          <w:szCs w:val="20"/>
        </w:rPr>
      </w:pPr>
    </w:p>
    <w:p w14:paraId="658A27E4" w14:textId="77777777" w:rsidR="001435F6" w:rsidRPr="00420C9D" w:rsidRDefault="001435F6" w:rsidP="0095273D">
      <w:pPr>
        <w:spacing w:after="0" w:line="240" w:lineRule="auto"/>
        <w:contextualSpacing/>
        <w:rPr>
          <w:rFonts w:ascii="Arial" w:hAnsi="Arial" w:cs="Arial"/>
          <w:sz w:val="20"/>
          <w:szCs w:val="20"/>
        </w:rPr>
      </w:pPr>
    </w:p>
    <w:p w14:paraId="002948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ADF3936" w14:textId="77777777" w:rsidR="00813060" w:rsidRPr="00420C9D" w:rsidRDefault="00813060" w:rsidP="0095273D">
      <w:pPr>
        <w:spacing w:after="0" w:line="240" w:lineRule="auto"/>
        <w:contextualSpacing/>
        <w:jc w:val="center"/>
        <w:rPr>
          <w:rFonts w:ascii="Arial" w:hAnsi="Arial" w:cs="Arial"/>
          <w:sz w:val="20"/>
          <w:szCs w:val="20"/>
        </w:rPr>
      </w:pPr>
    </w:p>
    <w:p w14:paraId="70A29E4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B: EKONOMICKÉ A FINANČNÉ POSTAVENIE</w:t>
      </w:r>
    </w:p>
    <w:p w14:paraId="299F64A9"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72908AA" w14:textId="77777777" w:rsidTr="00A95E29">
        <w:tc>
          <w:tcPr>
            <w:tcW w:w="9751" w:type="dxa"/>
            <w:shd w:val="clear" w:color="auto" w:fill="EEECE1" w:themeFill="background2"/>
          </w:tcPr>
          <w:p w14:paraId="62E570E6"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v súťažných podkladoch uvedených v oznámení vyžadoval tieto podmienky účasti.</w:t>
            </w:r>
          </w:p>
        </w:tc>
      </w:tr>
    </w:tbl>
    <w:p w14:paraId="1C3E24D2"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626FAFF2" w14:textId="77777777" w:rsidTr="00A95E29">
        <w:tc>
          <w:tcPr>
            <w:tcW w:w="4870" w:type="dxa"/>
          </w:tcPr>
          <w:p w14:paraId="1717559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Ekonomické a finančné postavenie</w:t>
            </w:r>
          </w:p>
        </w:tc>
        <w:tc>
          <w:tcPr>
            <w:tcW w:w="4870" w:type="dxa"/>
          </w:tcPr>
          <w:p w14:paraId="753A8E3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1D15C713" w14:textId="77777777" w:rsidTr="00A95E29">
        <w:tc>
          <w:tcPr>
            <w:tcW w:w="4870" w:type="dxa"/>
          </w:tcPr>
          <w:p w14:paraId="71BDC5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1.a) </w:t>
            </w:r>
            <w:r w:rsidRPr="00420C9D">
              <w:rPr>
                <w:rFonts w:ascii="Arial" w:hAnsi="Arial" w:cs="Arial"/>
                <w:b/>
                <w:sz w:val="20"/>
                <w:szCs w:val="20"/>
              </w:rPr>
              <w:t xml:space="preserve">Ročný obrat </w:t>
            </w:r>
            <w:r w:rsidRPr="00420C9D">
              <w:rPr>
                <w:rFonts w:ascii="Arial" w:hAnsi="Arial" w:cs="Arial"/>
                <w:sz w:val="20"/>
                <w:szCs w:val="20"/>
              </w:rPr>
              <w:t>(„všeobecný“) hospodárskeho subjektu za niekoľko finančných rokov vyžadovaný v príslušnom oznámení alebo v súťažných podkladoch je takýto:</w:t>
            </w:r>
          </w:p>
          <w:p w14:paraId="184C0A18" w14:textId="77777777" w:rsidR="001435F6" w:rsidRPr="00420C9D" w:rsidRDefault="001435F6" w:rsidP="0095273D">
            <w:pPr>
              <w:spacing w:after="0" w:line="240" w:lineRule="auto"/>
              <w:contextualSpacing/>
              <w:rPr>
                <w:rFonts w:ascii="Arial" w:hAnsi="Arial" w:cs="Arial"/>
                <w:sz w:val="20"/>
                <w:szCs w:val="20"/>
              </w:rPr>
            </w:pPr>
          </w:p>
          <w:p w14:paraId="382BFB6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0A57AF14" w14:textId="77777777" w:rsidR="001435F6" w:rsidRPr="00420C9D" w:rsidRDefault="001435F6" w:rsidP="0095273D">
            <w:pPr>
              <w:spacing w:after="0" w:line="240" w:lineRule="auto"/>
              <w:contextualSpacing/>
              <w:rPr>
                <w:rFonts w:ascii="Arial" w:hAnsi="Arial" w:cs="Arial"/>
                <w:b/>
                <w:sz w:val="20"/>
                <w:szCs w:val="20"/>
              </w:rPr>
            </w:pPr>
          </w:p>
          <w:p w14:paraId="60E448E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1.b) </w:t>
            </w:r>
            <w:r w:rsidRPr="00420C9D">
              <w:rPr>
                <w:rFonts w:ascii="Arial" w:hAnsi="Arial" w:cs="Arial"/>
                <w:b/>
                <w:sz w:val="20"/>
                <w:szCs w:val="20"/>
              </w:rPr>
              <w:t>Priemerný ročný obrat hospodárskeho subjektu za niekoľko rokov vyžadovaný v príslušnom oznámení alebo súťažných podkladoch je takýto</w:t>
            </w:r>
            <w:r w:rsidRPr="00420C9D">
              <w:rPr>
                <w:rStyle w:val="Odkaznapoznmkupodiarou"/>
                <w:rFonts w:ascii="Arial" w:hAnsi="Arial" w:cs="Arial"/>
                <w:b/>
                <w:sz w:val="20"/>
                <w:szCs w:val="20"/>
              </w:rPr>
              <w:footnoteReference w:id="40"/>
            </w:r>
            <w:r w:rsidRPr="00420C9D">
              <w:rPr>
                <w:rFonts w:ascii="Arial" w:hAnsi="Arial" w:cs="Arial"/>
                <w:b/>
                <w:sz w:val="20"/>
                <w:szCs w:val="20"/>
              </w:rPr>
              <w:t>:</w:t>
            </w:r>
          </w:p>
          <w:p w14:paraId="30CD1644" w14:textId="77777777" w:rsidR="001435F6" w:rsidRPr="00420C9D" w:rsidRDefault="001435F6" w:rsidP="0095273D">
            <w:pPr>
              <w:spacing w:after="0" w:line="240" w:lineRule="auto"/>
              <w:contextualSpacing/>
              <w:rPr>
                <w:rFonts w:ascii="Arial" w:hAnsi="Arial" w:cs="Arial"/>
                <w:b/>
                <w:sz w:val="20"/>
                <w:szCs w:val="20"/>
              </w:rPr>
            </w:pPr>
          </w:p>
          <w:p w14:paraId="46DBF47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F3E30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FE40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39D3080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6FE89E28" w14:textId="77777777" w:rsidR="001435F6" w:rsidRPr="00420C9D" w:rsidRDefault="001435F6" w:rsidP="0095273D">
            <w:pPr>
              <w:spacing w:after="0" w:line="240" w:lineRule="auto"/>
              <w:contextualSpacing/>
              <w:rPr>
                <w:rFonts w:ascii="Arial" w:hAnsi="Arial" w:cs="Arial"/>
                <w:sz w:val="20"/>
                <w:szCs w:val="20"/>
              </w:rPr>
            </w:pPr>
          </w:p>
          <w:p w14:paraId="4A0850A7" w14:textId="77777777" w:rsidR="001435F6" w:rsidRPr="00420C9D" w:rsidRDefault="001435F6" w:rsidP="0095273D">
            <w:pPr>
              <w:spacing w:after="0" w:line="240" w:lineRule="auto"/>
              <w:contextualSpacing/>
              <w:rPr>
                <w:rFonts w:ascii="Arial" w:hAnsi="Arial" w:cs="Arial"/>
                <w:sz w:val="20"/>
                <w:szCs w:val="20"/>
              </w:rPr>
            </w:pPr>
          </w:p>
          <w:p w14:paraId="3C0AF4B4" w14:textId="77777777" w:rsidR="001435F6" w:rsidRPr="00420C9D" w:rsidRDefault="001435F6" w:rsidP="0095273D">
            <w:pPr>
              <w:spacing w:after="0" w:line="240" w:lineRule="auto"/>
              <w:contextualSpacing/>
              <w:rPr>
                <w:rFonts w:ascii="Arial" w:hAnsi="Arial" w:cs="Arial"/>
                <w:sz w:val="20"/>
                <w:szCs w:val="20"/>
              </w:rPr>
            </w:pPr>
          </w:p>
          <w:p w14:paraId="0B5A75A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286086D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1A21097F" w14:textId="77777777" w:rsidR="001435F6" w:rsidRPr="00420C9D" w:rsidRDefault="001435F6" w:rsidP="0095273D">
            <w:pPr>
              <w:spacing w:after="0" w:line="240" w:lineRule="auto"/>
              <w:contextualSpacing/>
              <w:rPr>
                <w:rFonts w:ascii="Arial" w:hAnsi="Arial" w:cs="Arial"/>
                <w:sz w:val="20"/>
                <w:szCs w:val="20"/>
              </w:rPr>
            </w:pPr>
          </w:p>
          <w:p w14:paraId="00761380" w14:textId="77777777" w:rsidR="001435F6" w:rsidRPr="00420C9D" w:rsidRDefault="001435F6" w:rsidP="0095273D">
            <w:pPr>
              <w:spacing w:after="0" w:line="240" w:lineRule="auto"/>
              <w:contextualSpacing/>
              <w:rPr>
                <w:rFonts w:ascii="Arial" w:hAnsi="Arial" w:cs="Arial"/>
                <w:sz w:val="20"/>
                <w:szCs w:val="20"/>
              </w:rPr>
            </w:pPr>
          </w:p>
          <w:p w14:paraId="4CD6B81E" w14:textId="77777777" w:rsidR="001435F6" w:rsidRPr="00420C9D" w:rsidRDefault="001435F6" w:rsidP="0095273D">
            <w:pPr>
              <w:spacing w:after="0" w:line="240" w:lineRule="auto"/>
              <w:contextualSpacing/>
              <w:rPr>
                <w:rFonts w:ascii="Arial" w:hAnsi="Arial" w:cs="Arial"/>
                <w:sz w:val="20"/>
                <w:szCs w:val="20"/>
              </w:rPr>
            </w:pPr>
          </w:p>
          <w:p w14:paraId="64622D9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57BE53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887154" w14:textId="77777777" w:rsidTr="00A95E29">
        <w:tc>
          <w:tcPr>
            <w:tcW w:w="4870" w:type="dxa"/>
          </w:tcPr>
          <w:p w14:paraId="6782F8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2.a) Ročný („osobitný“) </w:t>
            </w:r>
            <w:r w:rsidRPr="00420C9D">
              <w:rPr>
                <w:rFonts w:ascii="Arial" w:hAnsi="Arial" w:cs="Arial"/>
                <w:b/>
                <w:sz w:val="20"/>
                <w:szCs w:val="20"/>
              </w:rPr>
              <w:t xml:space="preserve">obrat hospodárskeho subjektu v oblasti činnosti, na ktorú sa vzťahuje zmluva </w:t>
            </w:r>
            <w:r w:rsidRPr="00420C9D">
              <w:rPr>
                <w:rFonts w:ascii="Arial" w:hAnsi="Arial" w:cs="Arial"/>
                <w:sz w:val="20"/>
                <w:szCs w:val="20"/>
              </w:rPr>
              <w:t>a ktorá je špecifikovaná v príslušnom oznámení alebo súťažných podkladoch pre požadovaný počet finančných rokov je takýto:</w:t>
            </w:r>
          </w:p>
          <w:p w14:paraId="2672BD87" w14:textId="77777777" w:rsidR="001435F6" w:rsidRPr="00420C9D" w:rsidRDefault="001435F6" w:rsidP="0095273D">
            <w:pPr>
              <w:spacing w:after="0" w:line="240" w:lineRule="auto"/>
              <w:contextualSpacing/>
              <w:rPr>
                <w:rFonts w:ascii="Arial" w:hAnsi="Arial" w:cs="Arial"/>
                <w:sz w:val="20"/>
                <w:szCs w:val="20"/>
              </w:rPr>
            </w:pPr>
          </w:p>
          <w:p w14:paraId="1ADD9D5E"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A/alebo</w:t>
            </w:r>
          </w:p>
          <w:p w14:paraId="42EAD0E7" w14:textId="77777777" w:rsidR="001435F6" w:rsidRPr="00420C9D" w:rsidRDefault="001435F6" w:rsidP="0095273D">
            <w:pPr>
              <w:spacing w:after="0" w:line="240" w:lineRule="auto"/>
              <w:contextualSpacing/>
              <w:rPr>
                <w:rFonts w:ascii="Arial" w:hAnsi="Arial" w:cs="Arial"/>
                <w:b/>
                <w:sz w:val="20"/>
                <w:szCs w:val="20"/>
              </w:rPr>
            </w:pPr>
          </w:p>
          <w:p w14:paraId="455CF8C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2.b) </w:t>
            </w:r>
            <w:r w:rsidRPr="00420C9D">
              <w:rPr>
                <w:rFonts w:ascii="Arial" w:hAnsi="Arial" w:cs="Arial"/>
                <w:b/>
                <w:sz w:val="20"/>
                <w:szCs w:val="20"/>
              </w:rPr>
              <w:t>Priemerný ročný obrat hospodárskeho subjektu v danej oblasti za niekoľko rokov vyžadovaný v príslušnom oznámení alebo súťažných podkladoch je takýto</w:t>
            </w:r>
            <w:r w:rsidRPr="00420C9D">
              <w:rPr>
                <w:rStyle w:val="Odkaznapoznmkupodiarou"/>
                <w:rFonts w:ascii="Arial" w:hAnsi="Arial" w:cs="Arial"/>
                <w:b/>
                <w:sz w:val="20"/>
                <w:szCs w:val="20"/>
              </w:rPr>
              <w:footnoteReference w:id="41"/>
            </w:r>
            <w:r w:rsidRPr="00420C9D">
              <w:rPr>
                <w:rFonts w:ascii="Arial" w:hAnsi="Arial" w:cs="Arial"/>
                <w:b/>
                <w:sz w:val="20"/>
                <w:szCs w:val="20"/>
              </w:rPr>
              <w:t>:</w:t>
            </w:r>
          </w:p>
          <w:p w14:paraId="1AC08904" w14:textId="77777777" w:rsidR="001435F6" w:rsidRPr="00420C9D" w:rsidRDefault="001435F6" w:rsidP="0095273D">
            <w:pPr>
              <w:spacing w:after="0" w:line="240" w:lineRule="auto"/>
              <w:contextualSpacing/>
              <w:rPr>
                <w:rFonts w:ascii="Arial" w:hAnsi="Arial" w:cs="Arial"/>
                <w:b/>
                <w:sz w:val="20"/>
                <w:szCs w:val="20"/>
              </w:rPr>
            </w:pPr>
          </w:p>
          <w:p w14:paraId="6755240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p>
        </w:tc>
        <w:tc>
          <w:tcPr>
            <w:tcW w:w="4870" w:type="dxa"/>
          </w:tcPr>
          <w:p w14:paraId="485549D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0AFE70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5E26565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 obrat: [...........] [...] mena</w:t>
            </w:r>
          </w:p>
          <w:p w14:paraId="7FCA4B4C" w14:textId="77777777" w:rsidR="001435F6" w:rsidRPr="00420C9D" w:rsidRDefault="001435F6" w:rsidP="0095273D">
            <w:pPr>
              <w:spacing w:after="0" w:line="240" w:lineRule="auto"/>
              <w:contextualSpacing/>
              <w:rPr>
                <w:rFonts w:ascii="Arial" w:hAnsi="Arial" w:cs="Arial"/>
                <w:sz w:val="20"/>
                <w:szCs w:val="20"/>
              </w:rPr>
            </w:pPr>
          </w:p>
          <w:p w14:paraId="0EB795B4" w14:textId="77777777" w:rsidR="001435F6" w:rsidRPr="00420C9D" w:rsidRDefault="001435F6" w:rsidP="0095273D">
            <w:pPr>
              <w:spacing w:after="0" w:line="240" w:lineRule="auto"/>
              <w:contextualSpacing/>
              <w:rPr>
                <w:rFonts w:ascii="Arial" w:hAnsi="Arial" w:cs="Arial"/>
                <w:sz w:val="20"/>
                <w:szCs w:val="20"/>
              </w:rPr>
            </w:pPr>
          </w:p>
          <w:p w14:paraId="33F6CDDE" w14:textId="77777777" w:rsidR="001435F6" w:rsidRPr="00420C9D" w:rsidRDefault="001435F6" w:rsidP="0095273D">
            <w:pPr>
              <w:spacing w:after="0" w:line="240" w:lineRule="auto"/>
              <w:contextualSpacing/>
              <w:rPr>
                <w:rFonts w:ascii="Arial" w:hAnsi="Arial" w:cs="Arial"/>
                <w:sz w:val="20"/>
                <w:szCs w:val="20"/>
              </w:rPr>
            </w:pPr>
          </w:p>
          <w:p w14:paraId="1E448F53" w14:textId="77777777" w:rsidR="001435F6" w:rsidRPr="00420C9D" w:rsidRDefault="001435F6" w:rsidP="0095273D">
            <w:pPr>
              <w:spacing w:after="0" w:line="240" w:lineRule="auto"/>
              <w:contextualSpacing/>
              <w:rPr>
                <w:rFonts w:ascii="Arial" w:hAnsi="Arial" w:cs="Arial"/>
                <w:sz w:val="20"/>
                <w:szCs w:val="20"/>
              </w:rPr>
            </w:pPr>
          </w:p>
          <w:p w14:paraId="473B162E" w14:textId="77777777" w:rsidR="001435F6" w:rsidRPr="00420C9D" w:rsidRDefault="001435F6" w:rsidP="0095273D">
            <w:pPr>
              <w:spacing w:after="0" w:line="240" w:lineRule="auto"/>
              <w:contextualSpacing/>
              <w:rPr>
                <w:rFonts w:ascii="Arial" w:hAnsi="Arial" w:cs="Arial"/>
                <w:sz w:val="20"/>
                <w:szCs w:val="20"/>
              </w:rPr>
            </w:pPr>
          </w:p>
          <w:p w14:paraId="40CEB0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priemerný obrat):</w:t>
            </w:r>
          </w:p>
          <w:p w14:paraId="5466B2F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obrat: [...........] [...] mena</w:t>
            </w:r>
          </w:p>
          <w:p w14:paraId="02EB9388" w14:textId="77777777" w:rsidR="001435F6" w:rsidRPr="00420C9D" w:rsidRDefault="001435F6" w:rsidP="0095273D">
            <w:pPr>
              <w:spacing w:after="0" w:line="240" w:lineRule="auto"/>
              <w:contextualSpacing/>
              <w:rPr>
                <w:rFonts w:ascii="Arial" w:hAnsi="Arial" w:cs="Arial"/>
                <w:sz w:val="20"/>
                <w:szCs w:val="20"/>
              </w:rPr>
            </w:pPr>
          </w:p>
          <w:p w14:paraId="228782ED" w14:textId="77777777" w:rsidR="001435F6" w:rsidRPr="00420C9D" w:rsidRDefault="001435F6" w:rsidP="0095273D">
            <w:pPr>
              <w:spacing w:after="0" w:line="240" w:lineRule="auto"/>
              <w:contextualSpacing/>
              <w:rPr>
                <w:rFonts w:ascii="Arial" w:hAnsi="Arial" w:cs="Arial"/>
                <w:sz w:val="20"/>
                <w:szCs w:val="20"/>
              </w:rPr>
            </w:pPr>
          </w:p>
          <w:p w14:paraId="43B6929F" w14:textId="77777777" w:rsidR="001435F6" w:rsidRPr="00420C9D" w:rsidRDefault="001435F6" w:rsidP="0095273D">
            <w:pPr>
              <w:spacing w:after="0" w:line="240" w:lineRule="auto"/>
              <w:contextualSpacing/>
              <w:rPr>
                <w:rFonts w:ascii="Arial" w:hAnsi="Arial" w:cs="Arial"/>
                <w:sz w:val="20"/>
                <w:szCs w:val="20"/>
              </w:rPr>
            </w:pPr>
          </w:p>
          <w:p w14:paraId="4E23A40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4859225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715CEDB6" w14:textId="77777777" w:rsidTr="00A95E29">
        <w:tc>
          <w:tcPr>
            <w:tcW w:w="4870" w:type="dxa"/>
          </w:tcPr>
          <w:p w14:paraId="73705CA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38A0961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3ABD026" w14:textId="77777777" w:rsidR="001435F6" w:rsidRPr="00420C9D" w:rsidRDefault="001435F6" w:rsidP="0095273D">
            <w:pPr>
              <w:pStyle w:val="Odsekzoznamu"/>
              <w:spacing w:after="0" w:line="240" w:lineRule="auto"/>
              <w:ind w:left="360"/>
              <w:rPr>
                <w:rFonts w:ascii="Arial" w:hAnsi="Arial" w:cs="Arial"/>
                <w:sz w:val="20"/>
                <w:szCs w:val="20"/>
              </w:rPr>
            </w:pPr>
          </w:p>
        </w:tc>
      </w:tr>
    </w:tbl>
    <w:p w14:paraId="151849E5" w14:textId="77777777" w:rsidR="001435F6" w:rsidRPr="00420C9D" w:rsidRDefault="001435F6" w:rsidP="0095273D">
      <w:pPr>
        <w:spacing w:after="0" w:line="240" w:lineRule="auto"/>
        <w:contextualSpacing/>
        <w:rPr>
          <w:rFonts w:ascii="Arial" w:hAnsi="Arial" w:cs="Arial"/>
          <w:sz w:val="20"/>
          <w:szCs w:val="20"/>
        </w:rPr>
      </w:pPr>
    </w:p>
    <w:p w14:paraId="5FD78385" w14:textId="77777777" w:rsidR="001435F6" w:rsidRPr="00420C9D" w:rsidRDefault="001435F6" w:rsidP="0095273D">
      <w:pPr>
        <w:spacing w:after="0" w:line="240" w:lineRule="auto"/>
        <w:contextualSpacing/>
        <w:rPr>
          <w:rFonts w:ascii="Arial" w:hAnsi="Arial" w:cs="Arial"/>
          <w:sz w:val="20"/>
          <w:szCs w:val="20"/>
        </w:rPr>
      </w:pPr>
    </w:p>
    <w:p w14:paraId="69DD8165" w14:textId="77777777" w:rsidR="001435F6" w:rsidRPr="00420C9D" w:rsidRDefault="001435F6" w:rsidP="0095273D">
      <w:pPr>
        <w:spacing w:after="0" w:line="240" w:lineRule="auto"/>
        <w:contextualSpacing/>
        <w:rPr>
          <w:rFonts w:ascii="Arial" w:hAnsi="Arial" w:cs="Arial"/>
          <w:sz w:val="20"/>
          <w:szCs w:val="20"/>
        </w:rPr>
      </w:pPr>
    </w:p>
    <w:p w14:paraId="71B9F81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br w:type="page"/>
      </w:r>
    </w:p>
    <w:tbl>
      <w:tblPr>
        <w:tblStyle w:val="Mriekatabuky"/>
        <w:tblW w:w="9740" w:type="dxa"/>
        <w:tblLook w:val="04A0" w:firstRow="1" w:lastRow="0" w:firstColumn="1" w:lastColumn="0" w:noHBand="0" w:noVBand="1"/>
      </w:tblPr>
      <w:tblGrid>
        <w:gridCol w:w="4870"/>
        <w:gridCol w:w="4870"/>
      </w:tblGrid>
      <w:tr w:rsidR="001435F6" w:rsidRPr="00420C9D" w14:paraId="5CEBE5C6" w14:textId="77777777" w:rsidTr="00A95E29">
        <w:tc>
          <w:tcPr>
            <w:tcW w:w="4870" w:type="dxa"/>
          </w:tcPr>
          <w:p w14:paraId="066FD35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Pokiaľ ide o </w:t>
            </w:r>
            <w:r w:rsidRPr="00420C9D">
              <w:rPr>
                <w:rFonts w:ascii="Arial" w:hAnsi="Arial" w:cs="Arial"/>
                <w:b/>
                <w:sz w:val="20"/>
                <w:szCs w:val="20"/>
              </w:rPr>
              <w:t>finančné ukazovatele</w:t>
            </w:r>
            <w:r w:rsidRPr="00420C9D">
              <w:rPr>
                <w:rStyle w:val="Odkaznapoznmkupodiarou"/>
                <w:rFonts w:ascii="Arial" w:hAnsi="Arial" w:cs="Arial"/>
                <w:b/>
                <w:sz w:val="20"/>
                <w:szCs w:val="20"/>
              </w:rPr>
              <w:footnoteReference w:id="42"/>
            </w:r>
            <w:r w:rsidRPr="00420C9D">
              <w:rPr>
                <w:rFonts w:ascii="Arial" w:hAnsi="Arial" w:cs="Arial"/>
                <w:b/>
                <w:sz w:val="20"/>
                <w:szCs w:val="20"/>
              </w:rPr>
              <w:t xml:space="preserve"> </w:t>
            </w:r>
            <w:r w:rsidRPr="00420C9D">
              <w:rPr>
                <w:rFonts w:ascii="Arial" w:hAnsi="Arial" w:cs="Arial"/>
                <w:sz w:val="20"/>
                <w:szCs w:val="20"/>
              </w:rPr>
              <w:t>uvedené v príslušnom oznámení alebo v súťažných podkladoch, hospodársky subjekt vyhlasuje, že skutočná hodnota pre požadovaný ukazovateľ je takáto:</w:t>
            </w:r>
          </w:p>
          <w:p w14:paraId="0B0A8433" w14:textId="77777777" w:rsidR="001435F6" w:rsidRPr="00420C9D" w:rsidRDefault="001435F6" w:rsidP="0095273D">
            <w:pPr>
              <w:spacing w:after="0" w:line="240" w:lineRule="auto"/>
              <w:contextualSpacing/>
              <w:rPr>
                <w:rFonts w:ascii="Arial" w:hAnsi="Arial" w:cs="Arial"/>
                <w:sz w:val="20"/>
                <w:szCs w:val="20"/>
              </w:rPr>
            </w:pPr>
          </w:p>
          <w:p w14:paraId="2D7E4DB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6178B10F"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(určenie požadovaného pomeru – pomer medzi x a y</w:t>
            </w:r>
            <w:r w:rsidRPr="00420C9D">
              <w:rPr>
                <w:rStyle w:val="Odkaznapoznmkupodiarou"/>
                <w:rFonts w:ascii="Arial" w:hAnsi="Arial" w:cs="Arial"/>
                <w:sz w:val="20"/>
                <w:szCs w:val="20"/>
              </w:rPr>
              <w:footnoteReference w:id="43"/>
            </w:r>
            <w:r w:rsidRPr="00420C9D">
              <w:rPr>
                <w:rFonts w:ascii="Arial" w:hAnsi="Arial" w:cs="Arial"/>
                <w:sz w:val="20"/>
                <w:szCs w:val="20"/>
              </w:rPr>
              <w:t xml:space="preserve"> – a hodnota):</w:t>
            </w:r>
          </w:p>
          <w:p w14:paraId="6E2D7A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44"/>
            </w:r>
          </w:p>
          <w:p w14:paraId="61B3B448" w14:textId="77777777" w:rsidR="001435F6" w:rsidRPr="00420C9D" w:rsidRDefault="001435F6" w:rsidP="0095273D">
            <w:pPr>
              <w:spacing w:after="0" w:line="240" w:lineRule="auto"/>
              <w:contextualSpacing/>
              <w:rPr>
                <w:rFonts w:ascii="Arial" w:hAnsi="Arial" w:cs="Arial"/>
                <w:sz w:val="20"/>
                <w:szCs w:val="20"/>
              </w:rPr>
            </w:pPr>
          </w:p>
          <w:p w14:paraId="46181C13" w14:textId="77777777" w:rsidR="001435F6" w:rsidRPr="00420C9D" w:rsidRDefault="001435F6" w:rsidP="0095273D">
            <w:pPr>
              <w:spacing w:after="0" w:line="240" w:lineRule="auto"/>
              <w:contextualSpacing/>
              <w:rPr>
                <w:rFonts w:ascii="Arial" w:hAnsi="Arial" w:cs="Arial"/>
                <w:sz w:val="20"/>
                <w:szCs w:val="20"/>
              </w:rPr>
            </w:pPr>
          </w:p>
          <w:p w14:paraId="25F9F0A7" w14:textId="77777777" w:rsidR="001435F6" w:rsidRPr="00420C9D" w:rsidRDefault="001435F6" w:rsidP="0095273D">
            <w:pPr>
              <w:spacing w:after="0" w:line="240" w:lineRule="auto"/>
              <w:contextualSpacing/>
              <w:rPr>
                <w:rFonts w:ascii="Arial" w:hAnsi="Arial" w:cs="Arial"/>
                <w:sz w:val="20"/>
                <w:szCs w:val="20"/>
              </w:rPr>
            </w:pPr>
          </w:p>
          <w:p w14:paraId="0091F1C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9F591E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F8EC949" w14:textId="77777777" w:rsidTr="00A95E29">
        <w:tc>
          <w:tcPr>
            <w:tcW w:w="4870" w:type="dxa"/>
          </w:tcPr>
          <w:p w14:paraId="60DAB69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Poistená suma </w:t>
            </w:r>
            <w:r w:rsidRPr="00420C9D">
              <w:rPr>
                <w:rFonts w:ascii="Arial" w:hAnsi="Arial" w:cs="Arial"/>
                <w:b/>
                <w:sz w:val="20"/>
                <w:szCs w:val="20"/>
              </w:rPr>
              <w:t xml:space="preserve">poistenia náhrady škôd vyplývajúcich z podnikateľského rizika </w:t>
            </w:r>
            <w:r w:rsidRPr="00420C9D">
              <w:rPr>
                <w:rFonts w:ascii="Arial" w:hAnsi="Arial" w:cs="Arial"/>
                <w:sz w:val="20"/>
                <w:szCs w:val="20"/>
              </w:rPr>
              <w:t>hospodárskeho subjektu je takáto:</w:t>
            </w:r>
          </w:p>
          <w:p w14:paraId="419CB57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 xml:space="preserve"> </w:t>
            </w:r>
          </w:p>
          <w:p w14:paraId="33EBAAC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7303150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mena</w:t>
            </w:r>
          </w:p>
          <w:p w14:paraId="584B19CA" w14:textId="77777777" w:rsidR="001435F6" w:rsidRPr="00420C9D" w:rsidRDefault="001435F6" w:rsidP="0095273D">
            <w:pPr>
              <w:spacing w:after="0" w:line="240" w:lineRule="auto"/>
              <w:contextualSpacing/>
              <w:rPr>
                <w:rFonts w:ascii="Arial" w:hAnsi="Arial" w:cs="Arial"/>
                <w:sz w:val="20"/>
                <w:szCs w:val="20"/>
              </w:rPr>
            </w:pPr>
          </w:p>
          <w:p w14:paraId="54294FA5" w14:textId="77777777" w:rsidR="001435F6" w:rsidRPr="00420C9D" w:rsidRDefault="001435F6" w:rsidP="0095273D">
            <w:pPr>
              <w:spacing w:after="0" w:line="240" w:lineRule="auto"/>
              <w:contextualSpacing/>
              <w:rPr>
                <w:rFonts w:ascii="Arial" w:hAnsi="Arial" w:cs="Arial"/>
                <w:sz w:val="20"/>
                <w:szCs w:val="20"/>
              </w:rPr>
            </w:pPr>
          </w:p>
          <w:p w14:paraId="4FE1510C" w14:textId="77777777" w:rsidR="001435F6" w:rsidRPr="00420C9D" w:rsidRDefault="001435F6" w:rsidP="0095273D">
            <w:pPr>
              <w:spacing w:after="0" w:line="240" w:lineRule="auto"/>
              <w:contextualSpacing/>
              <w:rPr>
                <w:rFonts w:ascii="Arial" w:hAnsi="Arial" w:cs="Arial"/>
                <w:sz w:val="20"/>
                <w:szCs w:val="20"/>
              </w:rPr>
            </w:pPr>
          </w:p>
          <w:p w14:paraId="11EF069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9DD72E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0E0A60D" w14:textId="77777777" w:rsidTr="00A95E29">
        <w:tc>
          <w:tcPr>
            <w:tcW w:w="4870" w:type="dxa"/>
          </w:tcPr>
          <w:p w14:paraId="03CCD189"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Pokiaľ ide o </w:t>
            </w:r>
            <w:r w:rsidRPr="00420C9D">
              <w:rPr>
                <w:rFonts w:ascii="Arial" w:hAnsi="Arial" w:cs="Arial"/>
                <w:b/>
                <w:sz w:val="20"/>
                <w:szCs w:val="20"/>
              </w:rPr>
              <w:t xml:space="preserve">prípadné iné hospodárske alebo finančné požiadavky, </w:t>
            </w:r>
            <w:r w:rsidRPr="00420C9D">
              <w:rPr>
                <w:rFonts w:ascii="Arial" w:hAnsi="Arial" w:cs="Arial"/>
                <w:sz w:val="20"/>
                <w:szCs w:val="20"/>
              </w:rPr>
              <w:t>ktoré by mohli byť stanovené v príslušnom oznámení alebo súťažných podkladoch, hospodársky subjekt vyhlasuje, že:</w:t>
            </w:r>
          </w:p>
          <w:p w14:paraId="638F2A57" w14:textId="77777777" w:rsidR="001435F6" w:rsidRPr="00420C9D" w:rsidRDefault="001435F6" w:rsidP="0095273D">
            <w:pPr>
              <w:spacing w:after="0" w:line="240" w:lineRule="auto"/>
              <w:contextualSpacing/>
              <w:rPr>
                <w:rFonts w:ascii="Arial" w:hAnsi="Arial" w:cs="Arial"/>
                <w:sz w:val="20"/>
                <w:szCs w:val="20"/>
              </w:rPr>
            </w:pPr>
          </w:p>
          <w:p w14:paraId="065846F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Ak je príslušná dokumentácia, ktorá </w:t>
            </w:r>
            <w:r w:rsidRPr="00420C9D">
              <w:rPr>
                <w:rFonts w:ascii="Arial" w:hAnsi="Arial" w:cs="Arial"/>
                <w:b/>
                <w:sz w:val="20"/>
                <w:szCs w:val="20"/>
              </w:rPr>
              <w:t>by</w:t>
            </w:r>
            <w:r w:rsidRPr="00420C9D">
              <w:rPr>
                <w:rFonts w:ascii="Arial" w:hAnsi="Arial" w:cs="Arial"/>
                <w:sz w:val="20"/>
                <w:szCs w:val="20"/>
              </w:rPr>
              <w:t xml:space="preserve"> </w:t>
            </w:r>
            <w:r w:rsidRPr="00420C9D">
              <w:rPr>
                <w:rFonts w:ascii="Arial" w:hAnsi="Arial" w:cs="Arial"/>
                <w:b/>
                <w:sz w:val="20"/>
                <w:szCs w:val="20"/>
              </w:rPr>
              <w:t>mohla</w:t>
            </w:r>
            <w:r w:rsidRPr="00420C9D">
              <w:rPr>
                <w:rFonts w:ascii="Arial" w:hAnsi="Arial" w:cs="Arial"/>
                <w:sz w:val="20"/>
                <w:szCs w:val="20"/>
              </w:rPr>
              <w:t xml:space="preserve"> byť stanovená v príslušnom oznámení alebo súťažných podkladoch, dostupná v elektronickom formáte, uveďte:</w:t>
            </w:r>
          </w:p>
        </w:tc>
        <w:tc>
          <w:tcPr>
            <w:tcW w:w="4870" w:type="dxa"/>
          </w:tcPr>
          <w:p w14:paraId="03A63E4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BB00283" w14:textId="77777777" w:rsidR="001435F6" w:rsidRPr="00420C9D" w:rsidRDefault="001435F6" w:rsidP="0095273D">
            <w:pPr>
              <w:spacing w:after="0" w:line="240" w:lineRule="auto"/>
              <w:contextualSpacing/>
              <w:rPr>
                <w:rFonts w:ascii="Arial" w:hAnsi="Arial" w:cs="Arial"/>
                <w:sz w:val="20"/>
                <w:szCs w:val="20"/>
              </w:rPr>
            </w:pPr>
          </w:p>
          <w:p w14:paraId="4A5D1177" w14:textId="77777777" w:rsidR="001435F6" w:rsidRPr="00420C9D" w:rsidRDefault="001435F6" w:rsidP="0095273D">
            <w:pPr>
              <w:spacing w:after="0" w:line="240" w:lineRule="auto"/>
              <w:contextualSpacing/>
              <w:rPr>
                <w:rFonts w:ascii="Arial" w:hAnsi="Arial" w:cs="Arial"/>
                <w:sz w:val="20"/>
                <w:szCs w:val="20"/>
              </w:rPr>
            </w:pPr>
          </w:p>
          <w:p w14:paraId="6F73CCB5" w14:textId="77777777" w:rsidR="001435F6" w:rsidRPr="00420C9D" w:rsidRDefault="001435F6" w:rsidP="0095273D">
            <w:pPr>
              <w:spacing w:after="0" w:line="240" w:lineRule="auto"/>
              <w:contextualSpacing/>
              <w:rPr>
                <w:rFonts w:ascii="Arial" w:hAnsi="Arial" w:cs="Arial"/>
                <w:sz w:val="20"/>
                <w:szCs w:val="20"/>
              </w:rPr>
            </w:pPr>
          </w:p>
          <w:p w14:paraId="48812AB9" w14:textId="77777777" w:rsidR="001435F6" w:rsidRPr="00420C9D" w:rsidRDefault="001435F6" w:rsidP="0095273D">
            <w:pPr>
              <w:spacing w:after="0" w:line="240" w:lineRule="auto"/>
              <w:contextualSpacing/>
              <w:rPr>
                <w:rFonts w:ascii="Arial" w:hAnsi="Arial" w:cs="Arial"/>
                <w:sz w:val="20"/>
                <w:szCs w:val="20"/>
              </w:rPr>
            </w:pPr>
          </w:p>
          <w:p w14:paraId="1E50D57F" w14:textId="77777777" w:rsidR="001435F6" w:rsidRPr="00420C9D" w:rsidRDefault="001435F6" w:rsidP="0095273D">
            <w:pPr>
              <w:spacing w:after="0" w:line="240" w:lineRule="auto"/>
              <w:contextualSpacing/>
              <w:rPr>
                <w:rFonts w:ascii="Arial" w:hAnsi="Arial" w:cs="Arial"/>
                <w:sz w:val="20"/>
                <w:szCs w:val="20"/>
              </w:rPr>
            </w:pPr>
          </w:p>
          <w:p w14:paraId="1E1B3E4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16302AA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554F1DB5" w14:textId="77777777" w:rsidR="00813060" w:rsidRPr="00420C9D" w:rsidRDefault="00813060" w:rsidP="0095273D">
      <w:pPr>
        <w:spacing w:after="0" w:line="240" w:lineRule="auto"/>
        <w:contextualSpacing/>
        <w:jc w:val="center"/>
        <w:rPr>
          <w:rFonts w:ascii="Arial" w:hAnsi="Arial" w:cs="Arial"/>
          <w:sz w:val="20"/>
          <w:szCs w:val="20"/>
        </w:rPr>
      </w:pPr>
    </w:p>
    <w:p w14:paraId="5733928D"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C: TECHNICKÁ A ODBORNÁ SPÔSOBILOSŤ</w:t>
      </w:r>
    </w:p>
    <w:p w14:paraId="708A1757"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49FC43E8" w14:textId="77777777" w:rsidTr="00A95E29">
        <w:tc>
          <w:tcPr>
            <w:tcW w:w="9751" w:type="dxa"/>
            <w:shd w:val="clear" w:color="auto" w:fill="EEECE1" w:themeFill="background2"/>
          </w:tcPr>
          <w:p w14:paraId="7CAE68ED"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by mal poskytnúť informácie len vtedy, keď verejný obstarávateľ alebo obstarávateľ v príslušnom oznámení alebo súťažných podkladoch uvedených v oznámení vyžadoval tieto podmienky účasti.</w:t>
            </w:r>
          </w:p>
        </w:tc>
      </w:tr>
    </w:tbl>
    <w:p w14:paraId="6DC60634"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756"/>
        <w:gridCol w:w="75"/>
        <w:gridCol w:w="1120"/>
        <w:gridCol w:w="1206"/>
        <w:gridCol w:w="1214"/>
        <w:gridCol w:w="1313"/>
        <w:gridCol w:w="56"/>
      </w:tblGrid>
      <w:tr w:rsidR="001435F6" w:rsidRPr="00420C9D" w14:paraId="0F156B2E" w14:textId="77777777" w:rsidTr="00A95E29">
        <w:trPr>
          <w:gridAfter w:val="1"/>
          <w:wAfter w:w="56" w:type="dxa"/>
        </w:trPr>
        <w:tc>
          <w:tcPr>
            <w:tcW w:w="4870" w:type="dxa"/>
            <w:gridSpan w:val="2"/>
          </w:tcPr>
          <w:p w14:paraId="60E8DA7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Technická a odborná spôsobilosť</w:t>
            </w:r>
          </w:p>
        </w:tc>
        <w:tc>
          <w:tcPr>
            <w:tcW w:w="4870" w:type="dxa"/>
            <w:gridSpan w:val="4"/>
          </w:tcPr>
          <w:p w14:paraId="6011346F"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483F45E3" w14:textId="77777777" w:rsidTr="00A95E29">
        <w:trPr>
          <w:gridAfter w:val="1"/>
          <w:wAfter w:w="56" w:type="dxa"/>
        </w:trPr>
        <w:tc>
          <w:tcPr>
            <w:tcW w:w="4870" w:type="dxa"/>
            <w:gridSpan w:val="2"/>
          </w:tcPr>
          <w:p w14:paraId="43BD89EB"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sz w:val="20"/>
                <w:szCs w:val="20"/>
              </w:rPr>
              <w:t xml:space="preserve">1.a) </w:t>
            </w:r>
            <w:r w:rsidRPr="00420C9D">
              <w:rPr>
                <w:rFonts w:ascii="Arial" w:hAnsi="Arial" w:cs="Arial"/>
                <w:i/>
                <w:sz w:val="20"/>
                <w:szCs w:val="20"/>
              </w:rPr>
              <w:t>Len v prípade verejných zákaziek na   uskutočnenie stavebných prác:</w:t>
            </w:r>
          </w:p>
          <w:p w14:paraId="5960DDC7" w14:textId="77777777" w:rsidR="001435F6" w:rsidRPr="00420C9D" w:rsidRDefault="001435F6" w:rsidP="0095273D">
            <w:pPr>
              <w:spacing w:after="0" w:line="240" w:lineRule="auto"/>
              <w:contextualSpacing/>
              <w:rPr>
                <w:rFonts w:ascii="Arial" w:hAnsi="Arial" w:cs="Arial"/>
                <w:sz w:val="20"/>
                <w:szCs w:val="20"/>
              </w:rPr>
            </w:pPr>
          </w:p>
          <w:p w14:paraId="7428FA39"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5"/>
            </w:r>
            <w:r w:rsidRPr="00420C9D">
              <w:rPr>
                <w:rFonts w:ascii="Arial" w:hAnsi="Arial" w:cs="Arial"/>
                <w:sz w:val="20"/>
                <w:szCs w:val="20"/>
              </w:rPr>
              <w:t xml:space="preserve"> hospodársky subjekt </w:t>
            </w:r>
            <w:r w:rsidRPr="00420C9D">
              <w:rPr>
                <w:rFonts w:ascii="Arial" w:hAnsi="Arial" w:cs="Arial"/>
                <w:b/>
                <w:sz w:val="20"/>
                <w:szCs w:val="20"/>
              </w:rPr>
              <w:t>vykonal tieto stavebné práce konkrétneho typu:</w:t>
            </w:r>
          </w:p>
          <w:p w14:paraId="6314623A" w14:textId="77777777" w:rsidR="001435F6" w:rsidRPr="00420C9D" w:rsidRDefault="001435F6" w:rsidP="0095273D">
            <w:pPr>
              <w:spacing w:after="0" w:line="240" w:lineRule="auto"/>
              <w:contextualSpacing/>
              <w:rPr>
                <w:rFonts w:ascii="Arial" w:hAnsi="Arial" w:cs="Arial"/>
                <w:b/>
                <w:sz w:val="20"/>
                <w:szCs w:val="20"/>
              </w:rPr>
            </w:pPr>
          </w:p>
          <w:p w14:paraId="20093F4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týkajúca sa uspokojivého vykonania a výsledkov najdôležitejších stavebných prác dostupná elektronicky, uveďte:</w:t>
            </w:r>
          </w:p>
        </w:tc>
        <w:tc>
          <w:tcPr>
            <w:tcW w:w="4870" w:type="dxa"/>
            <w:gridSpan w:val="4"/>
          </w:tcPr>
          <w:p w14:paraId="1DCDA2C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Počet rokov (toto obdobie je stanovené v príslušnom oznámení alebo súťažných podkladoch):</w:t>
            </w:r>
          </w:p>
          <w:p w14:paraId="74EB26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C2A438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Stavebné práce : [...........]</w:t>
            </w:r>
          </w:p>
          <w:p w14:paraId="7C6D51CE" w14:textId="77777777" w:rsidR="001435F6" w:rsidRPr="00420C9D" w:rsidRDefault="001435F6" w:rsidP="0095273D">
            <w:pPr>
              <w:spacing w:after="0" w:line="240" w:lineRule="auto"/>
              <w:contextualSpacing/>
              <w:rPr>
                <w:rFonts w:ascii="Arial" w:hAnsi="Arial" w:cs="Arial"/>
                <w:sz w:val="20"/>
                <w:szCs w:val="20"/>
              </w:rPr>
            </w:pPr>
          </w:p>
          <w:p w14:paraId="08E83BDC" w14:textId="77777777" w:rsidR="001435F6" w:rsidRPr="00420C9D" w:rsidRDefault="001435F6" w:rsidP="0095273D">
            <w:pPr>
              <w:spacing w:after="0" w:line="240" w:lineRule="auto"/>
              <w:contextualSpacing/>
              <w:rPr>
                <w:rFonts w:ascii="Arial" w:hAnsi="Arial" w:cs="Arial"/>
                <w:sz w:val="20"/>
                <w:szCs w:val="20"/>
              </w:rPr>
            </w:pPr>
          </w:p>
          <w:p w14:paraId="504D0950"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66B2A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5187C4AB" w14:textId="77777777" w:rsidTr="00A95E29">
        <w:trPr>
          <w:trHeight w:val="140"/>
        </w:trPr>
        <w:tc>
          <w:tcPr>
            <w:tcW w:w="4794" w:type="dxa"/>
            <w:vMerge w:val="restart"/>
          </w:tcPr>
          <w:p w14:paraId="3E69015D" w14:textId="77777777" w:rsidR="001435F6" w:rsidRPr="00420C9D" w:rsidRDefault="001435F6" w:rsidP="0095273D">
            <w:pPr>
              <w:tabs>
                <w:tab w:val="left" w:pos="1065"/>
              </w:tabs>
              <w:spacing w:after="0" w:line="240" w:lineRule="auto"/>
              <w:contextualSpacing/>
              <w:rPr>
                <w:rFonts w:ascii="Arial" w:hAnsi="Arial" w:cs="Arial"/>
                <w:b/>
                <w:i/>
                <w:sz w:val="20"/>
                <w:szCs w:val="20"/>
              </w:rPr>
            </w:pPr>
            <w:r w:rsidRPr="00420C9D">
              <w:rPr>
                <w:rFonts w:ascii="Arial" w:hAnsi="Arial" w:cs="Arial"/>
                <w:sz w:val="20"/>
                <w:szCs w:val="20"/>
              </w:rPr>
              <w:t xml:space="preserve">1.b) </w:t>
            </w:r>
            <w:r w:rsidRPr="00420C9D">
              <w:rPr>
                <w:rFonts w:ascii="Arial" w:hAnsi="Arial" w:cs="Arial"/>
                <w:i/>
                <w:sz w:val="20"/>
                <w:szCs w:val="20"/>
              </w:rPr>
              <w:t xml:space="preserve">Len v prípade </w:t>
            </w:r>
            <w:r w:rsidRPr="00420C9D">
              <w:rPr>
                <w:rFonts w:ascii="Arial" w:hAnsi="Arial" w:cs="Arial"/>
                <w:b/>
                <w:i/>
                <w:sz w:val="20"/>
                <w:szCs w:val="20"/>
              </w:rPr>
              <w:t>verejných zákaziek na dodanie tovaru a verejných zákaziek na poskytnutie služieb:</w:t>
            </w:r>
          </w:p>
          <w:p w14:paraId="5D6615D7" w14:textId="77777777" w:rsidR="001435F6" w:rsidRPr="00420C9D" w:rsidRDefault="001435F6" w:rsidP="0095273D">
            <w:pPr>
              <w:tabs>
                <w:tab w:val="left" w:pos="1065"/>
              </w:tabs>
              <w:spacing w:after="0" w:line="240" w:lineRule="auto"/>
              <w:contextualSpacing/>
              <w:rPr>
                <w:rFonts w:ascii="Arial" w:hAnsi="Arial" w:cs="Arial"/>
                <w:b/>
                <w:i/>
                <w:sz w:val="20"/>
                <w:szCs w:val="20"/>
              </w:rPr>
            </w:pPr>
          </w:p>
          <w:p w14:paraId="3060B6C4"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Počas referenčného obdobia</w:t>
            </w:r>
            <w:r w:rsidRPr="00420C9D">
              <w:rPr>
                <w:rStyle w:val="Odkaznapoznmkupodiarou"/>
                <w:rFonts w:ascii="Arial" w:hAnsi="Arial" w:cs="Arial"/>
                <w:sz w:val="20"/>
                <w:szCs w:val="20"/>
              </w:rPr>
              <w:footnoteReference w:id="46"/>
            </w:r>
            <w:r w:rsidRPr="00420C9D">
              <w:rPr>
                <w:rFonts w:ascii="Arial" w:hAnsi="Arial" w:cs="Arial"/>
                <w:sz w:val="20"/>
                <w:szCs w:val="20"/>
              </w:rPr>
              <w:t xml:space="preserve">, hospodársky subjekt </w:t>
            </w:r>
            <w:r w:rsidRPr="00420C9D">
              <w:rPr>
                <w:rFonts w:ascii="Arial" w:hAnsi="Arial" w:cs="Arial"/>
                <w:b/>
                <w:sz w:val="20"/>
                <w:szCs w:val="20"/>
              </w:rPr>
              <w:t xml:space="preserve">doručil tieto hlavné zásielky stanoveného typu alebo poskytol tieto hlavné služby stanoveného typu: </w:t>
            </w:r>
            <w:r w:rsidRPr="00420C9D">
              <w:rPr>
                <w:rFonts w:ascii="Arial" w:hAnsi="Arial" w:cs="Arial"/>
                <w:sz w:val="20"/>
                <w:szCs w:val="20"/>
              </w:rPr>
              <w:t>Pri zostavovaní zoznamu, uveďte výšku súm, dátumy a príjemcov, či už verejných alebo súkromných</w:t>
            </w:r>
            <w:r w:rsidRPr="00420C9D">
              <w:rPr>
                <w:rStyle w:val="Odkaznapoznmkupodiarou"/>
                <w:rFonts w:ascii="Arial" w:hAnsi="Arial" w:cs="Arial"/>
                <w:sz w:val="20"/>
                <w:szCs w:val="20"/>
              </w:rPr>
              <w:footnoteReference w:id="47"/>
            </w:r>
            <w:r w:rsidRPr="00420C9D">
              <w:rPr>
                <w:rFonts w:ascii="Arial" w:hAnsi="Arial" w:cs="Arial"/>
                <w:sz w:val="20"/>
                <w:szCs w:val="20"/>
              </w:rPr>
              <w:t>:</w:t>
            </w:r>
          </w:p>
        </w:tc>
        <w:tc>
          <w:tcPr>
            <w:tcW w:w="5002" w:type="dxa"/>
            <w:gridSpan w:val="6"/>
          </w:tcPr>
          <w:p w14:paraId="095058F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Počet rokov (toto obdobie je stanovené v príslušnom oznámení alebo súťažných podkladoch):</w:t>
            </w:r>
          </w:p>
          <w:p w14:paraId="6A72CF4E"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24452116" w14:textId="77777777" w:rsidTr="00A95E29">
        <w:trPr>
          <w:trHeight w:val="140"/>
        </w:trPr>
        <w:tc>
          <w:tcPr>
            <w:tcW w:w="4794" w:type="dxa"/>
            <w:vMerge/>
          </w:tcPr>
          <w:p w14:paraId="6090AC16"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2926AB4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opis</w:t>
            </w:r>
          </w:p>
        </w:tc>
        <w:tc>
          <w:tcPr>
            <w:tcW w:w="1210" w:type="dxa"/>
          </w:tcPr>
          <w:p w14:paraId="4B8569C1"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sumy</w:t>
            </w:r>
          </w:p>
        </w:tc>
        <w:tc>
          <w:tcPr>
            <w:tcW w:w="1216" w:type="dxa"/>
          </w:tcPr>
          <w:p w14:paraId="5836FC56"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dátumy</w:t>
            </w:r>
          </w:p>
        </w:tc>
        <w:tc>
          <w:tcPr>
            <w:tcW w:w="1371" w:type="dxa"/>
            <w:gridSpan w:val="2"/>
          </w:tcPr>
          <w:p w14:paraId="507B464F" w14:textId="77777777" w:rsidR="001435F6" w:rsidRPr="00420C9D" w:rsidRDefault="001435F6" w:rsidP="0095273D">
            <w:pPr>
              <w:tabs>
                <w:tab w:val="left" w:pos="1065"/>
              </w:tabs>
              <w:spacing w:after="0" w:line="240" w:lineRule="auto"/>
              <w:contextualSpacing/>
              <w:rPr>
                <w:rFonts w:ascii="Arial" w:hAnsi="Arial" w:cs="Arial"/>
                <w:sz w:val="20"/>
                <w:szCs w:val="20"/>
              </w:rPr>
            </w:pPr>
            <w:r w:rsidRPr="00420C9D">
              <w:rPr>
                <w:rFonts w:ascii="Arial" w:hAnsi="Arial" w:cs="Arial"/>
                <w:sz w:val="20"/>
                <w:szCs w:val="20"/>
              </w:rPr>
              <w:t>príjemcovia</w:t>
            </w:r>
          </w:p>
        </w:tc>
      </w:tr>
      <w:tr w:rsidR="001435F6" w:rsidRPr="00420C9D" w14:paraId="6A637CE7" w14:textId="77777777" w:rsidTr="00A95E29">
        <w:trPr>
          <w:trHeight w:val="140"/>
        </w:trPr>
        <w:tc>
          <w:tcPr>
            <w:tcW w:w="4794" w:type="dxa"/>
            <w:vMerge/>
          </w:tcPr>
          <w:p w14:paraId="0B132169"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05" w:type="dxa"/>
            <w:gridSpan w:val="2"/>
          </w:tcPr>
          <w:p w14:paraId="77F5798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0" w:type="dxa"/>
          </w:tcPr>
          <w:p w14:paraId="1F434B31"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216" w:type="dxa"/>
          </w:tcPr>
          <w:p w14:paraId="73A85E0E" w14:textId="77777777" w:rsidR="001435F6" w:rsidRPr="00420C9D" w:rsidRDefault="001435F6" w:rsidP="0095273D">
            <w:pPr>
              <w:tabs>
                <w:tab w:val="left" w:pos="1065"/>
              </w:tabs>
              <w:spacing w:after="0" w:line="240" w:lineRule="auto"/>
              <w:contextualSpacing/>
              <w:rPr>
                <w:rFonts w:ascii="Arial" w:hAnsi="Arial" w:cs="Arial"/>
                <w:sz w:val="20"/>
                <w:szCs w:val="20"/>
              </w:rPr>
            </w:pPr>
          </w:p>
        </w:tc>
        <w:tc>
          <w:tcPr>
            <w:tcW w:w="1371" w:type="dxa"/>
            <w:gridSpan w:val="2"/>
          </w:tcPr>
          <w:p w14:paraId="1D2D3553" w14:textId="77777777" w:rsidR="001435F6" w:rsidRPr="00420C9D" w:rsidRDefault="001435F6" w:rsidP="0095273D">
            <w:pPr>
              <w:tabs>
                <w:tab w:val="left" w:pos="1065"/>
              </w:tabs>
              <w:spacing w:after="0" w:line="240" w:lineRule="auto"/>
              <w:contextualSpacing/>
              <w:rPr>
                <w:rFonts w:ascii="Arial" w:hAnsi="Arial" w:cs="Arial"/>
                <w:sz w:val="20"/>
                <w:szCs w:val="20"/>
              </w:rPr>
            </w:pPr>
          </w:p>
        </w:tc>
      </w:tr>
      <w:tr w:rsidR="001435F6" w:rsidRPr="00420C9D" w14:paraId="4B8109DC" w14:textId="77777777" w:rsidTr="00A95E29">
        <w:trPr>
          <w:trHeight w:val="140"/>
        </w:trPr>
        <w:tc>
          <w:tcPr>
            <w:tcW w:w="4794" w:type="dxa"/>
          </w:tcPr>
          <w:p w14:paraId="05BB9C4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Hospodársky subjekt môže požiadať týchto technikov alebo technické orgány</w:t>
            </w:r>
            <w:r w:rsidRPr="00420C9D">
              <w:rPr>
                <w:rStyle w:val="Odkaznapoznmkupodiarou"/>
                <w:rFonts w:ascii="Arial" w:hAnsi="Arial" w:cs="Arial"/>
                <w:sz w:val="20"/>
                <w:szCs w:val="20"/>
              </w:rPr>
              <w:footnoteReference w:id="48"/>
            </w:r>
            <w:r w:rsidRPr="00420C9D">
              <w:rPr>
                <w:rFonts w:ascii="Arial" w:hAnsi="Arial" w:cs="Arial"/>
                <w:sz w:val="20"/>
                <w:szCs w:val="20"/>
              </w:rPr>
              <w:t>, najmä tých, ktorí sú zodpovední za kontrolu kvality:</w:t>
            </w:r>
          </w:p>
          <w:p w14:paraId="096670DD" w14:textId="77777777" w:rsidR="001435F6" w:rsidRPr="00420C9D" w:rsidRDefault="001435F6" w:rsidP="0095273D">
            <w:pPr>
              <w:pStyle w:val="Odsekzoznamu"/>
              <w:spacing w:after="0" w:line="240" w:lineRule="auto"/>
              <w:ind w:left="360"/>
              <w:rPr>
                <w:rFonts w:ascii="Arial" w:hAnsi="Arial" w:cs="Arial"/>
                <w:sz w:val="20"/>
                <w:szCs w:val="20"/>
              </w:rPr>
            </w:pPr>
          </w:p>
          <w:p w14:paraId="3A047C71"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prípade verejných zákaziek na uskutočnenie stavebných prác hospodársky subjekt bude môcť využiť týchto technikov alebo technické orgány na vykonanie práce:</w:t>
            </w:r>
          </w:p>
        </w:tc>
        <w:tc>
          <w:tcPr>
            <w:tcW w:w="5002" w:type="dxa"/>
            <w:gridSpan w:val="6"/>
          </w:tcPr>
          <w:p w14:paraId="5926D0B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12107BE" w14:textId="77777777" w:rsidR="001435F6" w:rsidRPr="00420C9D" w:rsidRDefault="001435F6" w:rsidP="0095273D">
            <w:pPr>
              <w:spacing w:after="0" w:line="240" w:lineRule="auto"/>
              <w:contextualSpacing/>
              <w:rPr>
                <w:rFonts w:ascii="Arial" w:hAnsi="Arial" w:cs="Arial"/>
                <w:sz w:val="20"/>
                <w:szCs w:val="20"/>
              </w:rPr>
            </w:pPr>
          </w:p>
          <w:p w14:paraId="2B32DE04" w14:textId="77777777" w:rsidR="001435F6" w:rsidRPr="00420C9D" w:rsidRDefault="001435F6" w:rsidP="0095273D">
            <w:pPr>
              <w:spacing w:after="0" w:line="240" w:lineRule="auto"/>
              <w:contextualSpacing/>
              <w:rPr>
                <w:rFonts w:ascii="Arial" w:hAnsi="Arial" w:cs="Arial"/>
                <w:sz w:val="20"/>
                <w:szCs w:val="20"/>
              </w:rPr>
            </w:pPr>
          </w:p>
          <w:p w14:paraId="597BF8B2" w14:textId="77777777" w:rsidR="001435F6" w:rsidRPr="00420C9D" w:rsidRDefault="001435F6" w:rsidP="0095273D">
            <w:pPr>
              <w:spacing w:after="0" w:line="240" w:lineRule="auto"/>
              <w:contextualSpacing/>
              <w:rPr>
                <w:rFonts w:ascii="Arial" w:hAnsi="Arial" w:cs="Arial"/>
                <w:sz w:val="20"/>
                <w:szCs w:val="20"/>
              </w:rPr>
            </w:pPr>
          </w:p>
          <w:p w14:paraId="0400BC2E" w14:textId="77777777" w:rsidR="001435F6" w:rsidRPr="00420C9D" w:rsidRDefault="001435F6" w:rsidP="0095273D">
            <w:pPr>
              <w:spacing w:after="0" w:line="240" w:lineRule="auto"/>
              <w:contextualSpacing/>
              <w:rPr>
                <w:rFonts w:ascii="Arial" w:hAnsi="Arial" w:cs="Arial"/>
                <w:sz w:val="20"/>
                <w:szCs w:val="20"/>
              </w:rPr>
            </w:pPr>
          </w:p>
          <w:p w14:paraId="2B3FD95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132ED63" w14:textId="77777777" w:rsidTr="00A95E29">
        <w:trPr>
          <w:trHeight w:val="140"/>
        </w:trPr>
        <w:tc>
          <w:tcPr>
            <w:tcW w:w="4794" w:type="dxa"/>
          </w:tcPr>
          <w:p w14:paraId="30642C6B"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využíva tieto </w:t>
            </w:r>
            <w:r w:rsidRPr="00420C9D">
              <w:rPr>
                <w:rFonts w:ascii="Arial" w:hAnsi="Arial" w:cs="Arial"/>
                <w:b/>
                <w:sz w:val="20"/>
                <w:szCs w:val="20"/>
              </w:rPr>
              <w:t>technické zariadenia a opatrenia na zabezpečenie kvality a </w:t>
            </w:r>
            <w:r w:rsidRPr="00420C9D">
              <w:rPr>
                <w:rFonts w:ascii="Arial" w:hAnsi="Arial" w:cs="Arial"/>
                <w:sz w:val="20"/>
                <w:szCs w:val="20"/>
              </w:rPr>
              <w:t xml:space="preserve">jeho </w:t>
            </w:r>
            <w:r w:rsidRPr="00420C9D">
              <w:rPr>
                <w:rFonts w:ascii="Arial" w:hAnsi="Arial" w:cs="Arial"/>
                <w:b/>
                <w:sz w:val="20"/>
                <w:szCs w:val="20"/>
              </w:rPr>
              <w:t xml:space="preserve">výskumné zariadenia </w:t>
            </w:r>
            <w:r w:rsidRPr="00420C9D">
              <w:rPr>
                <w:rFonts w:ascii="Arial" w:hAnsi="Arial" w:cs="Arial"/>
                <w:sz w:val="20"/>
                <w:szCs w:val="20"/>
              </w:rPr>
              <w:t>sú:</w:t>
            </w:r>
          </w:p>
        </w:tc>
        <w:tc>
          <w:tcPr>
            <w:tcW w:w="5002" w:type="dxa"/>
            <w:gridSpan w:val="6"/>
          </w:tcPr>
          <w:p w14:paraId="0E08C32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38CDA1C" w14:textId="77777777" w:rsidTr="00A95E29">
        <w:trPr>
          <w:trHeight w:val="140"/>
        </w:trPr>
        <w:tc>
          <w:tcPr>
            <w:tcW w:w="4794" w:type="dxa"/>
          </w:tcPr>
          <w:p w14:paraId="19C9900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Hospodársky subjekt bude môcť pri plnení zákazky uplatňovať tento systém </w:t>
            </w:r>
            <w:r w:rsidRPr="00420C9D">
              <w:rPr>
                <w:rFonts w:ascii="Arial" w:hAnsi="Arial" w:cs="Arial"/>
                <w:b/>
                <w:sz w:val="20"/>
                <w:szCs w:val="20"/>
              </w:rPr>
              <w:t xml:space="preserve">riadenia dodávateľského reťazca  </w:t>
            </w:r>
            <w:r w:rsidRPr="00420C9D">
              <w:rPr>
                <w:rFonts w:ascii="Arial" w:hAnsi="Arial" w:cs="Arial"/>
                <w:sz w:val="20"/>
                <w:szCs w:val="20"/>
              </w:rPr>
              <w:t>a sledovací systém:</w:t>
            </w:r>
          </w:p>
        </w:tc>
        <w:tc>
          <w:tcPr>
            <w:tcW w:w="5002" w:type="dxa"/>
            <w:gridSpan w:val="6"/>
          </w:tcPr>
          <w:p w14:paraId="64A67A89"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1B7CEFE"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42D68F44" w14:textId="77777777" w:rsidTr="00A95E29">
        <w:trPr>
          <w:trHeight w:val="140"/>
        </w:trPr>
        <w:tc>
          <w:tcPr>
            <w:tcW w:w="4794" w:type="dxa"/>
          </w:tcPr>
          <w:p w14:paraId="2D985D55"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b/>
                <w:sz w:val="20"/>
                <w:szCs w:val="20"/>
              </w:rPr>
              <w:t>V prípade zložitých výrobkov alebo služieb, ktoré majú byť dodané alebo poskytnuté, alebo výnimočne v prípade výrobkov alebo služieb, ktoré sú požadované na osobitný účel:</w:t>
            </w:r>
          </w:p>
          <w:p w14:paraId="494154B4" w14:textId="77777777" w:rsidR="001435F6" w:rsidRPr="00420C9D" w:rsidRDefault="001435F6" w:rsidP="0095273D">
            <w:pPr>
              <w:pStyle w:val="Odsekzoznamu"/>
              <w:spacing w:after="0" w:line="240" w:lineRule="auto"/>
              <w:ind w:left="360"/>
              <w:rPr>
                <w:rFonts w:ascii="Arial" w:hAnsi="Arial" w:cs="Arial"/>
                <w:b/>
                <w:sz w:val="20"/>
                <w:szCs w:val="20"/>
              </w:rPr>
            </w:pPr>
          </w:p>
          <w:p w14:paraId="6A5B5A86"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Hospodársky subjekt </w:t>
            </w:r>
            <w:r w:rsidRPr="00420C9D">
              <w:rPr>
                <w:rFonts w:ascii="Arial" w:hAnsi="Arial" w:cs="Arial"/>
                <w:b/>
                <w:sz w:val="20"/>
                <w:szCs w:val="20"/>
              </w:rPr>
              <w:t xml:space="preserve">umožní </w:t>
            </w:r>
            <w:r w:rsidRPr="00420C9D">
              <w:rPr>
                <w:rFonts w:ascii="Arial" w:hAnsi="Arial" w:cs="Arial"/>
                <w:sz w:val="20"/>
                <w:szCs w:val="20"/>
              </w:rPr>
              <w:t xml:space="preserve">vykonanie </w:t>
            </w:r>
            <w:r w:rsidRPr="00420C9D">
              <w:rPr>
                <w:rFonts w:ascii="Arial" w:hAnsi="Arial" w:cs="Arial"/>
                <w:b/>
                <w:sz w:val="20"/>
                <w:szCs w:val="20"/>
              </w:rPr>
              <w:t>kontrol</w:t>
            </w:r>
            <w:r w:rsidRPr="00420C9D">
              <w:rPr>
                <w:rStyle w:val="Odkaznapoznmkupodiarou"/>
                <w:rFonts w:ascii="Arial" w:hAnsi="Arial" w:cs="Arial"/>
                <w:b/>
                <w:sz w:val="20"/>
                <w:szCs w:val="20"/>
              </w:rPr>
              <w:footnoteReference w:id="49"/>
            </w:r>
            <w:r w:rsidRPr="00420C9D">
              <w:rPr>
                <w:rFonts w:ascii="Arial" w:hAnsi="Arial" w:cs="Arial"/>
                <w:b/>
                <w:sz w:val="20"/>
                <w:szCs w:val="20"/>
              </w:rPr>
              <w:t xml:space="preserve"> výrobných kapacít </w:t>
            </w:r>
            <w:r w:rsidRPr="00420C9D">
              <w:rPr>
                <w:rFonts w:ascii="Arial" w:hAnsi="Arial" w:cs="Arial"/>
                <w:sz w:val="20"/>
                <w:szCs w:val="20"/>
              </w:rPr>
              <w:t xml:space="preserve">alebo </w:t>
            </w:r>
            <w:r w:rsidRPr="00420C9D">
              <w:rPr>
                <w:rFonts w:ascii="Arial" w:hAnsi="Arial" w:cs="Arial"/>
                <w:b/>
                <w:sz w:val="20"/>
                <w:szCs w:val="20"/>
              </w:rPr>
              <w:t xml:space="preserve">technickej spôsobilosti </w:t>
            </w:r>
            <w:r w:rsidRPr="00420C9D">
              <w:rPr>
                <w:rFonts w:ascii="Arial" w:hAnsi="Arial" w:cs="Arial"/>
                <w:sz w:val="20"/>
                <w:szCs w:val="20"/>
              </w:rPr>
              <w:t xml:space="preserve">hospodárskeho subjektu a v prípade potreby </w:t>
            </w:r>
            <w:r w:rsidRPr="00420C9D">
              <w:rPr>
                <w:rFonts w:ascii="Arial" w:hAnsi="Arial" w:cs="Arial"/>
                <w:b/>
                <w:sz w:val="20"/>
                <w:szCs w:val="20"/>
              </w:rPr>
              <w:t xml:space="preserve">študijných a výskumných prostriedkov, </w:t>
            </w:r>
            <w:r w:rsidRPr="00420C9D">
              <w:rPr>
                <w:rFonts w:ascii="Arial" w:hAnsi="Arial" w:cs="Arial"/>
                <w:sz w:val="20"/>
                <w:szCs w:val="20"/>
              </w:rPr>
              <w:t>ktoré má k dispozícii, a </w:t>
            </w:r>
            <w:r w:rsidRPr="00420C9D">
              <w:rPr>
                <w:rFonts w:ascii="Arial" w:hAnsi="Arial" w:cs="Arial"/>
                <w:b/>
                <w:sz w:val="20"/>
                <w:szCs w:val="20"/>
              </w:rPr>
              <w:t>kvality kontrolných opatrení</w:t>
            </w:r>
            <w:r w:rsidRPr="00420C9D">
              <w:rPr>
                <w:rFonts w:ascii="Arial" w:hAnsi="Arial" w:cs="Arial"/>
                <w:sz w:val="20"/>
                <w:szCs w:val="20"/>
              </w:rPr>
              <w:t xml:space="preserve">.    </w:t>
            </w:r>
          </w:p>
        </w:tc>
        <w:tc>
          <w:tcPr>
            <w:tcW w:w="5002" w:type="dxa"/>
            <w:gridSpan w:val="6"/>
          </w:tcPr>
          <w:p w14:paraId="4DACBE6A" w14:textId="77777777" w:rsidR="001435F6" w:rsidRPr="00420C9D" w:rsidRDefault="001435F6" w:rsidP="0095273D">
            <w:pPr>
              <w:spacing w:after="0" w:line="240" w:lineRule="auto"/>
              <w:contextualSpacing/>
              <w:rPr>
                <w:rFonts w:ascii="Arial" w:hAnsi="Arial" w:cs="Arial"/>
                <w:sz w:val="20"/>
                <w:szCs w:val="20"/>
              </w:rPr>
            </w:pPr>
          </w:p>
          <w:p w14:paraId="7711CC62" w14:textId="77777777" w:rsidR="001435F6" w:rsidRPr="00420C9D" w:rsidRDefault="001435F6" w:rsidP="0095273D">
            <w:pPr>
              <w:spacing w:after="0" w:line="240" w:lineRule="auto"/>
              <w:contextualSpacing/>
              <w:rPr>
                <w:rFonts w:ascii="Arial" w:hAnsi="Arial" w:cs="Arial"/>
                <w:sz w:val="20"/>
                <w:szCs w:val="20"/>
              </w:rPr>
            </w:pPr>
          </w:p>
          <w:p w14:paraId="00DAD0AE" w14:textId="77777777" w:rsidR="001435F6" w:rsidRPr="00420C9D" w:rsidRDefault="001435F6" w:rsidP="0095273D">
            <w:pPr>
              <w:spacing w:after="0" w:line="240" w:lineRule="auto"/>
              <w:contextualSpacing/>
              <w:rPr>
                <w:rFonts w:ascii="Arial" w:hAnsi="Arial" w:cs="Arial"/>
                <w:sz w:val="20"/>
                <w:szCs w:val="20"/>
              </w:rPr>
            </w:pPr>
          </w:p>
          <w:p w14:paraId="6584471A" w14:textId="37E362C4"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4677309">
                <v:shape id="_x0000_i1263" type="#_x0000_t75" style="width:42.1pt;height:20.1pt" o:ole="">
                  <v:imagedata r:id="rId24" o:title=""/>
                </v:shape>
                <w:control r:id="rId108" w:name="CheckBox1531" w:shapeid="_x0000_i126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FB50D23">
                <v:shape id="_x0000_i1265" type="#_x0000_t75" style="width:44.9pt;height:20.1pt" o:ole="">
                  <v:imagedata r:id="rId32" o:title=""/>
                </v:shape>
                <w:control r:id="rId109" w:name="CheckBox2531" w:shapeid="_x0000_i1265"/>
              </w:object>
            </w:r>
            <w:r w:rsidR="001435F6" w:rsidRPr="00420C9D">
              <w:rPr>
                <w:rFonts w:ascii="Arial" w:hAnsi="Arial" w:cs="Arial"/>
                <w:sz w:val="20"/>
                <w:szCs w:val="20"/>
              </w:rPr>
              <w:t xml:space="preserve">  </w:t>
            </w:r>
          </w:p>
          <w:p w14:paraId="1EA88A83" w14:textId="77777777" w:rsidR="001435F6" w:rsidRPr="00420C9D" w:rsidRDefault="001435F6" w:rsidP="0095273D">
            <w:pPr>
              <w:spacing w:after="0" w:line="240" w:lineRule="auto"/>
              <w:contextualSpacing/>
              <w:rPr>
                <w:rFonts w:ascii="Arial" w:hAnsi="Arial" w:cs="Arial"/>
                <w:sz w:val="20"/>
                <w:szCs w:val="20"/>
              </w:rPr>
            </w:pPr>
          </w:p>
        </w:tc>
      </w:tr>
      <w:tr w:rsidR="001435F6" w:rsidRPr="00420C9D" w14:paraId="527DB9EE" w14:textId="77777777" w:rsidTr="00A95E29">
        <w:trPr>
          <w:trHeight w:val="140"/>
        </w:trPr>
        <w:tc>
          <w:tcPr>
            <w:tcW w:w="4794" w:type="dxa"/>
          </w:tcPr>
          <w:p w14:paraId="3C430F13" w14:textId="77777777" w:rsidR="001435F6" w:rsidRPr="00420C9D" w:rsidRDefault="001435F6" w:rsidP="005E46B5">
            <w:pPr>
              <w:pStyle w:val="Odsekzoznamu"/>
              <w:numPr>
                <w:ilvl w:val="0"/>
                <w:numId w:val="21"/>
              </w:numPr>
              <w:spacing w:after="0" w:line="240" w:lineRule="auto"/>
              <w:rPr>
                <w:rFonts w:ascii="Arial" w:hAnsi="Arial" w:cs="Arial"/>
                <w:sz w:val="20"/>
                <w:szCs w:val="20"/>
              </w:rPr>
            </w:pPr>
            <w:r w:rsidRPr="00420C9D">
              <w:rPr>
                <w:rFonts w:ascii="Arial" w:hAnsi="Arial" w:cs="Arial"/>
                <w:sz w:val="20"/>
                <w:szCs w:val="20"/>
              </w:rPr>
              <w:t xml:space="preserve">Tieto subjekty musia mať takéto </w:t>
            </w:r>
            <w:r w:rsidRPr="00420C9D">
              <w:rPr>
                <w:rFonts w:ascii="Arial" w:hAnsi="Arial" w:cs="Arial"/>
                <w:b/>
                <w:sz w:val="20"/>
                <w:szCs w:val="20"/>
              </w:rPr>
              <w:t>vzdelanie a odbornú kvalifikáciu:</w:t>
            </w:r>
          </w:p>
          <w:p w14:paraId="73A630E7" w14:textId="77777777" w:rsidR="001435F6" w:rsidRPr="00420C9D" w:rsidRDefault="001435F6" w:rsidP="0095273D">
            <w:pPr>
              <w:spacing w:after="0" w:line="240" w:lineRule="auto"/>
              <w:contextualSpacing/>
              <w:rPr>
                <w:rFonts w:ascii="Arial" w:hAnsi="Arial" w:cs="Arial"/>
                <w:sz w:val="20"/>
                <w:szCs w:val="20"/>
              </w:rPr>
            </w:pPr>
          </w:p>
          <w:p w14:paraId="49AF086D"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 xml:space="preserve">Samotný poskytovateľ služieb alebo zhotoviteľ, </w:t>
            </w:r>
            <w:r w:rsidRPr="00420C9D">
              <w:rPr>
                <w:rFonts w:ascii="Arial" w:hAnsi="Arial" w:cs="Arial"/>
                <w:b/>
                <w:sz w:val="20"/>
                <w:szCs w:val="20"/>
              </w:rPr>
              <w:t xml:space="preserve">a/alebo </w:t>
            </w:r>
            <w:r w:rsidRPr="00420C9D">
              <w:rPr>
                <w:rFonts w:ascii="Arial" w:hAnsi="Arial" w:cs="Arial"/>
                <w:sz w:val="20"/>
                <w:szCs w:val="20"/>
              </w:rPr>
              <w:t>(v závislosti od požiadaviek uvedených v príslušnom oznámení alebo súťažných podkladoch)</w:t>
            </w:r>
          </w:p>
          <w:p w14:paraId="5AE316D6" w14:textId="77777777" w:rsidR="001435F6" w:rsidRPr="00420C9D" w:rsidRDefault="001435F6" w:rsidP="005E46B5">
            <w:pPr>
              <w:pStyle w:val="Odsekzoznamu"/>
              <w:numPr>
                <w:ilvl w:val="0"/>
                <w:numId w:val="22"/>
              </w:numPr>
              <w:spacing w:after="0" w:line="240" w:lineRule="auto"/>
              <w:rPr>
                <w:rFonts w:ascii="Arial" w:hAnsi="Arial" w:cs="Arial"/>
                <w:sz w:val="20"/>
                <w:szCs w:val="20"/>
              </w:rPr>
            </w:pPr>
            <w:r w:rsidRPr="00420C9D">
              <w:rPr>
                <w:rFonts w:ascii="Arial" w:hAnsi="Arial" w:cs="Arial"/>
                <w:sz w:val="20"/>
                <w:szCs w:val="20"/>
              </w:rPr>
              <w:t>jeho riadiaci pracovníci:</w:t>
            </w:r>
          </w:p>
        </w:tc>
        <w:tc>
          <w:tcPr>
            <w:tcW w:w="5002" w:type="dxa"/>
            <w:gridSpan w:val="6"/>
          </w:tcPr>
          <w:p w14:paraId="54EFF665" w14:textId="77777777" w:rsidR="001435F6" w:rsidRPr="00420C9D" w:rsidRDefault="001435F6" w:rsidP="0095273D">
            <w:pPr>
              <w:spacing w:after="0" w:line="240" w:lineRule="auto"/>
              <w:contextualSpacing/>
              <w:rPr>
                <w:rFonts w:ascii="Arial" w:hAnsi="Arial" w:cs="Arial"/>
                <w:sz w:val="20"/>
                <w:szCs w:val="20"/>
              </w:rPr>
            </w:pPr>
          </w:p>
          <w:p w14:paraId="14CC54B0" w14:textId="77777777" w:rsidR="001435F6" w:rsidRPr="00420C9D" w:rsidRDefault="001435F6" w:rsidP="0095273D">
            <w:pPr>
              <w:spacing w:after="0" w:line="240" w:lineRule="auto"/>
              <w:contextualSpacing/>
              <w:rPr>
                <w:rFonts w:ascii="Arial" w:hAnsi="Arial" w:cs="Arial"/>
                <w:sz w:val="20"/>
                <w:szCs w:val="20"/>
              </w:rPr>
            </w:pPr>
          </w:p>
          <w:p w14:paraId="7DD9AF29" w14:textId="77777777" w:rsidR="001435F6" w:rsidRPr="00420C9D" w:rsidRDefault="001435F6" w:rsidP="0095273D">
            <w:pPr>
              <w:spacing w:after="0" w:line="240" w:lineRule="auto"/>
              <w:contextualSpacing/>
              <w:rPr>
                <w:rFonts w:ascii="Arial" w:hAnsi="Arial" w:cs="Arial"/>
                <w:sz w:val="20"/>
                <w:szCs w:val="20"/>
              </w:rPr>
            </w:pPr>
          </w:p>
          <w:p w14:paraId="2321C62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p w14:paraId="61BCD084" w14:textId="77777777" w:rsidR="001435F6" w:rsidRPr="00420C9D" w:rsidRDefault="001435F6" w:rsidP="0095273D">
            <w:pPr>
              <w:pStyle w:val="Odsekzoznamu"/>
              <w:spacing w:after="0" w:line="240" w:lineRule="auto"/>
              <w:ind w:left="360"/>
              <w:rPr>
                <w:rFonts w:ascii="Arial" w:hAnsi="Arial" w:cs="Arial"/>
                <w:sz w:val="20"/>
                <w:szCs w:val="20"/>
              </w:rPr>
            </w:pPr>
          </w:p>
          <w:p w14:paraId="239830D2" w14:textId="77777777" w:rsidR="001435F6" w:rsidRPr="00420C9D" w:rsidRDefault="001435F6" w:rsidP="0095273D">
            <w:pPr>
              <w:spacing w:after="0" w:line="240" w:lineRule="auto"/>
              <w:contextualSpacing/>
              <w:rPr>
                <w:rFonts w:ascii="Arial" w:hAnsi="Arial" w:cs="Arial"/>
                <w:sz w:val="20"/>
                <w:szCs w:val="20"/>
              </w:rPr>
            </w:pPr>
          </w:p>
          <w:p w14:paraId="2095AC1A" w14:textId="77777777" w:rsidR="001435F6" w:rsidRPr="00420C9D" w:rsidRDefault="001435F6" w:rsidP="0095273D">
            <w:pPr>
              <w:pStyle w:val="Odsekzoznamu"/>
              <w:spacing w:after="0" w:line="240" w:lineRule="auto"/>
              <w:ind w:left="360"/>
              <w:rPr>
                <w:rFonts w:ascii="Arial" w:hAnsi="Arial" w:cs="Arial"/>
                <w:sz w:val="20"/>
                <w:szCs w:val="20"/>
              </w:rPr>
            </w:pPr>
          </w:p>
          <w:p w14:paraId="28F823AF" w14:textId="77777777" w:rsidR="001435F6" w:rsidRPr="00420C9D" w:rsidRDefault="001435F6" w:rsidP="005E46B5">
            <w:pPr>
              <w:pStyle w:val="Odsekzoznamu"/>
              <w:numPr>
                <w:ilvl w:val="0"/>
                <w:numId w:val="23"/>
              </w:numPr>
              <w:spacing w:after="0" w:line="240" w:lineRule="auto"/>
              <w:rPr>
                <w:rFonts w:ascii="Arial" w:hAnsi="Arial" w:cs="Arial"/>
                <w:sz w:val="20"/>
                <w:szCs w:val="20"/>
              </w:rPr>
            </w:pPr>
            <w:r w:rsidRPr="00420C9D">
              <w:rPr>
                <w:rFonts w:ascii="Arial" w:hAnsi="Arial" w:cs="Arial"/>
                <w:sz w:val="20"/>
                <w:szCs w:val="20"/>
              </w:rPr>
              <w:t>[...........]</w:t>
            </w:r>
          </w:p>
        </w:tc>
      </w:tr>
      <w:tr w:rsidR="001435F6" w:rsidRPr="00420C9D" w14:paraId="308E1310" w14:textId="77777777" w:rsidTr="00A95E29">
        <w:trPr>
          <w:gridAfter w:val="1"/>
          <w:wAfter w:w="56" w:type="dxa"/>
        </w:trPr>
        <w:tc>
          <w:tcPr>
            <w:tcW w:w="4870" w:type="dxa"/>
            <w:gridSpan w:val="2"/>
          </w:tcPr>
          <w:p w14:paraId="3C52B2A2"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Hospodársky subjekt bude pri plnení zákazky schopný uplatňovať tieto </w:t>
            </w:r>
            <w:r w:rsidRPr="00420C9D">
              <w:rPr>
                <w:rFonts w:ascii="Arial" w:hAnsi="Arial" w:cs="Arial"/>
                <w:b/>
                <w:sz w:val="20"/>
                <w:szCs w:val="20"/>
              </w:rPr>
              <w:t>opatrenia environmentálneho riadenia:</w:t>
            </w:r>
          </w:p>
        </w:tc>
        <w:tc>
          <w:tcPr>
            <w:tcW w:w="4870" w:type="dxa"/>
            <w:gridSpan w:val="4"/>
          </w:tcPr>
          <w:p w14:paraId="4B9BBC2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9DF6213" w14:textId="77777777" w:rsidTr="00A95E29">
        <w:trPr>
          <w:gridAfter w:val="1"/>
          <w:wAfter w:w="56" w:type="dxa"/>
        </w:trPr>
        <w:tc>
          <w:tcPr>
            <w:tcW w:w="4870" w:type="dxa"/>
            <w:gridSpan w:val="2"/>
          </w:tcPr>
          <w:p w14:paraId="557E200F"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b/>
                <w:sz w:val="20"/>
                <w:szCs w:val="20"/>
              </w:rPr>
              <w:t xml:space="preserve">Ročný priemerný počet zamestnancov </w:t>
            </w:r>
            <w:r w:rsidRPr="00420C9D">
              <w:rPr>
                <w:rFonts w:ascii="Arial" w:hAnsi="Arial" w:cs="Arial"/>
                <w:sz w:val="20"/>
                <w:szCs w:val="20"/>
              </w:rPr>
              <w:t>hospodárskeho subjektu a počet riadiacich pracovníkov za posledné tri roky sú takéto:</w:t>
            </w:r>
          </w:p>
        </w:tc>
        <w:tc>
          <w:tcPr>
            <w:tcW w:w="4870" w:type="dxa"/>
            <w:gridSpan w:val="4"/>
          </w:tcPr>
          <w:p w14:paraId="62A0B1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ročný priemerný počet zamestnancov:</w:t>
            </w:r>
          </w:p>
          <w:p w14:paraId="49CECA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D3FE30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36F5059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0E361D7" w14:textId="77777777" w:rsidR="001435F6" w:rsidRPr="00420C9D" w:rsidRDefault="001435F6" w:rsidP="0095273D">
            <w:pPr>
              <w:spacing w:after="0" w:line="240" w:lineRule="auto"/>
              <w:contextualSpacing/>
              <w:rPr>
                <w:rFonts w:ascii="Arial" w:hAnsi="Arial" w:cs="Arial"/>
                <w:sz w:val="20"/>
                <w:szCs w:val="20"/>
              </w:rPr>
            </w:pPr>
          </w:p>
          <w:p w14:paraId="5E2D70F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Rok, počet riadiacich pracovníkov:</w:t>
            </w:r>
          </w:p>
          <w:p w14:paraId="105370F3"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6C20DD1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3CF7C46"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663210B4" w14:textId="77777777" w:rsidTr="00A95E29">
        <w:trPr>
          <w:gridAfter w:val="1"/>
          <w:wAfter w:w="56" w:type="dxa"/>
        </w:trPr>
        <w:tc>
          <w:tcPr>
            <w:tcW w:w="4870" w:type="dxa"/>
            <w:gridSpan w:val="2"/>
          </w:tcPr>
          <w:p w14:paraId="59C221CE"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Tieto </w:t>
            </w:r>
            <w:r w:rsidRPr="00420C9D">
              <w:rPr>
                <w:rFonts w:ascii="Arial" w:hAnsi="Arial" w:cs="Arial"/>
                <w:b/>
                <w:sz w:val="20"/>
                <w:szCs w:val="20"/>
              </w:rPr>
              <w:t xml:space="preserve">nástroje, strojové alebo technické vybavenie </w:t>
            </w:r>
            <w:r w:rsidRPr="00420C9D">
              <w:rPr>
                <w:rFonts w:ascii="Arial" w:hAnsi="Arial" w:cs="Arial"/>
                <w:sz w:val="20"/>
                <w:szCs w:val="20"/>
              </w:rPr>
              <w:t xml:space="preserve"> bude mať hospodársky subjekt k dispozícii na realizáciu zákazky:</w:t>
            </w:r>
          </w:p>
        </w:tc>
        <w:tc>
          <w:tcPr>
            <w:tcW w:w="4870" w:type="dxa"/>
            <w:gridSpan w:val="4"/>
          </w:tcPr>
          <w:p w14:paraId="0797D0C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0D8C784" w14:textId="77777777" w:rsidTr="00A95E29">
        <w:trPr>
          <w:gridAfter w:val="1"/>
          <w:wAfter w:w="56" w:type="dxa"/>
        </w:trPr>
        <w:tc>
          <w:tcPr>
            <w:tcW w:w="4870" w:type="dxa"/>
            <w:gridSpan w:val="2"/>
          </w:tcPr>
          <w:p w14:paraId="29B7A721"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Hospodársky subjekt </w:t>
            </w:r>
            <w:r w:rsidRPr="00420C9D">
              <w:rPr>
                <w:rFonts w:ascii="Arial" w:hAnsi="Arial" w:cs="Arial"/>
                <w:b/>
                <w:sz w:val="20"/>
                <w:szCs w:val="20"/>
              </w:rPr>
              <w:t>má v úmysle prípadne zadať subdodávateľom</w:t>
            </w:r>
            <w:r w:rsidRPr="00420C9D">
              <w:rPr>
                <w:rStyle w:val="Odkaznapoznmkupodiarou"/>
                <w:rFonts w:ascii="Arial" w:hAnsi="Arial" w:cs="Arial"/>
                <w:b/>
                <w:sz w:val="20"/>
                <w:szCs w:val="20"/>
              </w:rPr>
              <w:footnoteReference w:id="50"/>
            </w:r>
            <w:r w:rsidRPr="00420C9D">
              <w:rPr>
                <w:rFonts w:ascii="Arial" w:hAnsi="Arial" w:cs="Arial"/>
                <w:b/>
                <w:sz w:val="20"/>
                <w:szCs w:val="20"/>
              </w:rPr>
              <w:t xml:space="preserve"> </w:t>
            </w:r>
            <w:r w:rsidRPr="00420C9D">
              <w:rPr>
                <w:rFonts w:ascii="Arial" w:hAnsi="Arial" w:cs="Arial"/>
                <w:sz w:val="20"/>
                <w:szCs w:val="20"/>
              </w:rPr>
              <w:t xml:space="preserve">túto </w:t>
            </w:r>
            <w:r w:rsidRPr="00420C9D">
              <w:rPr>
                <w:rFonts w:ascii="Arial" w:hAnsi="Arial" w:cs="Arial"/>
                <w:b/>
                <w:sz w:val="20"/>
                <w:szCs w:val="20"/>
              </w:rPr>
              <w:t>časť (t. j. percento) zákazky:</w:t>
            </w:r>
          </w:p>
        </w:tc>
        <w:tc>
          <w:tcPr>
            <w:tcW w:w="4870" w:type="dxa"/>
            <w:gridSpan w:val="4"/>
          </w:tcPr>
          <w:p w14:paraId="0593596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0ECA0427" w14:textId="77777777" w:rsidTr="00A95E29">
        <w:trPr>
          <w:gridAfter w:val="1"/>
          <w:wAfter w:w="56" w:type="dxa"/>
        </w:trPr>
        <w:tc>
          <w:tcPr>
            <w:tcW w:w="4870" w:type="dxa"/>
            <w:gridSpan w:val="2"/>
          </w:tcPr>
          <w:p w14:paraId="176ACE4D"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7790E0D" w14:textId="77777777" w:rsidR="001435F6" w:rsidRPr="00420C9D" w:rsidRDefault="001435F6" w:rsidP="0095273D">
            <w:pPr>
              <w:pStyle w:val="Odsekzoznamu"/>
              <w:spacing w:after="0" w:line="240" w:lineRule="auto"/>
              <w:ind w:left="360"/>
              <w:rPr>
                <w:rFonts w:ascii="Arial" w:hAnsi="Arial" w:cs="Arial"/>
                <w:sz w:val="20"/>
                <w:szCs w:val="20"/>
              </w:rPr>
            </w:pPr>
          </w:p>
          <w:p w14:paraId="7A1D0942"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Hospodársky subjekt poskytne požadované vzorky, opisy alebo fotografie tovaru, ktorý sa má dodať, ku ktorým nemusia byť priložené osvedčenia o pravosti.</w:t>
            </w:r>
          </w:p>
          <w:p w14:paraId="46F92D3A" w14:textId="77777777" w:rsidR="001435F6" w:rsidRPr="00420C9D" w:rsidRDefault="001435F6" w:rsidP="0095273D">
            <w:pPr>
              <w:pStyle w:val="Odsekzoznamu"/>
              <w:spacing w:after="0" w:line="240" w:lineRule="auto"/>
              <w:ind w:left="360"/>
              <w:rPr>
                <w:rFonts w:ascii="Arial" w:hAnsi="Arial" w:cs="Arial"/>
                <w:sz w:val="20"/>
                <w:szCs w:val="20"/>
              </w:rPr>
            </w:pPr>
          </w:p>
          <w:p w14:paraId="6048D479"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V náležitosti prípadných hospodárskych subjektov okrem toho vyhlasuje, že bude poskytovať požadované osvedčenie o pravosti.</w:t>
            </w:r>
          </w:p>
          <w:p w14:paraId="650C0DF5" w14:textId="77777777" w:rsidR="001435F6" w:rsidRPr="00420C9D" w:rsidRDefault="001435F6" w:rsidP="0095273D">
            <w:pPr>
              <w:pStyle w:val="Odsekzoznamu"/>
              <w:spacing w:after="0" w:line="240" w:lineRule="auto"/>
              <w:ind w:left="360"/>
              <w:rPr>
                <w:rFonts w:ascii="Arial" w:hAnsi="Arial" w:cs="Arial"/>
                <w:sz w:val="20"/>
                <w:szCs w:val="20"/>
              </w:rPr>
            </w:pPr>
          </w:p>
          <w:p w14:paraId="1A804E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p w14:paraId="474A2D62" w14:textId="77777777" w:rsidR="001435F6" w:rsidRPr="00420C9D" w:rsidRDefault="001435F6" w:rsidP="0095273D">
            <w:pPr>
              <w:spacing w:after="0" w:line="240" w:lineRule="auto"/>
              <w:contextualSpacing/>
              <w:rPr>
                <w:rFonts w:ascii="Arial" w:hAnsi="Arial" w:cs="Arial"/>
                <w:sz w:val="20"/>
                <w:szCs w:val="20"/>
              </w:rPr>
            </w:pPr>
          </w:p>
        </w:tc>
        <w:tc>
          <w:tcPr>
            <w:tcW w:w="4870" w:type="dxa"/>
            <w:gridSpan w:val="4"/>
          </w:tcPr>
          <w:p w14:paraId="03BBD0E9" w14:textId="77777777" w:rsidR="001435F6" w:rsidRPr="00420C9D" w:rsidRDefault="001435F6" w:rsidP="0095273D">
            <w:pPr>
              <w:spacing w:after="0" w:line="240" w:lineRule="auto"/>
              <w:contextualSpacing/>
              <w:rPr>
                <w:rFonts w:ascii="Arial" w:hAnsi="Arial" w:cs="Arial"/>
                <w:sz w:val="20"/>
                <w:szCs w:val="20"/>
              </w:rPr>
            </w:pPr>
          </w:p>
          <w:p w14:paraId="574A38FC" w14:textId="77777777" w:rsidR="001435F6" w:rsidRPr="00420C9D" w:rsidRDefault="001435F6" w:rsidP="0095273D">
            <w:pPr>
              <w:spacing w:after="0" w:line="240" w:lineRule="auto"/>
              <w:contextualSpacing/>
              <w:rPr>
                <w:rFonts w:ascii="Arial" w:hAnsi="Arial" w:cs="Arial"/>
                <w:sz w:val="20"/>
                <w:szCs w:val="20"/>
              </w:rPr>
            </w:pPr>
          </w:p>
          <w:p w14:paraId="5578FA2E" w14:textId="77777777" w:rsidR="001435F6" w:rsidRPr="00420C9D" w:rsidRDefault="001435F6" w:rsidP="0095273D">
            <w:pPr>
              <w:spacing w:after="0" w:line="240" w:lineRule="auto"/>
              <w:contextualSpacing/>
              <w:rPr>
                <w:rFonts w:ascii="Arial" w:hAnsi="Arial" w:cs="Arial"/>
                <w:sz w:val="20"/>
                <w:szCs w:val="20"/>
              </w:rPr>
            </w:pPr>
          </w:p>
          <w:p w14:paraId="1D22A05D" w14:textId="637F527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0FC5F500">
                <v:shape id="_x0000_i1267" type="#_x0000_t75" style="width:42.1pt;height:20.1pt" o:ole="">
                  <v:imagedata r:id="rId24" o:title=""/>
                </v:shape>
                <w:control r:id="rId110" w:name="CheckBox1532" w:shapeid="_x0000_i126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854A916">
                <v:shape id="_x0000_i1269" type="#_x0000_t75" style="width:44.9pt;height:20.1pt" o:ole="">
                  <v:imagedata r:id="rId111" o:title=""/>
                </v:shape>
                <w:control r:id="rId112" w:name="CheckBox2532" w:shapeid="_x0000_i1269"/>
              </w:object>
            </w:r>
            <w:r w:rsidR="001435F6" w:rsidRPr="00420C9D">
              <w:rPr>
                <w:rFonts w:ascii="Arial" w:hAnsi="Arial" w:cs="Arial"/>
                <w:sz w:val="20"/>
                <w:szCs w:val="20"/>
              </w:rPr>
              <w:t xml:space="preserve">  </w:t>
            </w:r>
          </w:p>
          <w:p w14:paraId="546EC79B" w14:textId="77777777" w:rsidR="001435F6" w:rsidRPr="00420C9D" w:rsidRDefault="001435F6" w:rsidP="0095273D">
            <w:pPr>
              <w:spacing w:after="0" w:line="240" w:lineRule="auto"/>
              <w:contextualSpacing/>
              <w:rPr>
                <w:rFonts w:ascii="Arial" w:hAnsi="Arial" w:cs="Arial"/>
                <w:sz w:val="20"/>
                <w:szCs w:val="20"/>
              </w:rPr>
            </w:pPr>
          </w:p>
          <w:p w14:paraId="38EC6B83" w14:textId="77777777" w:rsidR="001435F6" w:rsidRPr="00420C9D" w:rsidRDefault="001435F6" w:rsidP="0095273D">
            <w:pPr>
              <w:spacing w:after="0" w:line="240" w:lineRule="auto"/>
              <w:contextualSpacing/>
              <w:rPr>
                <w:rFonts w:ascii="Arial" w:hAnsi="Arial" w:cs="Arial"/>
                <w:sz w:val="20"/>
                <w:szCs w:val="20"/>
              </w:rPr>
            </w:pPr>
          </w:p>
          <w:p w14:paraId="60E55123" w14:textId="77777777" w:rsidR="001435F6" w:rsidRPr="00420C9D" w:rsidRDefault="001435F6" w:rsidP="0095273D">
            <w:pPr>
              <w:spacing w:after="0" w:line="240" w:lineRule="auto"/>
              <w:contextualSpacing/>
              <w:rPr>
                <w:rFonts w:ascii="Arial" w:hAnsi="Arial" w:cs="Arial"/>
                <w:sz w:val="20"/>
                <w:szCs w:val="20"/>
              </w:rPr>
            </w:pPr>
          </w:p>
          <w:p w14:paraId="58668FAB" w14:textId="6105774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2E791A7">
                <v:shape id="_x0000_i1271" type="#_x0000_t75" style="width:42.1pt;height:20.1pt" o:ole="">
                  <v:imagedata r:id="rId24" o:title=""/>
                </v:shape>
                <w:control r:id="rId113" w:name="CheckBox1533" w:shapeid="_x0000_i1271"/>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28CB7349">
                <v:shape id="_x0000_i1273" type="#_x0000_t75" style="width:44.9pt;height:20.1pt" o:ole="">
                  <v:imagedata r:id="rId32" o:title=""/>
                </v:shape>
                <w:control r:id="rId114" w:name="CheckBox2533" w:shapeid="_x0000_i1273"/>
              </w:object>
            </w:r>
            <w:r w:rsidR="001435F6" w:rsidRPr="00420C9D">
              <w:rPr>
                <w:rFonts w:ascii="Arial" w:hAnsi="Arial" w:cs="Arial"/>
                <w:sz w:val="20"/>
                <w:szCs w:val="20"/>
              </w:rPr>
              <w:t xml:space="preserve">  </w:t>
            </w:r>
          </w:p>
          <w:p w14:paraId="71A278CC" w14:textId="77777777" w:rsidR="001435F6" w:rsidRPr="00420C9D" w:rsidRDefault="001435F6" w:rsidP="0095273D">
            <w:pPr>
              <w:spacing w:after="0" w:line="240" w:lineRule="auto"/>
              <w:contextualSpacing/>
              <w:rPr>
                <w:rFonts w:ascii="Arial" w:hAnsi="Arial" w:cs="Arial"/>
                <w:sz w:val="20"/>
                <w:szCs w:val="20"/>
              </w:rPr>
            </w:pPr>
          </w:p>
          <w:p w14:paraId="0101169C" w14:textId="77777777" w:rsidR="001435F6" w:rsidRPr="00420C9D" w:rsidRDefault="001435F6" w:rsidP="0095273D">
            <w:pPr>
              <w:spacing w:after="0" w:line="240" w:lineRule="auto"/>
              <w:contextualSpacing/>
              <w:rPr>
                <w:rFonts w:ascii="Arial" w:hAnsi="Arial" w:cs="Arial"/>
                <w:sz w:val="20"/>
                <w:szCs w:val="20"/>
              </w:rPr>
            </w:pPr>
          </w:p>
          <w:p w14:paraId="21CD12C0" w14:textId="77777777" w:rsidR="001435F6" w:rsidRPr="00420C9D" w:rsidRDefault="001435F6" w:rsidP="0095273D">
            <w:pPr>
              <w:spacing w:after="0" w:line="240" w:lineRule="auto"/>
              <w:contextualSpacing/>
              <w:rPr>
                <w:rFonts w:ascii="Arial" w:hAnsi="Arial" w:cs="Arial"/>
                <w:sz w:val="20"/>
                <w:szCs w:val="20"/>
              </w:rPr>
            </w:pPr>
          </w:p>
          <w:p w14:paraId="53550C7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00CB355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1E18BDB5" w14:textId="77777777" w:rsidTr="00A95E29">
        <w:trPr>
          <w:gridAfter w:val="1"/>
          <w:wAfter w:w="56" w:type="dxa"/>
        </w:trPr>
        <w:tc>
          <w:tcPr>
            <w:tcW w:w="4870" w:type="dxa"/>
            <w:gridSpan w:val="2"/>
          </w:tcPr>
          <w:p w14:paraId="770E12D3" w14:textId="77777777" w:rsidR="001435F6" w:rsidRPr="00420C9D" w:rsidRDefault="001435F6" w:rsidP="005E46B5">
            <w:pPr>
              <w:pStyle w:val="Odsekzoznamu"/>
              <w:numPr>
                <w:ilvl w:val="0"/>
                <w:numId w:val="20"/>
              </w:numPr>
              <w:spacing w:after="0" w:line="240" w:lineRule="auto"/>
              <w:rPr>
                <w:rFonts w:ascii="Arial" w:hAnsi="Arial" w:cs="Arial"/>
                <w:sz w:val="20"/>
                <w:szCs w:val="20"/>
              </w:rPr>
            </w:pPr>
            <w:r w:rsidRPr="00420C9D">
              <w:rPr>
                <w:rFonts w:ascii="Arial" w:hAnsi="Arial" w:cs="Arial"/>
                <w:sz w:val="20"/>
                <w:szCs w:val="20"/>
              </w:rPr>
              <w:t xml:space="preserve">V prípade </w:t>
            </w:r>
            <w:r w:rsidRPr="00420C9D">
              <w:rPr>
                <w:rFonts w:ascii="Arial" w:hAnsi="Arial" w:cs="Arial"/>
                <w:b/>
                <w:sz w:val="20"/>
                <w:szCs w:val="20"/>
              </w:rPr>
              <w:t>verejných zákaziek na dodanie tovaru:</w:t>
            </w:r>
          </w:p>
          <w:p w14:paraId="71F51901" w14:textId="77777777" w:rsidR="001435F6" w:rsidRPr="00420C9D" w:rsidRDefault="001435F6" w:rsidP="0095273D">
            <w:pPr>
              <w:pStyle w:val="Odsekzoznamu"/>
              <w:spacing w:after="0" w:line="240" w:lineRule="auto"/>
              <w:ind w:left="360"/>
              <w:rPr>
                <w:rFonts w:ascii="Arial" w:hAnsi="Arial" w:cs="Arial"/>
                <w:sz w:val="20"/>
                <w:szCs w:val="20"/>
              </w:rPr>
            </w:pPr>
          </w:p>
          <w:p w14:paraId="62CD369E"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sz w:val="20"/>
                <w:szCs w:val="20"/>
              </w:rPr>
              <w:t xml:space="preserve">Môže hospodársky subjekt predložiť požadované </w:t>
            </w:r>
            <w:r w:rsidRPr="00420C9D">
              <w:rPr>
                <w:rFonts w:ascii="Arial" w:hAnsi="Arial" w:cs="Arial"/>
                <w:b/>
                <w:sz w:val="20"/>
                <w:szCs w:val="20"/>
              </w:rPr>
              <w:t xml:space="preserve">osvedčenia </w:t>
            </w:r>
            <w:r w:rsidRPr="00420C9D">
              <w:rPr>
                <w:rFonts w:ascii="Arial" w:hAnsi="Arial" w:cs="Arial"/>
                <w:sz w:val="20"/>
                <w:szCs w:val="20"/>
              </w:rPr>
              <w:t xml:space="preserve">vydané oficiálnymi </w:t>
            </w:r>
            <w:r w:rsidRPr="00420C9D">
              <w:rPr>
                <w:rFonts w:ascii="Arial" w:hAnsi="Arial" w:cs="Arial"/>
                <w:b/>
                <w:sz w:val="20"/>
                <w:szCs w:val="20"/>
              </w:rPr>
              <w:t xml:space="preserve">ústavmi alebo agentúrami na kontrolu kvality, </w:t>
            </w:r>
            <w:r w:rsidRPr="00420C9D">
              <w:rPr>
                <w:rFonts w:ascii="Arial" w:hAnsi="Arial" w:cs="Arial"/>
                <w:sz w:val="20"/>
                <w:szCs w:val="20"/>
              </w:rPr>
              <w:t>ktoré majú priznanú právomoc vydávať potvrdenia o zhode výrobkov, ktorá je jasne určená odkazmi na technické špecifikácie alebo normy, ktoré sú stanovené v príslušnom oznámení alebo v súťažných podkladoch?</w:t>
            </w:r>
          </w:p>
          <w:p w14:paraId="75B543F5" w14:textId="77777777" w:rsidR="001435F6" w:rsidRPr="00420C9D" w:rsidRDefault="001435F6" w:rsidP="0095273D">
            <w:pPr>
              <w:pStyle w:val="Odsekzoznamu"/>
              <w:spacing w:after="0" w:line="240" w:lineRule="auto"/>
              <w:ind w:left="360"/>
              <w:rPr>
                <w:rFonts w:ascii="Arial" w:hAnsi="Arial" w:cs="Arial"/>
                <w:sz w:val="20"/>
                <w:szCs w:val="20"/>
              </w:rPr>
            </w:pPr>
          </w:p>
          <w:p w14:paraId="45FCF1CF" w14:textId="77777777" w:rsidR="001435F6" w:rsidRPr="00420C9D" w:rsidRDefault="001435F6" w:rsidP="0095273D">
            <w:pPr>
              <w:pStyle w:val="Odsekzoznamu"/>
              <w:spacing w:after="0" w:line="240" w:lineRule="auto"/>
              <w:ind w:left="360"/>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možno poskytnúť.</w:t>
            </w:r>
          </w:p>
          <w:p w14:paraId="13D569F1" w14:textId="77777777" w:rsidR="001435F6" w:rsidRPr="00420C9D" w:rsidRDefault="001435F6" w:rsidP="0095273D">
            <w:pPr>
              <w:pStyle w:val="Odsekzoznamu"/>
              <w:spacing w:after="0" w:line="240" w:lineRule="auto"/>
              <w:ind w:left="360"/>
              <w:rPr>
                <w:rFonts w:ascii="Arial" w:hAnsi="Arial" w:cs="Arial"/>
                <w:sz w:val="20"/>
                <w:szCs w:val="20"/>
              </w:rPr>
            </w:pPr>
          </w:p>
          <w:p w14:paraId="7D4E10EC"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gridSpan w:val="4"/>
          </w:tcPr>
          <w:p w14:paraId="36EC2DCA" w14:textId="77777777" w:rsidR="001435F6" w:rsidRPr="00420C9D" w:rsidRDefault="001435F6" w:rsidP="0095273D">
            <w:pPr>
              <w:spacing w:after="0" w:line="240" w:lineRule="auto"/>
              <w:contextualSpacing/>
              <w:rPr>
                <w:rFonts w:ascii="Arial" w:hAnsi="Arial" w:cs="Arial"/>
                <w:sz w:val="20"/>
                <w:szCs w:val="20"/>
              </w:rPr>
            </w:pPr>
          </w:p>
          <w:p w14:paraId="1DA56232" w14:textId="77777777" w:rsidR="001435F6" w:rsidRPr="00420C9D" w:rsidRDefault="001435F6" w:rsidP="0095273D">
            <w:pPr>
              <w:spacing w:after="0" w:line="240" w:lineRule="auto"/>
              <w:contextualSpacing/>
              <w:rPr>
                <w:rFonts w:ascii="Arial" w:hAnsi="Arial" w:cs="Arial"/>
                <w:sz w:val="20"/>
                <w:szCs w:val="20"/>
              </w:rPr>
            </w:pPr>
          </w:p>
          <w:p w14:paraId="6CB4DA66" w14:textId="77777777" w:rsidR="001435F6" w:rsidRPr="00420C9D" w:rsidRDefault="001435F6" w:rsidP="0095273D">
            <w:pPr>
              <w:spacing w:after="0" w:line="240" w:lineRule="auto"/>
              <w:contextualSpacing/>
              <w:rPr>
                <w:rFonts w:ascii="Arial" w:hAnsi="Arial" w:cs="Arial"/>
                <w:sz w:val="20"/>
                <w:szCs w:val="20"/>
              </w:rPr>
            </w:pPr>
          </w:p>
          <w:p w14:paraId="712B6AC5" w14:textId="4450471B"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2012732A">
                <v:shape id="_x0000_i1275" type="#_x0000_t75" style="width:42.1pt;height:20.1pt" o:ole="">
                  <v:imagedata r:id="rId90" o:title=""/>
                </v:shape>
                <w:control r:id="rId115" w:name="CheckBox1534" w:shapeid="_x0000_i1275"/>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7ED8DC35">
                <v:shape id="_x0000_i1277" type="#_x0000_t75" style="width:44.9pt;height:20.1pt" o:ole="">
                  <v:imagedata r:id="rId32" o:title=""/>
                </v:shape>
                <w:control r:id="rId116" w:name="CheckBox2534" w:shapeid="_x0000_i1277"/>
              </w:object>
            </w:r>
            <w:r w:rsidR="001435F6" w:rsidRPr="00420C9D">
              <w:rPr>
                <w:rFonts w:ascii="Arial" w:hAnsi="Arial" w:cs="Arial"/>
                <w:sz w:val="20"/>
                <w:szCs w:val="20"/>
              </w:rPr>
              <w:t xml:space="preserve">  </w:t>
            </w:r>
          </w:p>
          <w:p w14:paraId="29AC012D" w14:textId="77777777" w:rsidR="001435F6" w:rsidRPr="00420C9D" w:rsidRDefault="001435F6" w:rsidP="0095273D">
            <w:pPr>
              <w:spacing w:after="0" w:line="240" w:lineRule="auto"/>
              <w:contextualSpacing/>
              <w:rPr>
                <w:rFonts w:ascii="Arial" w:hAnsi="Arial" w:cs="Arial"/>
                <w:sz w:val="20"/>
                <w:szCs w:val="20"/>
              </w:rPr>
            </w:pPr>
          </w:p>
          <w:p w14:paraId="46B5EDB2" w14:textId="77777777" w:rsidR="001435F6" w:rsidRPr="00420C9D" w:rsidRDefault="001435F6" w:rsidP="0095273D">
            <w:pPr>
              <w:spacing w:after="0" w:line="240" w:lineRule="auto"/>
              <w:contextualSpacing/>
              <w:rPr>
                <w:rFonts w:ascii="Arial" w:hAnsi="Arial" w:cs="Arial"/>
                <w:sz w:val="20"/>
                <w:szCs w:val="20"/>
              </w:rPr>
            </w:pPr>
          </w:p>
          <w:p w14:paraId="4C6C910B" w14:textId="77777777" w:rsidR="001435F6" w:rsidRPr="00420C9D" w:rsidRDefault="001435F6" w:rsidP="0095273D">
            <w:pPr>
              <w:spacing w:after="0" w:line="240" w:lineRule="auto"/>
              <w:contextualSpacing/>
              <w:rPr>
                <w:rFonts w:ascii="Arial" w:hAnsi="Arial" w:cs="Arial"/>
                <w:sz w:val="20"/>
                <w:szCs w:val="20"/>
              </w:rPr>
            </w:pPr>
          </w:p>
          <w:p w14:paraId="7C05227E" w14:textId="77777777" w:rsidR="001435F6" w:rsidRPr="00420C9D" w:rsidRDefault="001435F6" w:rsidP="0095273D">
            <w:pPr>
              <w:spacing w:after="0" w:line="240" w:lineRule="auto"/>
              <w:contextualSpacing/>
              <w:rPr>
                <w:rFonts w:ascii="Arial" w:hAnsi="Arial" w:cs="Arial"/>
                <w:sz w:val="20"/>
                <w:szCs w:val="20"/>
              </w:rPr>
            </w:pPr>
          </w:p>
          <w:p w14:paraId="6C093142" w14:textId="77777777" w:rsidR="001435F6" w:rsidRPr="00420C9D" w:rsidRDefault="001435F6" w:rsidP="0095273D">
            <w:pPr>
              <w:spacing w:after="0" w:line="240" w:lineRule="auto"/>
              <w:contextualSpacing/>
              <w:rPr>
                <w:rFonts w:ascii="Arial" w:hAnsi="Arial" w:cs="Arial"/>
                <w:sz w:val="20"/>
                <w:szCs w:val="20"/>
              </w:rPr>
            </w:pPr>
          </w:p>
          <w:p w14:paraId="37B3A9FD" w14:textId="77777777" w:rsidR="001435F6" w:rsidRPr="00420C9D" w:rsidRDefault="001435F6" w:rsidP="0095273D">
            <w:pPr>
              <w:spacing w:after="0" w:line="240" w:lineRule="auto"/>
              <w:contextualSpacing/>
              <w:rPr>
                <w:rFonts w:ascii="Arial" w:hAnsi="Arial" w:cs="Arial"/>
                <w:sz w:val="20"/>
                <w:szCs w:val="20"/>
              </w:rPr>
            </w:pPr>
          </w:p>
          <w:p w14:paraId="028D0FE1" w14:textId="77777777" w:rsidR="001435F6" w:rsidRPr="00420C9D" w:rsidRDefault="001435F6" w:rsidP="0095273D">
            <w:pPr>
              <w:spacing w:after="0" w:line="240" w:lineRule="auto"/>
              <w:contextualSpacing/>
              <w:rPr>
                <w:rFonts w:ascii="Arial" w:hAnsi="Arial" w:cs="Arial"/>
                <w:sz w:val="20"/>
                <w:szCs w:val="20"/>
              </w:rPr>
            </w:pPr>
          </w:p>
          <w:p w14:paraId="78A6CA5B" w14:textId="77777777" w:rsidR="001435F6" w:rsidRPr="00420C9D" w:rsidRDefault="001435F6" w:rsidP="0095273D">
            <w:pPr>
              <w:spacing w:after="0" w:line="240" w:lineRule="auto"/>
              <w:contextualSpacing/>
              <w:rPr>
                <w:rFonts w:ascii="Arial" w:hAnsi="Arial" w:cs="Arial"/>
                <w:sz w:val="20"/>
                <w:szCs w:val="20"/>
              </w:rPr>
            </w:pPr>
          </w:p>
          <w:p w14:paraId="31ADF7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7A0D1B08" w14:textId="77777777" w:rsidR="001435F6" w:rsidRPr="00420C9D" w:rsidRDefault="001435F6" w:rsidP="0095273D">
            <w:pPr>
              <w:spacing w:after="0" w:line="240" w:lineRule="auto"/>
              <w:contextualSpacing/>
              <w:rPr>
                <w:rFonts w:ascii="Arial" w:hAnsi="Arial" w:cs="Arial"/>
                <w:sz w:val="20"/>
                <w:szCs w:val="20"/>
              </w:rPr>
            </w:pPr>
          </w:p>
          <w:p w14:paraId="63D2FD3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049E66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36329CC0" w14:textId="77777777" w:rsidR="00813060" w:rsidRPr="00420C9D" w:rsidRDefault="00813060" w:rsidP="0095273D">
      <w:pPr>
        <w:spacing w:after="0" w:line="240" w:lineRule="auto"/>
        <w:contextualSpacing/>
        <w:jc w:val="center"/>
        <w:rPr>
          <w:rFonts w:ascii="Arial" w:hAnsi="Arial" w:cs="Arial"/>
          <w:sz w:val="20"/>
          <w:szCs w:val="20"/>
        </w:rPr>
      </w:pPr>
    </w:p>
    <w:p w14:paraId="4EB43CFA" w14:textId="77777777" w:rsidR="001435F6" w:rsidRPr="00420C9D" w:rsidRDefault="001435F6" w:rsidP="0095273D">
      <w:pPr>
        <w:spacing w:after="0" w:line="240" w:lineRule="auto"/>
        <w:contextualSpacing/>
        <w:jc w:val="center"/>
        <w:rPr>
          <w:rFonts w:ascii="Arial" w:hAnsi="Arial" w:cs="Arial"/>
          <w:sz w:val="20"/>
          <w:szCs w:val="20"/>
        </w:rPr>
      </w:pPr>
      <w:r w:rsidRPr="00420C9D">
        <w:rPr>
          <w:rFonts w:ascii="Arial" w:hAnsi="Arial" w:cs="Arial"/>
          <w:sz w:val="20"/>
          <w:szCs w:val="20"/>
        </w:rPr>
        <w:t>D: SYSTÉMY ZABEZPEČENIA KVALITY A NORMY ENVIRONMENTÁLNEHO MANAŽÉRSTVA</w:t>
      </w:r>
    </w:p>
    <w:p w14:paraId="73942ABE" w14:textId="77777777" w:rsidR="00813060" w:rsidRPr="00420C9D" w:rsidRDefault="00813060" w:rsidP="0095273D">
      <w:pPr>
        <w:spacing w:after="0" w:line="240" w:lineRule="auto"/>
        <w:contextualSpacing/>
        <w:jc w:val="center"/>
        <w:rPr>
          <w:rFonts w:ascii="Arial" w:hAnsi="Arial" w:cs="Arial"/>
          <w:sz w:val="20"/>
          <w:szCs w:val="20"/>
        </w:rPr>
      </w:pPr>
    </w:p>
    <w:tbl>
      <w:tblPr>
        <w:tblStyle w:val="Mriekatabuky"/>
        <w:tblW w:w="9751" w:type="dxa"/>
        <w:tblLook w:val="04A0" w:firstRow="1" w:lastRow="0" w:firstColumn="1" w:lastColumn="0" w:noHBand="0" w:noVBand="1"/>
      </w:tblPr>
      <w:tblGrid>
        <w:gridCol w:w="9751"/>
      </w:tblGrid>
      <w:tr w:rsidR="001435F6" w:rsidRPr="00420C9D" w14:paraId="1914962A" w14:textId="77777777" w:rsidTr="00A95E29">
        <w:tc>
          <w:tcPr>
            <w:tcW w:w="9751" w:type="dxa"/>
            <w:shd w:val="clear" w:color="auto" w:fill="EEECE1" w:themeFill="background2"/>
          </w:tcPr>
          <w:p w14:paraId="1638B8C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45D178C3" w14:textId="77777777" w:rsidR="001435F6" w:rsidRPr="00420C9D" w:rsidRDefault="001435F6" w:rsidP="0095273D">
      <w:pPr>
        <w:spacing w:after="0" w:line="240" w:lineRule="auto"/>
        <w:contextualSpacing/>
        <w:rPr>
          <w:rFonts w:ascii="Arial" w:hAnsi="Arial" w:cs="Arial"/>
          <w:sz w:val="20"/>
          <w:szCs w:val="20"/>
        </w:rPr>
      </w:pPr>
    </w:p>
    <w:tbl>
      <w:tblPr>
        <w:tblStyle w:val="Mriekatabuky"/>
        <w:tblW w:w="9740" w:type="dxa"/>
        <w:tblLook w:val="04A0" w:firstRow="1" w:lastRow="0" w:firstColumn="1" w:lastColumn="0" w:noHBand="0" w:noVBand="1"/>
      </w:tblPr>
      <w:tblGrid>
        <w:gridCol w:w="4870"/>
        <w:gridCol w:w="4870"/>
      </w:tblGrid>
      <w:tr w:rsidR="001435F6" w:rsidRPr="00420C9D" w14:paraId="4CDEF086" w14:textId="77777777" w:rsidTr="00A95E29">
        <w:tc>
          <w:tcPr>
            <w:tcW w:w="4870" w:type="dxa"/>
          </w:tcPr>
          <w:p w14:paraId="1012B0D4"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Systém zabezpečenia kvality a normy environmentálneho manažérstva</w:t>
            </w:r>
          </w:p>
        </w:tc>
        <w:tc>
          <w:tcPr>
            <w:tcW w:w="4870" w:type="dxa"/>
          </w:tcPr>
          <w:p w14:paraId="38165C47"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07F860B2" w14:textId="77777777" w:rsidTr="00A95E29">
        <w:tc>
          <w:tcPr>
            <w:tcW w:w="4870" w:type="dxa"/>
          </w:tcPr>
          <w:p w14:paraId="1FBE31A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 xml:space="preserve">normy zabezpečenia kvality </w:t>
            </w:r>
            <w:r w:rsidRPr="00420C9D">
              <w:rPr>
                <w:rFonts w:ascii="Arial" w:hAnsi="Arial" w:cs="Arial"/>
                <w:sz w:val="20"/>
                <w:szCs w:val="20"/>
              </w:rPr>
              <w:t>vrátane prístupu pre osoby so zdravotným postihnutím?</w:t>
            </w:r>
          </w:p>
          <w:p w14:paraId="5E82A502" w14:textId="77777777" w:rsidR="001435F6" w:rsidRPr="00420C9D" w:rsidRDefault="001435F6" w:rsidP="0095273D">
            <w:pPr>
              <w:spacing w:after="0" w:line="240" w:lineRule="auto"/>
              <w:contextualSpacing/>
              <w:rPr>
                <w:rFonts w:ascii="Arial" w:hAnsi="Arial" w:cs="Arial"/>
                <w:sz w:val="20"/>
                <w:szCs w:val="20"/>
              </w:rPr>
            </w:pPr>
          </w:p>
          <w:p w14:paraId="55012E6B"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vysvetlite prečo a uveďte, ktoré iné dôkazné prostriedky týkajúce sa systému zabezpečenia kvality možno poskytnúť:</w:t>
            </w:r>
          </w:p>
          <w:p w14:paraId="295E9FE8" w14:textId="77777777" w:rsidR="001435F6" w:rsidRPr="00420C9D" w:rsidRDefault="001435F6" w:rsidP="0095273D">
            <w:pPr>
              <w:spacing w:after="0" w:line="240" w:lineRule="auto"/>
              <w:contextualSpacing/>
              <w:rPr>
                <w:rFonts w:ascii="Arial" w:hAnsi="Arial" w:cs="Arial"/>
                <w:sz w:val="20"/>
                <w:szCs w:val="20"/>
              </w:rPr>
            </w:pPr>
          </w:p>
          <w:p w14:paraId="2E294360"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Ak je príslušná dokumentácia dostupná v elektronickom formáte, uveďte:</w:t>
            </w:r>
            <w:r w:rsidRPr="00420C9D">
              <w:rPr>
                <w:rFonts w:ascii="Arial" w:hAnsi="Arial" w:cs="Arial"/>
                <w:b/>
                <w:sz w:val="20"/>
                <w:szCs w:val="20"/>
              </w:rPr>
              <w:t xml:space="preserve"> </w:t>
            </w:r>
          </w:p>
        </w:tc>
        <w:tc>
          <w:tcPr>
            <w:tcW w:w="4870" w:type="dxa"/>
          </w:tcPr>
          <w:p w14:paraId="000A8748" w14:textId="77777777" w:rsidR="001435F6" w:rsidRPr="00420C9D" w:rsidRDefault="001435F6" w:rsidP="0095273D">
            <w:pPr>
              <w:spacing w:after="0" w:line="240" w:lineRule="auto"/>
              <w:contextualSpacing/>
              <w:rPr>
                <w:rFonts w:ascii="Arial" w:hAnsi="Arial" w:cs="Arial"/>
                <w:sz w:val="20"/>
                <w:szCs w:val="20"/>
              </w:rPr>
            </w:pPr>
          </w:p>
          <w:p w14:paraId="2EF47A9F" w14:textId="2F2DE2A9"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6084E82B">
                <v:shape id="_x0000_i1279" type="#_x0000_t75" style="width:42.1pt;height:20.1pt" o:ole="">
                  <v:imagedata r:id="rId24" o:title=""/>
                </v:shape>
                <w:control r:id="rId117" w:name="CheckBox1535" w:shapeid="_x0000_i1279"/>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65CBB0D4">
                <v:shape id="_x0000_i1281" type="#_x0000_t75" style="width:44.9pt;height:20.1pt" o:ole="">
                  <v:imagedata r:id="rId32" o:title=""/>
                </v:shape>
                <w:control r:id="rId118" w:name="CheckBox2535" w:shapeid="_x0000_i1281"/>
              </w:object>
            </w:r>
            <w:r w:rsidR="001435F6" w:rsidRPr="00420C9D">
              <w:rPr>
                <w:rFonts w:ascii="Arial" w:hAnsi="Arial" w:cs="Arial"/>
                <w:sz w:val="20"/>
                <w:szCs w:val="20"/>
              </w:rPr>
              <w:t xml:space="preserve">  </w:t>
            </w:r>
          </w:p>
          <w:p w14:paraId="7410F8B5" w14:textId="77777777" w:rsidR="001435F6" w:rsidRPr="00420C9D" w:rsidRDefault="001435F6" w:rsidP="0095273D">
            <w:pPr>
              <w:spacing w:after="0" w:line="240" w:lineRule="auto"/>
              <w:contextualSpacing/>
              <w:rPr>
                <w:rFonts w:ascii="Arial" w:hAnsi="Arial" w:cs="Arial"/>
                <w:sz w:val="20"/>
                <w:szCs w:val="20"/>
              </w:rPr>
            </w:pPr>
          </w:p>
          <w:p w14:paraId="4A222227" w14:textId="77777777" w:rsidR="001435F6" w:rsidRPr="00420C9D" w:rsidRDefault="001435F6" w:rsidP="0095273D">
            <w:pPr>
              <w:spacing w:after="0" w:line="240" w:lineRule="auto"/>
              <w:contextualSpacing/>
              <w:rPr>
                <w:rFonts w:ascii="Arial" w:hAnsi="Arial" w:cs="Arial"/>
                <w:sz w:val="20"/>
                <w:szCs w:val="20"/>
              </w:rPr>
            </w:pPr>
          </w:p>
          <w:p w14:paraId="1A850950" w14:textId="77777777" w:rsidR="001435F6" w:rsidRPr="00420C9D" w:rsidRDefault="001435F6" w:rsidP="0095273D">
            <w:pPr>
              <w:spacing w:after="0" w:line="240" w:lineRule="auto"/>
              <w:contextualSpacing/>
              <w:rPr>
                <w:rFonts w:ascii="Arial" w:hAnsi="Arial" w:cs="Arial"/>
                <w:sz w:val="20"/>
                <w:szCs w:val="20"/>
              </w:rPr>
            </w:pPr>
          </w:p>
          <w:p w14:paraId="7CC2FF0D" w14:textId="77777777" w:rsidR="001435F6" w:rsidRPr="00420C9D" w:rsidRDefault="001435F6" w:rsidP="0095273D">
            <w:pPr>
              <w:spacing w:after="0" w:line="240" w:lineRule="auto"/>
              <w:contextualSpacing/>
              <w:rPr>
                <w:rFonts w:ascii="Arial" w:hAnsi="Arial" w:cs="Arial"/>
                <w:sz w:val="20"/>
                <w:szCs w:val="20"/>
              </w:rPr>
            </w:pPr>
          </w:p>
          <w:p w14:paraId="5FBF9061" w14:textId="77777777" w:rsidR="001435F6" w:rsidRPr="00420C9D" w:rsidRDefault="001435F6" w:rsidP="0095273D">
            <w:pPr>
              <w:spacing w:after="0" w:line="240" w:lineRule="auto"/>
              <w:contextualSpacing/>
              <w:rPr>
                <w:rFonts w:ascii="Arial" w:hAnsi="Arial" w:cs="Arial"/>
                <w:sz w:val="20"/>
                <w:szCs w:val="20"/>
              </w:rPr>
            </w:pPr>
          </w:p>
          <w:p w14:paraId="5312C06A"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116C80EC" w14:textId="77777777" w:rsidR="001435F6" w:rsidRPr="00420C9D" w:rsidRDefault="001435F6" w:rsidP="0095273D">
            <w:pPr>
              <w:spacing w:after="0" w:line="240" w:lineRule="auto"/>
              <w:contextualSpacing/>
              <w:rPr>
                <w:rFonts w:ascii="Arial" w:hAnsi="Arial" w:cs="Arial"/>
                <w:sz w:val="20"/>
                <w:szCs w:val="20"/>
              </w:rPr>
            </w:pPr>
          </w:p>
          <w:p w14:paraId="0A9A8C1E" w14:textId="77777777" w:rsidR="001435F6" w:rsidRPr="00420C9D" w:rsidRDefault="001435F6" w:rsidP="0095273D">
            <w:pPr>
              <w:spacing w:after="0" w:line="240" w:lineRule="auto"/>
              <w:contextualSpacing/>
              <w:rPr>
                <w:rFonts w:ascii="Arial" w:hAnsi="Arial" w:cs="Arial"/>
                <w:sz w:val="20"/>
                <w:szCs w:val="20"/>
              </w:rPr>
            </w:pPr>
          </w:p>
          <w:p w14:paraId="65FE1F15" w14:textId="77777777" w:rsidR="001435F6" w:rsidRPr="00420C9D" w:rsidRDefault="001435F6" w:rsidP="0095273D">
            <w:pPr>
              <w:spacing w:after="0" w:line="240" w:lineRule="auto"/>
              <w:contextualSpacing/>
              <w:rPr>
                <w:rFonts w:ascii="Arial" w:hAnsi="Arial" w:cs="Arial"/>
                <w:sz w:val="20"/>
                <w:szCs w:val="20"/>
              </w:rPr>
            </w:pPr>
          </w:p>
          <w:p w14:paraId="60FB4DB5"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23E0F3D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r w:rsidR="001435F6" w:rsidRPr="00420C9D" w14:paraId="38939A33" w14:textId="77777777" w:rsidTr="00A95E29">
        <w:tc>
          <w:tcPr>
            <w:tcW w:w="4870" w:type="dxa"/>
          </w:tcPr>
          <w:p w14:paraId="5EA2465B"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sz w:val="20"/>
                <w:szCs w:val="20"/>
              </w:rPr>
              <w:t xml:space="preserve">Bude môcť hospodársky subjekt predložiť </w:t>
            </w:r>
            <w:r w:rsidRPr="00420C9D">
              <w:rPr>
                <w:rFonts w:ascii="Arial" w:hAnsi="Arial" w:cs="Arial"/>
                <w:b/>
                <w:sz w:val="20"/>
                <w:szCs w:val="20"/>
              </w:rPr>
              <w:t xml:space="preserve">osvedčenia </w:t>
            </w:r>
            <w:r w:rsidRPr="00420C9D">
              <w:rPr>
                <w:rFonts w:ascii="Arial" w:hAnsi="Arial" w:cs="Arial"/>
                <w:sz w:val="20"/>
                <w:szCs w:val="20"/>
              </w:rPr>
              <w:t xml:space="preserve">vydané nezávislými orgánmi, v ktorých sa potvrdzuje, že hospodársky subjekt spĺňa požadované </w:t>
            </w:r>
            <w:r w:rsidRPr="00420C9D">
              <w:rPr>
                <w:rFonts w:ascii="Arial" w:hAnsi="Arial" w:cs="Arial"/>
                <w:b/>
                <w:sz w:val="20"/>
                <w:szCs w:val="20"/>
              </w:rPr>
              <w:t>systémy alebo normy environmentálneho manažérstva?</w:t>
            </w:r>
          </w:p>
          <w:p w14:paraId="12720C05" w14:textId="77777777" w:rsidR="001435F6" w:rsidRPr="00420C9D" w:rsidRDefault="001435F6" w:rsidP="0095273D">
            <w:pPr>
              <w:spacing w:after="0" w:line="240" w:lineRule="auto"/>
              <w:contextualSpacing/>
              <w:rPr>
                <w:rFonts w:ascii="Arial" w:hAnsi="Arial" w:cs="Arial"/>
                <w:b/>
                <w:sz w:val="20"/>
                <w:szCs w:val="20"/>
              </w:rPr>
            </w:pPr>
          </w:p>
          <w:p w14:paraId="3C43D211"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Ak nie, </w:t>
            </w:r>
            <w:r w:rsidRPr="00420C9D">
              <w:rPr>
                <w:rFonts w:ascii="Arial" w:hAnsi="Arial" w:cs="Arial"/>
                <w:sz w:val="20"/>
                <w:szCs w:val="20"/>
              </w:rPr>
              <w:t xml:space="preserve">vysvetlite prečo a uveďte, ktoré iné dôkazné prostriedky týkajúce sa </w:t>
            </w:r>
            <w:r w:rsidRPr="00420C9D">
              <w:rPr>
                <w:rFonts w:ascii="Arial" w:hAnsi="Arial" w:cs="Arial"/>
                <w:b/>
                <w:sz w:val="20"/>
                <w:szCs w:val="20"/>
              </w:rPr>
              <w:t xml:space="preserve">systémov alebo noriem environmentálneho manažérstva </w:t>
            </w:r>
            <w:r w:rsidRPr="00420C9D">
              <w:rPr>
                <w:rFonts w:ascii="Arial" w:hAnsi="Arial" w:cs="Arial"/>
                <w:sz w:val="20"/>
                <w:szCs w:val="20"/>
              </w:rPr>
              <w:t>možno poskytnúť:</w:t>
            </w:r>
          </w:p>
          <w:p w14:paraId="10DE9D23" w14:textId="77777777" w:rsidR="001435F6" w:rsidRPr="00420C9D" w:rsidRDefault="001435F6" w:rsidP="0095273D">
            <w:pPr>
              <w:spacing w:after="0" w:line="240" w:lineRule="auto"/>
              <w:contextualSpacing/>
              <w:rPr>
                <w:rFonts w:ascii="Arial" w:hAnsi="Arial" w:cs="Arial"/>
                <w:sz w:val="20"/>
                <w:szCs w:val="20"/>
              </w:rPr>
            </w:pPr>
          </w:p>
          <w:p w14:paraId="473EFBB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je príslušná dokumentácia dostupná v elektronickom formáte, uveďte:</w:t>
            </w:r>
          </w:p>
        </w:tc>
        <w:tc>
          <w:tcPr>
            <w:tcW w:w="4870" w:type="dxa"/>
          </w:tcPr>
          <w:p w14:paraId="564B7791" w14:textId="77777777" w:rsidR="001435F6" w:rsidRPr="00420C9D" w:rsidRDefault="001435F6" w:rsidP="0095273D">
            <w:pPr>
              <w:spacing w:after="0" w:line="240" w:lineRule="auto"/>
              <w:contextualSpacing/>
              <w:rPr>
                <w:rFonts w:ascii="Arial" w:hAnsi="Arial" w:cs="Arial"/>
                <w:sz w:val="20"/>
                <w:szCs w:val="20"/>
              </w:rPr>
            </w:pPr>
          </w:p>
          <w:p w14:paraId="2836D895" w14:textId="6217F3BE" w:rsidR="001435F6" w:rsidRPr="00420C9D" w:rsidRDefault="00B312C4" w:rsidP="0095273D">
            <w:pPr>
              <w:spacing w:after="0" w:line="240" w:lineRule="auto"/>
              <w:contextualSpacing/>
              <w:jc w:val="both"/>
              <w:rPr>
                <w:rFonts w:ascii="Arial" w:hAnsi="Arial" w:cs="Arial"/>
                <w:sz w:val="20"/>
                <w:szCs w:val="20"/>
              </w:rPr>
            </w:pPr>
            <w:r w:rsidRPr="00420C9D">
              <w:rPr>
                <w:rFonts w:ascii="Arial" w:hAnsi="Arial" w:cs="Arial"/>
                <w:sz w:val="20"/>
                <w:szCs w:val="20"/>
              </w:rPr>
              <w:object w:dxaOrig="225" w:dyaOrig="225" w14:anchorId="524BB4D8">
                <v:shape id="_x0000_i1283" type="#_x0000_t75" style="width:42.1pt;height:20.1pt" o:ole="">
                  <v:imagedata r:id="rId24" o:title=""/>
                </v:shape>
                <w:control r:id="rId119" w:name="CheckBox1536" w:shapeid="_x0000_i1283"/>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3D6597AA">
                <v:shape id="_x0000_i1285" type="#_x0000_t75" style="width:44.9pt;height:20.1pt" o:ole="">
                  <v:imagedata r:id="rId51" o:title=""/>
                </v:shape>
                <w:control r:id="rId120" w:name="CheckBox2536" w:shapeid="_x0000_i1285"/>
              </w:object>
            </w:r>
            <w:r w:rsidR="001435F6" w:rsidRPr="00420C9D">
              <w:rPr>
                <w:rFonts w:ascii="Arial" w:hAnsi="Arial" w:cs="Arial"/>
                <w:sz w:val="20"/>
                <w:szCs w:val="20"/>
              </w:rPr>
              <w:t xml:space="preserve">  </w:t>
            </w:r>
          </w:p>
          <w:p w14:paraId="5B1F9CFA" w14:textId="77777777" w:rsidR="001435F6" w:rsidRPr="00420C9D" w:rsidRDefault="001435F6" w:rsidP="0095273D">
            <w:pPr>
              <w:spacing w:after="0" w:line="240" w:lineRule="auto"/>
              <w:contextualSpacing/>
              <w:rPr>
                <w:rFonts w:ascii="Arial" w:hAnsi="Arial" w:cs="Arial"/>
                <w:sz w:val="20"/>
                <w:szCs w:val="20"/>
              </w:rPr>
            </w:pPr>
          </w:p>
          <w:p w14:paraId="66D5FC48" w14:textId="77777777" w:rsidR="001435F6" w:rsidRPr="00420C9D" w:rsidRDefault="001435F6" w:rsidP="0095273D">
            <w:pPr>
              <w:spacing w:after="0" w:line="240" w:lineRule="auto"/>
              <w:contextualSpacing/>
              <w:rPr>
                <w:rFonts w:ascii="Arial" w:hAnsi="Arial" w:cs="Arial"/>
                <w:sz w:val="20"/>
                <w:szCs w:val="20"/>
              </w:rPr>
            </w:pPr>
          </w:p>
          <w:p w14:paraId="3A3C51B7" w14:textId="77777777" w:rsidR="001435F6" w:rsidRPr="00420C9D" w:rsidRDefault="001435F6" w:rsidP="0095273D">
            <w:pPr>
              <w:spacing w:after="0" w:line="240" w:lineRule="auto"/>
              <w:contextualSpacing/>
              <w:rPr>
                <w:rFonts w:ascii="Arial" w:hAnsi="Arial" w:cs="Arial"/>
                <w:sz w:val="20"/>
                <w:szCs w:val="20"/>
              </w:rPr>
            </w:pPr>
          </w:p>
          <w:p w14:paraId="3717A11D" w14:textId="77777777" w:rsidR="001435F6" w:rsidRPr="00420C9D" w:rsidRDefault="001435F6" w:rsidP="0095273D">
            <w:pPr>
              <w:spacing w:after="0" w:line="240" w:lineRule="auto"/>
              <w:contextualSpacing/>
              <w:rPr>
                <w:rFonts w:ascii="Arial" w:hAnsi="Arial" w:cs="Arial"/>
                <w:sz w:val="20"/>
                <w:szCs w:val="20"/>
              </w:rPr>
            </w:pPr>
          </w:p>
          <w:p w14:paraId="208CA1E4"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4E2B5ED3" w14:textId="77777777" w:rsidR="001435F6" w:rsidRPr="00420C9D" w:rsidRDefault="001435F6" w:rsidP="0095273D">
            <w:pPr>
              <w:spacing w:after="0" w:line="240" w:lineRule="auto"/>
              <w:contextualSpacing/>
              <w:rPr>
                <w:rFonts w:ascii="Arial" w:hAnsi="Arial" w:cs="Arial"/>
                <w:sz w:val="20"/>
                <w:szCs w:val="20"/>
              </w:rPr>
            </w:pPr>
          </w:p>
          <w:p w14:paraId="70E1AAED" w14:textId="77777777" w:rsidR="001435F6" w:rsidRPr="00420C9D" w:rsidRDefault="001435F6" w:rsidP="0095273D">
            <w:pPr>
              <w:spacing w:after="0" w:line="240" w:lineRule="auto"/>
              <w:contextualSpacing/>
              <w:rPr>
                <w:rFonts w:ascii="Arial" w:hAnsi="Arial" w:cs="Arial"/>
                <w:sz w:val="20"/>
                <w:szCs w:val="20"/>
              </w:rPr>
            </w:pPr>
          </w:p>
          <w:p w14:paraId="1C6743FB" w14:textId="77777777" w:rsidR="001435F6" w:rsidRPr="00420C9D" w:rsidRDefault="001435F6" w:rsidP="0095273D">
            <w:pPr>
              <w:spacing w:after="0" w:line="240" w:lineRule="auto"/>
              <w:contextualSpacing/>
              <w:rPr>
                <w:rFonts w:ascii="Arial" w:hAnsi="Arial" w:cs="Arial"/>
                <w:sz w:val="20"/>
                <w:szCs w:val="20"/>
              </w:rPr>
            </w:pPr>
          </w:p>
          <w:p w14:paraId="40A7ADA7" w14:textId="77777777" w:rsidR="001435F6" w:rsidRPr="00420C9D" w:rsidRDefault="001435F6" w:rsidP="0095273D">
            <w:pPr>
              <w:spacing w:after="0" w:line="240" w:lineRule="auto"/>
              <w:contextualSpacing/>
              <w:rPr>
                <w:rFonts w:ascii="Arial" w:hAnsi="Arial" w:cs="Arial"/>
                <w:sz w:val="20"/>
                <w:szCs w:val="20"/>
              </w:rPr>
            </w:pPr>
          </w:p>
          <w:p w14:paraId="7BBDC5B8"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3A570CD2"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tc>
      </w:tr>
    </w:tbl>
    <w:p w14:paraId="118F5C10" w14:textId="77777777" w:rsidR="00ED426C" w:rsidRPr="00420C9D" w:rsidRDefault="00ED426C" w:rsidP="0095273D">
      <w:pPr>
        <w:spacing w:after="0" w:line="240" w:lineRule="auto"/>
        <w:contextualSpacing/>
        <w:rPr>
          <w:rFonts w:ascii="Arial" w:hAnsi="Arial" w:cs="Arial"/>
          <w:sz w:val="20"/>
          <w:szCs w:val="20"/>
        </w:rPr>
      </w:pPr>
    </w:p>
    <w:p w14:paraId="43CB9ADE" w14:textId="77777777" w:rsidR="00ED426C" w:rsidRPr="00420C9D" w:rsidRDefault="00ED426C"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7501144E" w14:textId="77777777" w:rsidR="00813060" w:rsidRPr="00420C9D" w:rsidRDefault="00813060" w:rsidP="0095273D">
      <w:pPr>
        <w:spacing w:after="0" w:line="240" w:lineRule="auto"/>
        <w:contextualSpacing/>
        <w:jc w:val="center"/>
        <w:rPr>
          <w:rFonts w:ascii="Arial" w:hAnsi="Arial" w:cs="Arial"/>
          <w:b/>
          <w:sz w:val="20"/>
          <w:szCs w:val="20"/>
        </w:rPr>
      </w:pPr>
    </w:p>
    <w:p w14:paraId="4574F67D"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 Zníženie počtu kvalifikovaných záujemcov</w:t>
      </w:r>
    </w:p>
    <w:p w14:paraId="3320E085" w14:textId="77777777" w:rsidR="00813060" w:rsidRPr="00420C9D" w:rsidRDefault="00813060" w:rsidP="0095273D">
      <w:pPr>
        <w:spacing w:after="0" w:line="240" w:lineRule="auto"/>
        <w:contextualSpacing/>
        <w:jc w:val="center"/>
        <w:rPr>
          <w:rFonts w:ascii="Arial" w:hAnsi="Arial" w:cs="Arial"/>
          <w:b/>
          <w:sz w:val="20"/>
          <w:szCs w:val="20"/>
        </w:rPr>
      </w:pPr>
    </w:p>
    <w:tbl>
      <w:tblPr>
        <w:tblStyle w:val="Mriekatabuky"/>
        <w:tblW w:w="9751" w:type="dxa"/>
        <w:tblLook w:val="04A0" w:firstRow="1" w:lastRow="0" w:firstColumn="1" w:lastColumn="0" w:noHBand="0" w:noVBand="1"/>
      </w:tblPr>
      <w:tblGrid>
        <w:gridCol w:w="9751"/>
      </w:tblGrid>
      <w:tr w:rsidR="001435F6" w:rsidRPr="00420C9D" w14:paraId="5915A928" w14:textId="77777777" w:rsidTr="00A95E29">
        <w:tc>
          <w:tcPr>
            <w:tcW w:w="9751" w:type="dxa"/>
            <w:shd w:val="clear" w:color="auto" w:fill="EEECE1" w:themeFill="background2"/>
          </w:tcPr>
          <w:p w14:paraId="0F521042" w14:textId="77777777" w:rsidR="001435F6" w:rsidRPr="00420C9D" w:rsidRDefault="001435F6" w:rsidP="0095273D">
            <w:pPr>
              <w:spacing w:after="0" w:line="240" w:lineRule="auto"/>
              <w:contextualSpacing/>
              <w:jc w:val="both"/>
              <w:rPr>
                <w:rFonts w:ascii="Arial" w:hAnsi="Arial" w:cs="Arial"/>
                <w:b/>
                <w:sz w:val="20"/>
                <w:szCs w:val="20"/>
              </w:rPr>
            </w:pPr>
            <w:r w:rsidRPr="00420C9D">
              <w:rPr>
                <w:rFonts w:ascii="Arial" w:hAnsi="Arial" w:cs="Arial"/>
                <w:b/>
                <w:sz w:val="20"/>
                <w:szCs w:val="20"/>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5A466175" w14:textId="77777777" w:rsidR="001435F6" w:rsidRPr="00420C9D" w:rsidRDefault="001435F6" w:rsidP="0095273D">
            <w:pPr>
              <w:spacing w:after="0" w:line="240" w:lineRule="auto"/>
              <w:contextualSpacing/>
              <w:jc w:val="both"/>
              <w:rPr>
                <w:rFonts w:ascii="Arial" w:hAnsi="Arial" w:cs="Arial"/>
                <w:sz w:val="20"/>
                <w:szCs w:val="20"/>
              </w:rPr>
            </w:pPr>
            <w:r w:rsidRPr="00420C9D">
              <w:rPr>
                <w:rFonts w:ascii="Arial" w:hAnsi="Arial" w:cs="Arial"/>
                <w:b/>
                <w:sz w:val="20"/>
                <w:szCs w:val="20"/>
              </w:rPr>
              <w:t>Len v prípade užších súťaží, súťažných konaní s rokovaním, súťažných dialógov a inovatívnych partnerstiev:</w:t>
            </w:r>
          </w:p>
        </w:tc>
      </w:tr>
    </w:tbl>
    <w:p w14:paraId="2F0753B3"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Hospodársky subjekt vyhlasuje, že:</w:t>
      </w:r>
    </w:p>
    <w:tbl>
      <w:tblPr>
        <w:tblStyle w:val="Mriekatabuky"/>
        <w:tblW w:w="9740" w:type="dxa"/>
        <w:tblLook w:val="04A0" w:firstRow="1" w:lastRow="0" w:firstColumn="1" w:lastColumn="0" w:noHBand="0" w:noVBand="1"/>
      </w:tblPr>
      <w:tblGrid>
        <w:gridCol w:w="4870"/>
        <w:gridCol w:w="4870"/>
      </w:tblGrid>
      <w:tr w:rsidR="001435F6" w:rsidRPr="00420C9D" w14:paraId="496602E1" w14:textId="77777777" w:rsidTr="00A95E29">
        <w:tc>
          <w:tcPr>
            <w:tcW w:w="4870" w:type="dxa"/>
          </w:tcPr>
          <w:p w14:paraId="4722D0A5"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Zníženie počtov</w:t>
            </w:r>
          </w:p>
        </w:tc>
        <w:tc>
          <w:tcPr>
            <w:tcW w:w="4870" w:type="dxa"/>
          </w:tcPr>
          <w:p w14:paraId="1DAB22E2" w14:textId="77777777" w:rsidR="001435F6" w:rsidRPr="00420C9D" w:rsidRDefault="001435F6" w:rsidP="0095273D">
            <w:pPr>
              <w:spacing w:after="0" w:line="240" w:lineRule="auto"/>
              <w:contextualSpacing/>
              <w:rPr>
                <w:rFonts w:ascii="Arial" w:hAnsi="Arial" w:cs="Arial"/>
                <w:b/>
                <w:sz w:val="20"/>
                <w:szCs w:val="20"/>
              </w:rPr>
            </w:pPr>
            <w:r w:rsidRPr="00420C9D">
              <w:rPr>
                <w:rFonts w:ascii="Arial" w:hAnsi="Arial" w:cs="Arial"/>
                <w:b/>
                <w:sz w:val="20"/>
                <w:szCs w:val="20"/>
              </w:rPr>
              <w:t>Odpoveď:</w:t>
            </w:r>
          </w:p>
        </w:tc>
      </w:tr>
      <w:tr w:rsidR="001435F6" w:rsidRPr="00420C9D" w14:paraId="37C97B21" w14:textId="77777777" w:rsidTr="00A95E29">
        <w:tc>
          <w:tcPr>
            <w:tcW w:w="4870" w:type="dxa"/>
          </w:tcPr>
          <w:p w14:paraId="69895637"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b/>
                <w:sz w:val="20"/>
                <w:szCs w:val="20"/>
              </w:rPr>
              <w:t xml:space="preserve">Spĺňa </w:t>
            </w:r>
            <w:r w:rsidRPr="00420C9D">
              <w:rPr>
                <w:rFonts w:ascii="Arial" w:hAnsi="Arial" w:cs="Arial"/>
                <w:sz w:val="20"/>
                <w:szCs w:val="20"/>
              </w:rPr>
              <w:t>objektívne a nediskriminačné kritéria alebo pravidlá, ktoré sa budú uplatňovať s cieľom obmedziť počet záujemcov, a to týmto spôsobom:</w:t>
            </w:r>
          </w:p>
          <w:p w14:paraId="54BD6C12" w14:textId="77777777" w:rsidR="001435F6" w:rsidRPr="00420C9D" w:rsidRDefault="001435F6" w:rsidP="0095273D">
            <w:pPr>
              <w:spacing w:after="0" w:line="240" w:lineRule="auto"/>
              <w:contextualSpacing/>
              <w:rPr>
                <w:rFonts w:ascii="Arial" w:hAnsi="Arial" w:cs="Arial"/>
                <w:sz w:val="20"/>
                <w:szCs w:val="20"/>
              </w:rPr>
            </w:pPr>
          </w:p>
          <w:p w14:paraId="01E7E48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 xml:space="preserve">V prípade, ak sa vyžadujú určité osvedčenia alebo ostatné formy listinných dôkazov, pri </w:t>
            </w:r>
            <w:r w:rsidRPr="00420C9D">
              <w:rPr>
                <w:rFonts w:ascii="Arial" w:hAnsi="Arial" w:cs="Arial"/>
                <w:b/>
                <w:sz w:val="20"/>
                <w:szCs w:val="20"/>
              </w:rPr>
              <w:t xml:space="preserve">každom </w:t>
            </w:r>
            <w:r w:rsidRPr="00420C9D">
              <w:rPr>
                <w:rFonts w:ascii="Arial" w:hAnsi="Arial" w:cs="Arial"/>
                <w:sz w:val="20"/>
                <w:szCs w:val="20"/>
              </w:rPr>
              <w:t>uveďte, či má hospodársky subjekt požadované dokumenty:</w:t>
            </w:r>
          </w:p>
          <w:p w14:paraId="3837D249" w14:textId="77777777" w:rsidR="001435F6" w:rsidRPr="00420C9D" w:rsidRDefault="001435F6" w:rsidP="0095273D">
            <w:pPr>
              <w:spacing w:after="0" w:line="240" w:lineRule="auto"/>
              <w:contextualSpacing/>
              <w:rPr>
                <w:rFonts w:ascii="Arial" w:hAnsi="Arial" w:cs="Arial"/>
                <w:sz w:val="20"/>
                <w:szCs w:val="20"/>
              </w:rPr>
            </w:pPr>
          </w:p>
          <w:p w14:paraId="508B04ED"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Ak sú niektoré z týchto osvedčení alebo foriem listinných dôkazov k dispozícii v elektronickom formáte</w:t>
            </w:r>
            <w:r w:rsidRPr="00420C9D">
              <w:rPr>
                <w:rStyle w:val="Odkaznapoznmkupodiarou"/>
                <w:rFonts w:ascii="Arial" w:hAnsi="Arial" w:cs="Arial"/>
                <w:sz w:val="20"/>
                <w:szCs w:val="20"/>
              </w:rPr>
              <w:footnoteReference w:id="51"/>
            </w:r>
            <w:r w:rsidRPr="00420C9D">
              <w:rPr>
                <w:rFonts w:ascii="Arial" w:hAnsi="Arial" w:cs="Arial"/>
                <w:sz w:val="20"/>
                <w:szCs w:val="20"/>
              </w:rPr>
              <w:t>, uveďte pre každý z nich:</w:t>
            </w:r>
          </w:p>
        </w:tc>
        <w:tc>
          <w:tcPr>
            <w:tcW w:w="4870" w:type="dxa"/>
          </w:tcPr>
          <w:p w14:paraId="0048D0B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p>
          <w:p w14:paraId="047CB7EF" w14:textId="77777777" w:rsidR="001435F6" w:rsidRPr="00420C9D" w:rsidRDefault="001435F6" w:rsidP="0095273D">
            <w:pPr>
              <w:spacing w:after="0" w:line="240" w:lineRule="auto"/>
              <w:contextualSpacing/>
              <w:rPr>
                <w:rFonts w:ascii="Arial" w:hAnsi="Arial" w:cs="Arial"/>
                <w:sz w:val="20"/>
                <w:szCs w:val="20"/>
              </w:rPr>
            </w:pPr>
          </w:p>
          <w:p w14:paraId="3FA8F410" w14:textId="77777777" w:rsidR="001435F6" w:rsidRPr="00420C9D" w:rsidRDefault="001435F6" w:rsidP="0095273D">
            <w:pPr>
              <w:spacing w:after="0" w:line="240" w:lineRule="auto"/>
              <w:contextualSpacing/>
              <w:rPr>
                <w:rFonts w:ascii="Arial" w:hAnsi="Arial" w:cs="Arial"/>
                <w:sz w:val="20"/>
                <w:szCs w:val="20"/>
              </w:rPr>
            </w:pPr>
          </w:p>
          <w:p w14:paraId="4FA7E06A" w14:textId="77777777" w:rsidR="001435F6" w:rsidRPr="00420C9D" w:rsidRDefault="001435F6" w:rsidP="0095273D">
            <w:pPr>
              <w:spacing w:after="0" w:line="240" w:lineRule="auto"/>
              <w:contextualSpacing/>
              <w:rPr>
                <w:rFonts w:ascii="Arial" w:hAnsi="Arial" w:cs="Arial"/>
                <w:sz w:val="20"/>
                <w:szCs w:val="20"/>
              </w:rPr>
            </w:pPr>
          </w:p>
          <w:p w14:paraId="76592AF4" w14:textId="77777777" w:rsidR="001435F6" w:rsidRPr="00420C9D" w:rsidRDefault="001435F6" w:rsidP="0095273D">
            <w:pPr>
              <w:spacing w:after="0" w:line="240" w:lineRule="auto"/>
              <w:contextualSpacing/>
              <w:rPr>
                <w:rFonts w:ascii="Arial" w:hAnsi="Arial" w:cs="Arial"/>
                <w:sz w:val="20"/>
                <w:szCs w:val="20"/>
              </w:rPr>
            </w:pPr>
          </w:p>
          <w:p w14:paraId="55D1DAC9" w14:textId="24F3AAA2" w:rsidR="001435F6" w:rsidRPr="00420C9D" w:rsidRDefault="00B312C4" w:rsidP="0095273D">
            <w:pPr>
              <w:spacing w:after="0" w:line="240" w:lineRule="auto"/>
              <w:contextualSpacing/>
              <w:jc w:val="both"/>
              <w:rPr>
                <w:rFonts w:ascii="Arial" w:eastAsia="MS Gothic" w:hAnsi="Arial" w:cs="Arial"/>
                <w:color w:val="404040" w:themeColor="text1" w:themeTint="BF"/>
                <w:sz w:val="20"/>
                <w:szCs w:val="20"/>
              </w:rPr>
            </w:pPr>
            <w:r w:rsidRPr="00420C9D">
              <w:rPr>
                <w:rFonts w:ascii="Arial" w:hAnsi="Arial" w:cs="Arial"/>
                <w:sz w:val="20"/>
                <w:szCs w:val="20"/>
              </w:rPr>
              <w:object w:dxaOrig="225" w:dyaOrig="225" w14:anchorId="7D781C63">
                <v:shape id="_x0000_i1287" type="#_x0000_t75" style="width:42.1pt;height:20.1pt" o:ole="">
                  <v:imagedata r:id="rId24" o:title=""/>
                </v:shape>
                <w:control r:id="rId121" w:name="CheckBox1537" w:shapeid="_x0000_i1287"/>
              </w:object>
            </w:r>
            <w:r w:rsidR="001435F6" w:rsidRPr="00420C9D">
              <w:rPr>
                <w:rFonts w:ascii="Arial" w:hAnsi="Arial" w:cs="Arial"/>
                <w:sz w:val="20"/>
                <w:szCs w:val="20"/>
              </w:rPr>
              <w:t xml:space="preserve">   </w:t>
            </w:r>
            <w:r w:rsidRPr="00420C9D">
              <w:rPr>
                <w:rFonts w:ascii="Arial" w:hAnsi="Arial" w:cs="Arial"/>
                <w:sz w:val="20"/>
                <w:szCs w:val="20"/>
              </w:rPr>
              <w:object w:dxaOrig="225" w:dyaOrig="225" w14:anchorId="03E5F4AF">
                <v:shape id="_x0000_i1289" type="#_x0000_t75" style="width:44.9pt;height:20.1pt" o:ole="">
                  <v:imagedata r:id="rId32" o:title=""/>
                </v:shape>
                <w:control r:id="rId122" w:name="CheckBox2537" w:shapeid="_x0000_i1289"/>
              </w:object>
            </w:r>
            <w:r w:rsidR="001435F6" w:rsidRPr="00420C9D">
              <w:rPr>
                <w:rFonts w:ascii="Arial" w:hAnsi="Arial" w:cs="Arial"/>
                <w:sz w:val="20"/>
                <w:szCs w:val="20"/>
              </w:rPr>
              <w:t xml:space="preserve">  </w:t>
            </w:r>
            <w:r w:rsidR="001435F6" w:rsidRPr="00420C9D">
              <w:rPr>
                <w:rStyle w:val="Odkaznapoznmkupodiarou"/>
                <w:rFonts w:ascii="Arial" w:eastAsia="MS Gothic" w:hAnsi="Arial" w:cs="Arial"/>
                <w:color w:val="404040" w:themeColor="text1" w:themeTint="BF"/>
                <w:sz w:val="20"/>
                <w:szCs w:val="20"/>
              </w:rPr>
              <w:footnoteReference w:id="52"/>
            </w:r>
          </w:p>
          <w:p w14:paraId="6EC32C81" w14:textId="77777777" w:rsidR="001435F6" w:rsidRPr="00420C9D" w:rsidRDefault="001435F6" w:rsidP="0095273D">
            <w:pPr>
              <w:spacing w:after="0" w:line="240" w:lineRule="auto"/>
              <w:contextualSpacing/>
              <w:rPr>
                <w:rFonts w:ascii="Arial" w:hAnsi="Arial" w:cs="Arial"/>
                <w:sz w:val="20"/>
                <w:szCs w:val="20"/>
              </w:rPr>
            </w:pPr>
          </w:p>
          <w:p w14:paraId="508F48BF" w14:textId="77777777" w:rsidR="001435F6" w:rsidRPr="00420C9D" w:rsidRDefault="001435F6" w:rsidP="0095273D">
            <w:pPr>
              <w:spacing w:after="0" w:line="240" w:lineRule="auto"/>
              <w:contextualSpacing/>
              <w:rPr>
                <w:rFonts w:ascii="Arial" w:hAnsi="Arial" w:cs="Arial"/>
                <w:sz w:val="20"/>
                <w:szCs w:val="20"/>
              </w:rPr>
            </w:pPr>
          </w:p>
          <w:p w14:paraId="23E6B934" w14:textId="77777777" w:rsidR="001435F6" w:rsidRPr="00420C9D" w:rsidRDefault="001435F6" w:rsidP="0095273D">
            <w:pPr>
              <w:spacing w:after="0" w:line="240" w:lineRule="auto"/>
              <w:contextualSpacing/>
              <w:rPr>
                <w:rFonts w:ascii="Arial" w:hAnsi="Arial" w:cs="Arial"/>
                <w:sz w:val="20"/>
                <w:szCs w:val="20"/>
              </w:rPr>
            </w:pPr>
          </w:p>
          <w:p w14:paraId="655BD65B" w14:textId="77777777" w:rsidR="001435F6" w:rsidRPr="00420C9D" w:rsidRDefault="001435F6" w:rsidP="0095273D">
            <w:pPr>
              <w:spacing w:after="0" w:line="240" w:lineRule="auto"/>
              <w:contextualSpacing/>
              <w:rPr>
                <w:rFonts w:ascii="Arial" w:hAnsi="Arial" w:cs="Arial"/>
                <w:sz w:val="20"/>
                <w:szCs w:val="20"/>
              </w:rPr>
            </w:pPr>
          </w:p>
          <w:p w14:paraId="0F3B526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webová adresa, vydávajúci orgán alebo subjekt, presný odkaz na dokumentáciu):</w:t>
            </w:r>
          </w:p>
          <w:p w14:paraId="71D5F29E" w14:textId="77777777" w:rsidR="001435F6" w:rsidRPr="00420C9D" w:rsidRDefault="001435F6" w:rsidP="0095273D">
            <w:pPr>
              <w:spacing w:after="0" w:line="240" w:lineRule="auto"/>
              <w:contextualSpacing/>
              <w:rPr>
                <w:rFonts w:ascii="Arial" w:hAnsi="Arial" w:cs="Arial"/>
                <w:sz w:val="20"/>
                <w:szCs w:val="20"/>
              </w:rPr>
            </w:pPr>
            <w:r w:rsidRPr="00420C9D">
              <w:rPr>
                <w:rFonts w:ascii="Arial" w:hAnsi="Arial" w:cs="Arial"/>
                <w:sz w:val="20"/>
                <w:szCs w:val="20"/>
              </w:rPr>
              <w:t>[...........][...........][...........]</w:t>
            </w:r>
            <w:r w:rsidRPr="00420C9D">
              <w:rPr>
                <w:rStyle w:val="Odkaznapoznmkupodiarou"/>
                <w:rFonts w:ascii="Arial" w:hAnsi="Arial" w:cs="Arial"/>
                <w:sz w:val="20"/>
                <w:szCs w:val="20"/>
              </w:rPr>
              <w:footnoteReference w:id="53"/>
            </w:r>
          </w:p>
        </w:tc>
      </w:tr>
    </w:tbl>
    <w:p w14:paraId="478571D6" w14:textId="77777777" w:rsidR="001435F6" w:rsidRPr="00420C9D" w:rsidRDefault="001435F6" w:rsidP="0095273D">
      <w:pPr>
        <w:spacing w:after="0" w:line="240" w:lineRule="auto"/>
        <w:contextualSpacing/>
        <w:jc w:val="center"/>
        <w:rPr>
          <w:rFonts w:ascii="Arial" w:hAnsi="Arial" w:cs="Arial"/>
          <w:b/>
          <w:sz w:val="20"/>
          <w:szCs w:val="20"/>
        </w:rPr>
      </w:pPr>
      <w:r w:rsidRPr="00420C9D">
        <w:rPr>
          <w:rFonts w:ascii="Arial" w:hAnsi="Arial" w:cs="Arial"/>
          <w:b/>
          <w:sz w:val="20"/>
          <w:szCs w:val="20"/>
        </w:rPr>
        <w:t>Časť VI: Záverečné vyhlásenia</w:t>
      </w:r>
    </w:p>
    <w:p w14:paraId="656CF834"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informácie uvedené v častiach II – V sú pravdivé a správne a, že boli uvedené pri plnom vedomí následkov závažného skresľovania skutočností.</w:t>
      </w:r>
    </w:p>
    <w:p w14:paraId="207ADE73" w14:textId="77777777" w:rsidR="001435F6" w:rsidRPr="00420C9D" w:rsidRDefault="001435F6" w:rsidP="0095273D">
      <w:pPr>
        <w:spacing w:after="0" w:line="240" w:lineRule="auto"/>
        <w:contextualSpacing/>
        <w:jc w:val="both"/>
        <w:rPr>
          <w:rFonts w:ascii="Arial" w:hAnsi="Arial" w:cs="Arial"/>
          <w:i/>
          <w:sz w:val="20"/>
          <w:szCs w:val="20"/>
        </w:rPr>
      </w:pPr>
    </w:p>
    <w:p w14:paraId="24B4A969" w14:textId="77777777" w:rsidR="001435F6" w:rsidRPr="00420C9D" w:rsidRDefault="001435F6" w:rsidP="0095273D">
      <w:pPr>
        <w:spacing w:after="0" w:line="240" w:lineRule="auto"/>
        <w:contextualSpacing/>
        <w:jc w:val="both"/>
        <w:rPr>
          <w:rFonts w:ascii="Arial" w:hAnsi="Arial" w:cs="Arial"/>
          <w:i/>
          <w:sz w:val="20"/>
          <w:szCs w:val="20"/>
        </w:rPr>
      </w:pPr>
      <w:r w:rsidRPr="00420C9D">
        <w:rPr>
          <w:rFonts w:ascii="Arial" w:hAnsi="Arial" w:cs="Arial"/>
          <w:i/>
          <w:sz w:val="20"/>
          <w:szCs w:val="20"/>
        </w:rPr>
        <w:t>Podpísaný/podpísaní vyhlasuje/ú, že na požiadanie okamžite predloží/ia uvedené osvedčenia a ostatné formy listinných dôkazov, okrem prípadov, keď:</w:t>
      </w:r>
    </w:p>
    <w:p w14:paraId="41D3ED7F" w14:textId="77777777" w:rsidR="001435F6" w:rsidRPr="00420C9D" w:rsidRDefault="001435F6" w:rsidP="0095273D">
      <w:pPr>
        <w:spacing w:after="0" w:line="240" w:lineRule="auto"/>
        <w:contextualSpacing/>
        <w:jc w:val="both"/>
        <w:rPr>
          <w:rFonts w:ascii="Arial" w:hAnsi="Arial" w:cs="Arial"/>
          <w:i/>
          <w:sz w:val="20"/>
          <w:szCs w:val="20"/>
        </w:rPr>
      </w:pPr>
    </w:p>
    <w:p w14:paraId="7A4AFE7E"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verejný obstarávateľ alebo obstarávateľ má možnosť získať sprievodnú dokumentáciu priamo na základe prístupu do vnútroštátnej databázy v ktoromkoľvek členskom štáte, ktorá je dostupná bezplatne</w:t>
      </w:r>
      <w:r w:rsidRPr="00420C9D">
        <w:rPr>
          <w:rStyle w:val="Odkaznapoznmkupodiarou"/>
          <w:rFonts w:ascii="Arial" w:hAnsi="Arial" w:cs="Arial"/>
          <w:i/>
          <w:sz w:val="20"/>
          <w:szCs w:val="20"/>
        </w:rPr>
        <w:footnoteReference w:id="54"/>
      </w:r>
      <w:r w:rsidRPr="00420C9D">
        <w:rPr>
          <w:rFonts w:ascii="Arial" w:hAnsi="Arial" w:cs="Arial"/>
          <w:i/>
          <w:sz w:val="20"/>
          <w:szCs w:val="20"/>
        </w:rPr>
        <w:t>, alebo</w:t>
      </w:r>
    </w:p>
    <w:p w14:paraId="2A12346A" w14:textId="77777777" w:rsidR="001435F6" w:rsidRPr="00420C9D" w:rsidRDefault="001435F6" w:rsidP="005E46B5">
      <w:pPr>
        <w:pStyle w:val="Odsekzoznamu"/>
        <w:numPr>
          <w:ilvl w:val="0"/>
          <w:numId w:val="24"/>
        </w:numPr>
        <w:spacing w:after="0" w:line="240" w:lineRule="auto"/>
        <w:jc w:val="both"/>
        <w:rPr>
          <w:rFonts w:ascii="Arial" w:hAnsi="Arial" w:cs="Arial"/>
          <w:i/>
          <w:sz w:val="20"/>
          <w:szCs w:val="20"/>
        </w:rPr>
      </w:pPr>
      <w:r w:rsidRPr="00420C9D">
        <w:rPr>
          <w:rFonts w:ascii="Arial" w:hAnsi="Arial" w:cs="Arial"/>
          <w:i/>
          <w:sz w:val="20"/>
          <w:szCs w:val="20"/>
        </w:rPr>
        <w:t>najneskôr do 18. októbra 2018</w:t>
      </w:r>
      <w:r w:rsidRPr="00420C9D">
        <w:rPr>
          <w:rStyle w:val="Odkaznapoznmkupodiarou"/>
          <w:rFonts w:ascii="Arial" w:hAnsi="Arial" w:cs="Arial"/>
          <w:i/>
          <w:sz w:val="20"/>
          <w:szCs w:val="20"/>
        </w:rPr>
        <w:footnoteReference w:id="55"/>
      </w:r>
      <w:r w:rsidRPr="00420C9D">
        <w:rPr>
          <w:rFonts w:ascii="Arial" w:hAnsi="Arial" w:cs="Arial"/>
          <w:i/>
          <w:sz w:val="20"/>
          <w:szCs w:val="20"/>
        </w:rPr>
        <w:t xml:space="preserve"> bude mať verejný obstarávateľ alebo obstarávateľ príslušnú dokumentáciu k dispozícii.</w:t>
      </w:r>
    </w:p>
    <w:p w14:paraId="17719E1A"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i/>
          <w:sz w:val="20"/>
          <w:szCs w:val="20"/>
        </w:rPr>
        <w:t>Ja/my, dolupodpísaný/dolupodpísaní, formálne súhlasím/súhlasíme, aby</w:t>
      </w:r>
      <w:r w:rsidR="0089148E" w:rsidRPr="00420C9D">
        <w:rPr>
          <w:rFonts w:ascii="Arial" w:hAnsi="Arial" w:cs="Arial"/>
          <w:i/>
          <w:sz w:val="20"/>
          <w:szCs w:val="20"/>
        </w:rPr>
        <w:t xml:space="preserve"> Národná diaľničná spoločnosť, a.s. získala </w:t>
      </w:r>
      <w:r w:rsidRPr="00420C9D">
        <w:rPr>
          <w:rFonts w:ascii="Arial" w:hAnsi="Arial" w:cs="Arial"/>
          <w:i/>
          <w:sz w:val="20"/>
          <w:szCs w:val="20"/>
        </w:rPr>
        <w:t xml:space="preserve">prístup k podporným dokumentom obsahujúcim informácie, ktoré som/sme poskytol/poskytli v </w:t>
      </w:r>
      <w:r w:rsidRPr="00420C9D">
        <w:rPr>
          <w:rFonts w:ascii="Arial" w:hAnsi="Arial" w:cs="Arial"/>
          <w:b/>
          <w:i/>
          <w:sz w:val="20"/>
          <w:szCs w:val="20"/>
        </w:rPr>
        <w:t>[identifikujte príslušnú časť/oddiel/body</w:t>
      </w:r>
      <w:r w:rsidRPr="00420C9D">
        <w:rPr>
          <w:rFonts w:ascii="Arial" w:hAnsi="Arial" w:cs="Arial"/>
          <w:i/>
          <w:sz w:val="20"/>
          <w:szCs w:val="20"/>
        </w:rPr>
        <w:t xml:space="preserve">] tohto jednotného európskeho dokumentu pre obstarávanie na účely </w:t>
      </w:r>
      <w:r w:rsidRPr="00420C9D">
        <w:rPr>
          <w:rFonts w:ascii="Arial" w:hAnsi="Arial" w:cs="Arial"/>
          <w:sz w:val="20"/>
          <w:szCs w:val="20"/>
        </w:rPr>
        <w:t>[</w:t>
      </w:r>
      <w:r w:rsidRPr="00420C9D">
        <w:rPr>
          <w:rFonts w:ascii="Arial" w:hAnsi="Arial" w:cs="Arial"/>
          <w:b/>
          <w:sz w:val="20"/>
          <w:szCs w:val="20"/>
        </w:rPr>
        <w:t>identifikujte postup obstarávania:</w:t>
      </w:r>
      <w:r w:rsidRPr="00420C9D">
        <w:rPr>
          <w:rFonts w:ascii="Arial" w:hAnsi="Arial" w:cs="Arial"/>
          <w:sz w:val="20"/>
          <w:szCs w:val="20"/>
        </w:rPr>
        <w:t xml:space="preserve"> (opis zhrnutia, odkaz na uverejnenie</w:t>
      </w:r>
      <w:r w:rsidRPr="00420C9D">
        <w:rPr>
          <w:rFonts w:ascii="Arial" w:hAnsi="Arial" w:cs="Arial"/>
          <w:i/>
          <w:sz w:val="20"/>
          <w:szCs w:val="20"/>
        </w:rPr>
        <w:t xml:space="preserve"> v Úradnom vestníku Európskej únie, </w:t>
      </w:r>
      <w:r w:rsidRPr="00420C9D">
        <w:rPr>
          <w:rFonts w:ascii="Arial" w:hAnsi="Arial" w:cs="Arial"/>
          <w:sz w:val="20"/>
          <w:szCs w:val="20"/>
        </w:rPr>
        <w:t>referenčné číslo</w:t>
      </w:r>
      <w:r w:rsidRPr="00420C9D">
        <w:rPr>
          <w:rFonts w:ascii="Arial" w:hAnsi="Arial" w:cs="Arial"/>
          <w:i/>
          <w:sz w:val="20"/>
          <w:szCs w:val="20"/>
        </w:rPr>
        <w:t>)].</w:t>
      </w:r>
    </w:p>
    <w:p w14:paraId="7CCB0BE1" w14:textId="77777777" w:rsidR="001435F6" w:rsidRPr="00420C9D" w:rsidRDefault="001435F6" w:rsidP="0095273D">
      <w:pPr>
        <w:pStyle w:val="Odsekzoznamu"/>
        <w:spacing w:after="0" w:line="240" w:lineRule="auto"/>
        <w:jc w:val="both"/>
        <w:rPr>
          <w:rFonts w:ascii="Arial" w:hAnsi="Arial" w:cs="Arial"/>
          <w:i/>
          <w:sz w:val="20"/>
          <w:szCs w:val="20"/>
        </w:rPr>
      </w:pPr>
    </w:p>
    <w:p w14:paraId="1493BF09" w14:textId="77777777" w:rsidR="001435F6" w:rsidRPr="00420C9D" w:rsidRDefault="001435F6" w:rsidP="0095273D">
      <w:pPr>
        <w:pStyle w:val="Odsekzoznamu"/>
        <w:spacing w:after="0" w:line="240" w:lineRule="auto"/>
        <w:jc w:val="both"/>
        <w:rPr>
          <w:rFonts w:ascii="Arial" w:hAnsi="Arial" w:cs="Arial"/>
          <w:i/>
          <w:sz w:val="20"/>
          <w:szCs w:val="20"/>
        </w:rPr>
      </w:pPr>
      <w:r w:rsidRPr="00420C9D">
        <w:rPr>
          <w:rFonts w:ascii="Arial" w:hAnsi="Arial" w:cs="Arial"/>
          <w:sz w:val="20"/>
          <w:szCs w:val="20"/>
        </w:rPr>
        <w:t>Dátum, miesto a podpis/podpisy: [...........]</w:t>
      </w:r>
    </w:p>
    <w:p w14:paraId="03147F56" w14:textId="77777777" w:rsidR="00813060" w:rsidRPr="00420C9D" w:rsidRDefault="003C1989" w:rsidP="0095273D">
      <w:pPr>
        <w:spacing w:after="0" w:line="240" w:lineRule="auto"/>
        <w:contextualSpacing/>
        <w:rPr>
          <w:rFonts w:ascii="Arial" w:hAnsi="Arial" w:cs="Arial"/>
          <w:sz w:val="20"/>
          <w:szCs w:val="20"/>
        </w:rPr>
      </w:pPr>
      <w:r w:rsidRPr="00420C9D">
        <w:rPr>
          <w:rFonts w:ascii="Arial" w:hAnsi="Arial" w:cs="Arial"/>
          <w:sz w:val="20"/>
          <w:szCs w:val="20"/>
        </w:rPr>
        <w:br w:type="page"/>
      </w:r>
    </w:p>
    <w:p w14:paraId="4465A929" w14:textId="77777777" w:rsidR="00C7065A" w:rsidRPr="009744BB" w:rsidRDefault="00C7065A" w:rsidP="0095273D">
      <w:pPr>
        <w:spacing w:after="0" w:line="240" w:lineRule="auto"/>
        <w:contextualSpacing/>
        <w:jc w:val="center"/>
        <w:rPr>
          <w:rFonts w:ascii="Arial" w:hAnsi="Arial" w:cs="Arial"/>
          <w:b/>
          <w:caps/>
          <w:sz w:val="24"/>
          <w:szCs w:val="24"/>
        </w:rPr>
      </w:pPr>
    </w:p>
    <w:p w14:paraId="194EE383" w14:textId="75705783" w:rsidR="00977ED7" w:rsidRPr="009744BB" w:rsidRDefault="00977ED7" w:rsidP="0095273D">
      <w:pPr>
        <w:spacing w:after="0" w:line="240" w:lineRule="auto"/>
        <w:contextualSpacing/>
        <w:jc w:val="center"/>
        <w:rPr>
          <w:rFonts w:ascii="Arial" w:hAnsi="Arial" w:cs="Arial"/>
          <w:b/>
          <w:caps/>
          <w:sz w:val="24"/>
          <w:szCs w:val="24"/>
        </w:rPr>
      </w:pPr>
      <w:r w:rsidRPr="009744BB">
        <w:rPr>
          <w:rFonts w:ascii="Arial" w:hAnsi="Arial" w:cs="Arial"/>
          <w:b/>
          <w:caps/>
          <w:sz w:val="24"/>
          <w:szCs w:val="24"/>
        </w:rPr>
        <w:t xml:space="preserve">Príloha B7 Podmienky účasti </w:t>
      </w:r>
      <w:r w:rsidR="00813060" w:rsidRPr="009744BB">
        <w:rPr>
          <w:rFonts w:ascii="Arial" w:hAnsi="Arial" w:cs="Arial"/>
          <w:b/>
          <w:caps/>
          <w:sz w:val="24"/>
          <w:szCs w:val="24"/>
        </w:rPr>
        <w:t>VO VEREJNOM OBSTAR</w:t>
      </w:r>
      <w:r w:rsidR="009825DE" w:rsidRPr="009744BB">
        <w:rPr>
          <w:rFonts w:ascii="Arial" w:hAnsi="Arial" w:cs="Arial"/>
          <w:b/>
          <w:caps/>
          <w:sz w:val="24"/>
          <w:szCs w:val="24"/>
        </w:rPr>
        <w:t>Á</w:t>
      </w:r>
      <w:r w:rsidR="00813060" w:rsidRPr="009744BB">
        <w:rPr>
          <w:rFonts w:ascii="Arial" w:hAnsi="Arial" w:cs="Arial"/>
          <w:b/>
          <w:caps/>
          <w:sz w:val="24"/>
          <w:szCs w:val="24"/>
        </w:rPr>
        <w:t xml:space="preserve">VANÍ </w:t>
      </w:r>
      <w:r w:rsidRPr="009744BB">
        <w:rPr>
          <w:rFonts w:ascii="Arial" w:hAnsi="Arial" w:cs="Arial"/>
          <w:b/>
          <w:caps/>
          <w:sz w:val="24"/>
          <w:szCs w:val="24"/>
        </w:rPr>
        <w:t>týkajúce sa osobného postavenia, finančného a ekonomického postavenia</w:t>
      </w:r>
      <w:r w:rsidR="009744BB">
        <w:rPr>
          <w:rFonts w:ascii="Arial" w:hAnsi="Arial" w:cs="Arial"/>
          <w:b/>
          <w:caps/>
          <w:sz w:val="24"/>
          <w:szCs w:val="24"/>
        </w:rPr>
        <w:t xml:space="preserve"> A </w:t>
      </w:r>
      <w:r w:rsidRPr="009744BB">
        <w:rPr>
          <w:rFonts w:ascii="Arial" w:hAnsi="Arial" w:cs="Arial"/>
          <w:b/>
          <w:caps/>
          <w:sz w:val="24"/>
          <w:szCs w:val="24"/>
        </w:rPr>
        <w:t>technickej spôsobilosti alebo odbornej spôsobilosti</w:t>
      </w:r>
    </w:p>
    <w:p w14:paraId="027AD7AF" w14:textId="77777777" w:rsidR="00977ED7" w:rsidRPr="009744BB" w:rsidRDefault="00977ED7" w:rsidP="0095273D">
      <w:pPr>
        <w:spacing w:after="0" w:line="240" w:lineRule="auto"/>
        <w:contextualSpacing/>
        <w:jc w:val="center"/>
        <w:rPr>
          <w:rFonts w:ascii="Arial" w:hAnsi="Arial" w:cs="Arial"/>
          <w:b/>
          <w:caps/>
          <w:sz w:val="24"/>
          <w:szCs w:val="24"/>
        </w:rPr>
      </w:pPr>
    </w:p>
    <w:p w14:paraId="3DB105CD" w14:textId="42FF1304" w:rsidR="00C7065A" w:rsidRPr="00420C9D" w:rsidRDefault="00C7065A" w:rsidP="0095273D">
      <w:pPr>
        <w:keepNext/>
        <w:spacing w:after="0" w:line="240" w:lineRule="auto"/>
        <w:contextualSpacing/>
        <w:jc w:val="both"/>
        <w:outlineLvl w:val="0"/>
        <w:rPr>
          <w:rFonts w:ascii="Arial" w:eastAsia="Times New Roman" w:hAnsi="Arial" w:cs="Arial"/>
          <w:sz w:val="20"/>
          <w:szCs w:val="20"/>
        </w:rPr>
      </w:pPr>
      <w:r w:rsidRPr="00420C9D">
        <w:rPr>
          <w:rFonts w:ascii="Arial" w:eastAsia="Times New Roman" w:hAnsi="Arial" w:cs="Arial"/>
          <w:b/>
          <w:sz w:val="20"/>
          <w:szCs w:val="20"/>
        </w:rPr>
        <w:t xml:space="preserve">Podmienky účasti vo verejnom obstarávaní týkajúce sa osobného postavenia podľa § 32 zákona, ktoré </w:t>
      </w:r>
      <w:r w:rsidR="0036231D">
        <w:rPr>
          <w:rFonts w:ascii="Arial" w:eastAsia="Times New Roman" w:hAnsi="Arial" w:cs="Arial"/>
          <w:b/>
          <w:sz w:val="20"/>
          <w:szCs w:val="20"/>
        </w:rPr>
        <w:t>záujemca</w:t>
      </w:r>
      <w:r w:rsidRPr="00420C9D">
        <w:rPr>
          <w:rFonts w:ascii="Arial" w:eastAsia="Times New Roman" w:hAnsi="Arial" w:cs="Arial"/>
          <w:b/>
          <w:sz w:val="20"/>
          <w:szCs w:val="20"/>
        </w:rPr>
        <w:t xml:space="preserve"> preukazuje nasledovne:</w:t>
      </w:r>
    </w:p>
    <w:p w14:paraId="4B387047" w14:textId="77777777" w:rsidR="00C7065A" w:rsidRPr="00420C9D" w:rsidRDefault="00C7065A" w:rsidP="0095273D">
      <w:pPr>
        <w:spacing w:after="0" w:line="240" w:lineRule="auto"/>
        <w:contextualSpacing/>
        <w:jc w:val="both"/>
        <w:rPr>
          <w:rFonts w:ascii="Arial" w:eastAsia="Times New Roman" w:hAnsi="Arial" w:cs="Arial"/>
          <w:sz w:val="20"/>
          <w:szCs w:val="20"/>
        </w:rPr>
      </w:pPr>
    </w:p>
    <w:p w14:paraId="4F38265D" w14:textId="266D0621"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noProof/>
          <w:sz w:val="20"/>
          <w:szCs w:val="20"/>
          <w:lang w:val="x-none"/>
        </w:rPr>
      </w:pPr>
      <w:r w:rsidRPr="00420C9D">
        <w:rPr>
          <w:rFonts w:ascii="Arial" w:eastAsia="Calibri" w:hAnsi="Arial" w:cs="Arial"/>
          <w:noProof/>
          <w:sz w:val="20"/>
          <w:szCs w:val="20"/>
          <w:lang w:val="x-none"/>
        </w:rPr>
        <w:t xml:space="preserve">Verejného obstarávania sa môže zúčastniť len ten, kto spĺňa podmienky účasti týkajúce sa osobného postavenia podľa § 32 ods. 1 </w:t>
      </w:r>
      <w:r w:rsidRPr="00420C9D">
        <w:rPr>
          <w:rFonts w:ascii="Arial" w:eastAsia="Times New Roman" w:hAnsi="Arial" w:cs="Arial"/>
          <w:bCs/>
          <w:iCs/>
          <w:sz w:val="20"/>
          <w:szCs w:val="20"/>
          <w:lang w:eastAsia="en-US"/>
        </w:rPr>
        <w:t>zákona</w:t>
      </w:r>
      <w:r w:rsidRPr="00420C9D">
        <w:rPr>
          <w:rFonts w:ascii="Arial" w:eastAsia="Calibri" w:hAnsi="Arial" w:cs="Arial"/>
          <w:noProof/>
          <w:sz w:val="20"/>
          <w:szCs w:val="20"/>
          <w:lang w:val="x-none"/>
        </w:rPr>
        <w:t xml:space="preserve">, ktorých splnenie preukazuje podľa § 32 ods. 2 </w:t>
      </w:r>
      <w:r w:rsidRPr="00420C9D">
        <w:rPr>
          <w:rFonts w:ascii="Arial" w:eastAsia="Calibri" w:hAnsi="Arial" w:cs="Arial"/>
          <w:noProof/>
          <w:sz w:val="20"/>
          <w:szCs w:val="20"/>
        </w:rPr>
        <w:t>zákona</w:t>
      </w:r>
      <w:r w:rsidRPr="00420C9D">
        <w:rPr>
          <w:rFonts w:ascii="Arial" w:eastAsia="Calibri" w:hAnsi="Arial" w:cs="Arial"/>
          <w:noProof/>
          <w:sz w:val="20"/>
          <w:szCs w:val="20"/>
          <w:lang w:val="x-none"/>
        </w:rPr>
        <w:t xml:space="preserve"> v spojení s § 152 </w:t>
      </w:r>
      <w:r w:rsidRPr="00420C9D">
        <w:rPr>
          <w:rFonts w:ascii="Arial" w:eastAsia="Calibri" w:hAnsi="Arial" w:cs="Arial"/>
          <w:noProof/>
          <w:sz w:val="20"/>
          <w:szCs w:val="20"/>
        </w:rPr>
        <w:t>zákona</w:t>
      </w:r>
      <w:r w:rsidR="00AD3C74">
        <w:rPr>
          <w:rFonts w:ascii="Arial" w:eastAsia="Calibri" w:hAnsi="Arial" w:cs="Arial"/>
          <w:noProof/>
          <w:sz w:val="20"/>
          <w:szCs w:val="20"/>
        </w:rPr>
        <w:t xml:space="preserve">. </w:t>
      </w:r>
      <w:r w:rsidR="00AD3C74" w:rsidRPr="00AD3C74">
        <w:rPr>
          <w:rFonts w:ascii="Arial" w:eastAsia="Calibri" w:hAnsi="Arial" w:cs="Arial"/>
          <w:noProof/>
          <w:sz w:val="20"/>
          <w:szCs w:val="20"/>
        </w:rPr>
        <w:t xml:space="preserve">Podmienky účasti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 xml:space="preserve">odseku 1 písm. a) musí spĺňať aj iná osoba ako osoba podľa </w:t>
      </w:r>
      <w:r w:rsidR="0048661B">
        <w:rPr>
          <w:rFonts w:ascii="Arial" w:eastAsia="Calibri" w:hAnsi="Arial" w:cs="Arial"/>
          <w:noProof/>
          <w:sz w:val="20"/>
          <w:szCs w:val="20"/>
        </w:rPr>
        <w:t xml:space="preserve">§ 32 </w:t>
      </w:r>
      <w:r w:rsidR="00AD3C74" w:rsidRPr="00AD3C74">
        <w:rPr>
          <w:rFonts w:ascii="Arial" w:eastAsia="Calibri" w:hAnsi="Arial" w:cs="Arial"/>
          <w:noProof/>
          <w:sz w:val="20"/>
          <w:szCs w:val="20"/>
        </w:rPr>
        <w:t>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w:t>
      </w:r>
      <w:r w:rsidR="00AD3C74">
        <w:rPr>
          <w:rFonts w:ascii="Arial" w:eastAsia="Calibri" w:hAnsi="Arial" w:cs="Arial"/>
          <w:noProof/>
          <w:sz w:val="20"/>
          <w:szCs w:val="20"/>
        </w:rPr>
        <w:t xml:space="preserve"> § 32 </w:t>
      </w:r>
      <w:r w:rsidR="00AD3C74" w:rsidRPr="00AD3C74">
        <w:rPr>
          <w:rFonts w:ascii="Arial" w:eastAsia="Calibri" w:hAnsi="Arial" w:cs="Arial"/>
          <w:noProof/>
          <w:sz w:val="20"/>
          <w:szCs w:val="20"/>
        </w:rPr>
        <w:t xml:space="preserve"> ods</w:t>
      </w:r>
      <w:r w:rsidR="00AD3C74">
        <w:rPr>
          <w:rFonts w:ascii="Arial" w:eastAsia="Calibri" w:hAnsi="Arial" w:cs="Arial"/>
          <w:noProof/>
          <w:sz w:val="20"/>
          <w:szCs w:val="20"/>
        </w:rPr>
        <w:t>.</w:t>
      </w:r>
      <w:r w:rsidR="00AD3C74" w:rsidRPr="00AD3C74">
        <w:rPr>
          <w:rFonts w:ascii="Arial" w:eastAsia="Calibri" w:hAnsi="Arial" w:cs="Arial"/>
          <w:noProof/>
          <w:sz w:val="20"/>
          <w:szCs w:val="20"/>
        </w:rPr>
        <w:t xml:space="preserve"> </w:t>
      </w:r>
      <w:r w:rsidR="00AD3C74">
        <w:rPr>
          <w:rFonts w:ascii="Arial" w:eastAsia="Calibri" w:hAnsi="Arial" w:cs="Arial"/>
          <w:noProof/>
          <w:sz w:val="20"/>
          <w:szCs w:val="20"/>
        </w:rPr>
        <w:t>5 zákona</w:t>
      </w:r>
      <w:r w:rsidR="00AD3C74" w:rsidRPr="00AD3C74">
        <w:rPr>
          <w:rFonts w:ascii="Arial" w:eastAsia="Calibri" w:hAnsi="Arial" w:cs="Arial"/>
          <w:noProof/>
          <w:sz w:val="20"/>
          <w:szCs w:val="20"/>
        </w:rPr>
        <w:t>,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38249E12"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uchádzač alebo záujemca má sídlo, miesto podnikania alebo obvyklý pobyt mimo územia Slovenskej republiky a štát jeho sídla, miesta podnikania alebo obvyklého pobytu nevydáva niektoré z dokladov uvedených v § 32 ods. 2 zákona alebo nevydáva ani rovnocenné doklady, možno ich nahradiť čestným vyhlásením podľa predpisov platných v štáte jeho sídla, miesta podnikania alebo obvyklého pobytu.</w:t>
      </w:r>
    </w:p>
    <w:p w14:paraId="6FD0DBAC" w14:textId="77777777" w:rsidR="00C7065A" w:rsidRPr="00420C9D" w:rsidRDefault="00C7065A" w:rsidP="005E46B5">
      <w:pPr>
        <w:numPr>
          <w:ilvl w:val="0"/>
          <w:numId w:val="46"/>
        </w:num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A884C19" w14:textId="77777777" w:rsidR="00C7065A" w:rsidRPr="00420C9D" w:rsidRDefault="00C7065A" w:rsidP="005E46B5">
      <w:pPr>
        <w:numPr>
          <w:ilvl w:val="0"/>
          <w:numId w:val="46"/>
        </w:numPr>
        <w:autoSpaceDE w:val="0"/>
        <w:autoSpaceDN w:val="0"/>
        <w:spacing w:after="0" w:line="240" w:lineRule="auto"/>
        <w:ind w:left="284" w:hanging="284"/>
        <w:contextualSpacing/>
        <w:jc w:val="both"/>
        <w:rPr>
          <w:rFonts w:ascii="Arial" w:eastAsia="Calibri" w:hAnsi="Arial" w:cs="Arial"/>
          <w:sz w:val="20"/>
          <w:szCs w:val="20"/>
        </w:rPr>
      </w:pPr>
      <w:r w:rsidRPr="00420C9D">
        <w:rPr>
          <w:rFonts w:ascii="Arial" w:eastAsia="Times New Roman" w:hAnsi="Arial" w:cs="Arial"/>
          <w:sz w:val="20"/>
          <w:szCs w:val="20"/>
          <w:lang w:eastAsia="en-US"/>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19DC233E" w14:textId="77777777" w:rsidR="00C7065A" w:rsidRPr="00420C9D" w:rsidRDefault="00C7065A" w:rsidP="005E46B5">
      <w:pPr>
        <w:numPr>
          <w:ilvl w:val="0"/>
          <w:numId w:val="46"/>
        </w:numPr>
        <w:tabs>
          <w:tab w:val="left" w:pos="142"/>
        </w:tabs>
        <w:autoSpaceDE w:val="0"/>
        <w:autoSpaceDN w:val="0"/>
        <w:spacing w:after="0" w:line="240" w:lineRule="auto"/>
        <w:ind w:left="284" w:hanging="284"/>
        <w:contextualSpacing/>
        <w:jc w:val="both"/>
        <w:rPr>
          <w:rFonts w:ascii="Arial" w:eastAsia="Times New Roman" w:hAnsi="Arial" w:cs="Arial"/>
          <w:sz w:val="20"/>
          <w:szCs w:val="20"/>
          <w:lang w:eastAsia="en-US"/>
        </w:rPr>
      </w:pPr>
      <w:r w:rsidRPr="00420C9D">
        <w:rPr>
          <w:rFonts w:ascii="Arial" w:eastAsia="Calibri" w:hAnsi="Arial" w:cs="Arial"/>
          <w:sz w:val="20"/>
          <w:szCs w:val="20"/>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r w:rsidRPr="00420C9D">
        <w:rPr>
          <w:rFonts w:ascii="Arial" w:eastAsia="Times New Roman" w:hAnsi="Arial" w:cs="Arial"/>
          <w:sz w:val="20"/>
          <w:szCs w:val="20"/>
          <w:lang w:eastAsia="en-US"/>
        </w:rPr>
        <w:t xml:space="preserve"> </w:t>
      </w:r>
    </w:p>
    <w:p w14:paraId="2D40B1EE" w14:textId="55911418" w:rsidR="00C7065A" w:rsidRPr="00420C9D" w:rsidRDefault="00C7065A" w:rsidP="0095273D">
      <w:pPr>
        <w:spacing w:after="0" w:line="240" w:lineRule="auto"/>
        <w:ind w:left="284" w:hanging="284"/>
        <w:contextualSpacing/>
        <w:jc w:val="both"/>
        <w:rPr>
          <w:rFonts w:ascii="Arial" w:eastAsia="Times New Roman" w:hAnsi="Arial" w:cs="Arial"/>
          <w:sz w:val="20"/>
          <w:szCs w:val="20"/>
          <w:lang w:eastAsia="en-US"/>
        </w:rPr>
      </w:pPr>
      <w:r w:rsidRPr="00420C9D">
        <w:rPr>
          <w:rFonts w:ascii="Arial" w:eastAsia="Times New Roman" w:hAnsi="Arial" w:cs="Arial"/>
          <w:sz w:val="20"/>
          <w:szCs w:val="20"/>
          <w:lang w:eastAsia="en-US"/>
        </w:rPr>
        <w:t>6.</w:t>
      </w:r>
      <w:r w:rsidRPr="00420C9D">
        <w:rPr>
          <w:rFonts w:ascii="Arial" w:eastAsia="Times New Roman" w:hAnsi="Arial" w:cs="Arial"/>
          <w:sz w:val="20"/>
          <w:szCs w:val="20"/>
          <w:lang w:eastAsia="en-US"/>
        </w:rPr>
        <w:tab/>
        <w:t xml:space="preserve">Hospodársky subjekt môže predbežne nahradiť doklady na preukázanie splnenia podmienok účasti Jednotným európskym dokumentom (JED) podľa § 39 zákona. </w:t>
      </w:r>
      <w:r w:rsidR="0036231D">
        <w:rPr>
          <w:rFonts w:ascii="Arial" w:eastAsia="Times New Roman" w:hAnsi="Arial" w:cs="Arial"/>
          <w:sz w:val="20"/>
          <w:szCs w:val="20"/>
          <w:lang w:eastAsia="en-US"/>
        </w:rPr>
        <w:t>Záujemca</w:t>
      </w:r>
      <w:r w:rsidRPr="00420C9D">
        <w:rPr>
          <w:rFonts w:ascii="Arial" w:eastAsia="Times New Roman" w:hAnsi="Arial" w:cs="Arial"/>
          <w:sz w:val="20"/>
          <w:szCs w:val="20"/>
          <w:lang w:eastAsia="en-US"/>
        </w:rPr>
        <w:t xml:space="preserve"> vyplní časti I. až III. JED-u a môže vyplniť len oddiel α: GLOBÁLNY ÚDAJ PRE VŠETKY PODMIENKY ÚČASTI časti IV. JED-u bez toho, aby musel vyplniť iné oddiely časti IV. JED-u.</w:t>
      </w:r>
    </w:p>
    <w:p w14:paraId="25F6B7FA"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04FCB45C"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6D9FEC49" w14:textId="77777777" w:rsidR="00C7065A" w:rsidRPr="00420C9D" w:rsidRDefault="00C7065A" w:rsidP="0095273D">
      <w:pPr>
        <w:spacing w:after="0" w:line="240" w:lineRule="auto"/>
        <w:contextualSpacing/>
        <w:rPr>
          <w:rFonts w:ascii="Arial" w:eastAsia="Times New Roman" w:hAnsi="Arial" w:cs="Arial"/>
          <w:b/>
          <w:caps/>
          <w:sz w:val="20"/>
          <w:szCs w:val="20"/>
          <w:lang w:val="cs-CZ"/>
        </w:rPr>
      </w:pPr>
    </w:p>
    <w:p w14:paraId="2B389592" w14:textId="77777777" w:rsidR="00977ED7" w:rsidRPr="00420C9D" w:rsidRDefault="00977ED7" w:rsidP="0095273D">
      <w:pPr>
        <w:pStyle w:val="Nadpis21"/>
        <w:tabs>
          <w:tab w:val="left" w:pos="0"/>
        </w:tabs>
        <w:spacing w:before="0" w:after="0" w:line="240" w:lineRule="auto"/>
        <w:ind w:left="0"/>
        <w:contextualSpacing/>
        <w:jc w:val="both"/>
        <w:rPr>
          <w:rFonts w:ascii="Arial" w:hAnsi="Arial" w:cs="Arial"/>
          <w:bCs w:val="0"/>
          <w:sz w:val="20"/>
          <w:szCs w:val="20"/>
        </w:rPr>
      </w:pPr>
    </w:p>
    <w:p w14:paraId="34CECEFE"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E7AEA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5F242857"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92C6C33"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83F84C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7D6364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FED86DB"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65B4E7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7DDC29C"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17FA7E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59ECFD"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49E581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04967819"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B8A0CA9" w14:textId="523E3F25" w:rsidR="00C7065A"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390945CF" w14:textId="77777777" w:rsidR="00D04A5A" w:rsidRPr="00420C9D" w:rsidRDefault="00D04A5A" w:rsidP="0095273D">
      <w:pPr>
        <w:pStyle w:val="Nadpis21"/>
        <w:tabs>
          <w:tab w:val="left" w:pos="0"/>
        </w:tabs>
        <w:spacing w:before="0" w:after="0" w:line="240" w:lineRule="auto"/>
        <w:ind w:left="0"/>
        <w:contextualSpacing/>
        <w:jc w:val="both"/>
        <w:rPr>
          <w:rFonts w:ascii="Arial" w:hAnsi="Arial" w:cs="Arial"/>
          <w:bCs w:val="0"/>
          <w:sz w:val="20"/>
          <w:szCs w:val="20"/>
        </w:rPr>
      </w:pPr>
    </w:p>
    <w:p w14:paraId="1A145E0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1A66FF18"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7C54EE11"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613E04C6" w14:textId="77777777" w:rsidR="00C7065A" w:rsidRPr="00420C9D" w:rsidRDefault="00C7065A" w:rsidP="0095273D">
      <w:pPr>
        <w:pStyle w:val="Nadpis21"/>
        <w:tabs>
          <w:tab w:val="left" w:pos="0"/>
        </w:tabs>
        <w:spacing w:before="0" w:after="0" w:line="240" w:lineRule="auto"/>
        <w:ind w:left="0"/>
        <w:contextualSpacing/>
        <w:jc w:val="both"/>
        <w:rPr>
          <w:rFonts w:ascii="Arial" w:hAnsi="Arial" w:cs="Arial"/>
          <w:bCs w:val="0"/>
          <w:sz w:val="20"/>
          <w:szCs w:val="20"/>
        </w:rPr>
      </w:pPr>
    </w:p>
    <w:p w14:paraId="22DF7E74" w14:textId="58A32258" w:rsidR="00977ED7" w:rsidRPr="00420C9D" w:rsidRDefault="00977ED7" w:rsidP="0095273D">
      <w:pPr>
        <w:pStyle w:val="Nadpis21"/>
        <w:tabs>
          <w:tab w:val="left" w:pos="0"/>
        </w:tabs>
        <w:spacing w:before="0" w:after="0" w:line="240" w:lineRule="auto"/>
        <w:ind w:left="0"/>
        <w:contextualSpacing/>
        <w:jc w:val="both"/>
        <w:rPr>
          <w:rStyle w:val="Siln"/>
          <w:rFonts w:ascii="Arial" w:hAnsi="Arial" w:cs="Arial"/>
          <w:b/>
          <w:bCs/>
          <w:sz w:val="20"/>
          <w:szCs w:val="20"/>
          <w:lang w:eastAsia="sk-SK"/>
        </w:rPr>
      </w:pPr>
      <w:r w:rsidRPr="00420C9D">
        <w:rPr>
          <w:rFonts w:ascii="Arial" w:hAnsi="Arial" w:cs="Arial"/>
          <w:bCs w:val="0"/>
          <w:sz w:val="20"/>
          <w:szCs w:val="20"/>
        </w:rPr>
        <w:t xml:space="preserve">Podmienky </w:t>
      </w:r>
      <w:r w:rsidRPr="00420C9D">
        <w:rPr>
          <w:rStyle w:val="Siln"/>
          <w:rFonts w:ascii="Arial" w:hAnsi="Arial" w:cs="Arial"/>
          <w:b/>
          <w:sz w:val="20"/>
          <w:szCs w:val="20"/>
        </w:rPr>
        <w:t xml:space="preserve">účasti vo verejnom obstarávaní týkajúce sa finančného a ekonomického postavenia podľa § 33 </w:t>
      </w:r>
      <w:r w:rsidR="00C7065A" w:rsidRPr="00420C9D">
        <w:rPr>
          <w:rStyle w:val="Siln"/>
          <w:rFonts w:ascii="Arial" w:hAnsi="Arial" w:cs="Arial"/>
          <w:b/>
          <w:sz w:val="20"/>
          <w:szCs w:val="20"/>
        </w:rPr>
        <w:t>zákona:</w:t>
      </w:r>
    </w:p>
    <w:p w14:paraId="7302F756" w14:textId="77777777" w:rsidR="00977ED7" w:rsidRPr="00420C9D" w:rsidRDefault="00977ED7" w:rsidP="0095273D">
      <w:pPr>
        <w:spacing w:after="0" w:line="240" w:lineRule="auto"/>
        <w:contextualSpacing/>
        <w:jc w:val="both"/>
        <w:rPr>
          <w:rFonts w:ascii="Arial" w:hAnsi="Arial" w:cs="Arial"/>
          <w:b/>
          <w:sz w:val="20"/>
          <w:szCs w:val="20"/>
        </w:rPr>
      </w:pPr>
    </w:p>
    <w:p w14:paraId="53D79E38" w14:textId="2D2866D6" w:rsidR="00977ED7" w:rsidRPr="00420C9D" w:rsidRDefault="0036231D" w:rsidP="0095273D">
      <w:pPr>
        <w:spacing w:after="0" w:line="240" w:lineRule="auto"/>
        <w:contextualSpacing/>
        <w:jc w:val="both"/>
        <w:rPr>
          <w:rFonts w:ascii="Arial" w:hAnsi="Arial" w:cs="Arial"/>
          <w:sz w:val="20"/>
          <w:szCs w:val="20"/>
        </w:rPr>
      </w:pPr>
      <w:r>
        <w:rPr>
          <w:rFonts w:ascii="Arial" w:hAnsi="Arial" w:cs="Arial"/>
          <w:sz w:val="20"/>
          <w:szCs w:val="20"/>
        </w:rPr>
        <w:t>Záujemca</w:t>
      </w:r>
      <w:r w:rsidR="00977ED7" w:rsidRPr="00420C9D">
        <w:rPr>
          <w:rFonts w:ascii="Arial" w:hAnsi="Arial" w:cs="Arial"/>
          <w:sz w:val="20"/>
          <w:szCs w:val="20"/>
        </w:rPr>
        <w:t xml:space="preserve"> vo svojej ponuke predloží dokumenty, ktorými preukazuje svoje finančné a ekonomické postavenie</w:t>
      </w:r>
      <w:r w:rsidR="00C7065A" w:rsidRPr="00420C9D">
        <w:rPr>
          <w:rFonts w:ascii="Arial" w:hAnsi="Arial" w:cs="Arial"/>
          <w:sz w:val="20"/>
          <w:szCs w:val="20"/>
        </w:rPr>
        <w:t xml:space="preserve"> nasledovne</w:t>
      </w:r>
      <w:r w:rsidR="00977ED7" w:rsidRPr="00420C9D">
        <w:rPr>
          <w:rFonts w:ascii="Arial" w:hAnsi="Arial" w:cs="Arial"/>
          <w:sz w:val="20"/>
          <w:szCs w:val="20"/>
        </w:rPr>
        <w:t xml:space="preserve">:  </w:t>
      </w:r>
    </w:p>
    <w:p w14:paraId="11DDAD7A" w14:textId="77777777" w:rsidR="00977ED7" w:rsidRPr="00420C9D" w:rsidRDefault="00977ED7" w:rsidP="0095273D">
      <w:pPr>
        <w:spacing w:after="0" w:line="240" w:lineRule="auto"/>
        <w:contextualSpacing/>
        <w:jc w:val="both"/>
        <w:rPr>
          <w:rFonts w:ascii="Arial" w:hAnsi="Arial" w:cs="Arial"/>
          <w:sz w:val="20"/>
          <w:szCs w:val="20"/>
        </w:rPr>
      </w:pPr>
    </w:p>
    <w:p w14:paraId="0054E0B7" w14:textId="77777777" w:rsidR="00977ED7" w:rsidRPr="00420C9D" w:rsidRDefault="00977ED7" w:rsidP="005E46B5">
      <w:pPr>
        <w:pStyle w:val="Odsekzoznamu"/>
        <w:numPr>
          <w:ilvl w:val="0"/>
          <w:numId w:val="30"/>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33 ods. 1 písm. a) </w:t>
      </w:r>
      <w:r w:rsidR="00D5655F" w:rsidRPr="00420C9D">
        <w:rPr>
          <w:rFonts w:ascii="Arial" w:hAnsi="Arial" w:cs="Arial"/>
          <w:b/>
          <w:sz w:val="20"/>
          <w:szCs w:val="20"/>
        </w:rPr>
        <w:t>zákona</w:t>
      </w:r>
      <w:r w:rsidRPr="00420C9D">
        <w:rPr>
          <w:rFonts w:ascii="Arial" w:hAnsi="Arial" w:cs="Arial"/>
          <w:b/>
          <w:sz w:val="20"/>
          <w:szCs w:val="20"/>
        </w:rPr>
        <w:t>:</w:t>
      </w:r>
    </w:p>
    <w:p w14:paraId="533D7338" w14:textId="77777777" w:rsidR="00C7065A" w:rsidRPr="00420C9D" w:rsidRDefault="00C7065A"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Vyjadrenie banky alebo pobočky zahraničnej banky.</w:t>
      </w:r>
    </w:p>
    <w:p w14:paraId="777A01A9" w14:textId="77777777" w:rsidR="00C7065A" w:rsidRPr="00420C9D" w:rsidRDefault="00C7065A" w:rsidP="0095273D">
      <w:pPr>
        <w:pStyle w:val="Odsekzoznamu"/>
        <w:spacing w:after="0" w:line="240" w:lineRule="auto"/>
        <w:ind w:left="284"/>
        <w:jc w:val="both"/>
        <w:rPr>
          <w:rFonts w:ascii="Arial" w:hAnsi="Arial" w:cs="Arial"/>
          <w:sz w:val="20"/>
          <w:szCs w:val="20"/>
        </w:rPr>
      </w:pPr>
    </w:p>
    <w:p w14:paraId="1E9EA237" w14:textId="77777777" w:rsidR="00C7065A" w:rsidRPr="00420C9D" w:rsidRDefault="00C7065A"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46C1C829" w14:textId="6B529D4D" w:rsidR="0089148E" w:rsidRPr="00420C9D" w:rsidRDefault="00C7065A" w:rsidP="0095273D">
      <w:pPr>
        <w:pStyle w:val="Odsekzoznamu"/>
        <w:spacing w:after="0" w:line="240" w:lineRule="auto"/>
        <w:ind w:left="709" w:hanging="425"/>
        <w:jc w:val="both"/>
        <w:rPr>
          <w:rFonts w:ascii="Arial" w:hAnsi="Arial" w:cs="Arial"/>
          <w:sz w:val="20"/>
          <w:szCs w:val="20"/>
          <w:lang w:val="x-none"/>
        </w:rPr>
      </w:pPr>
      <w:r w:rsidRPr="00420C9D">
        <w:rPr>
          <w:rFonts w:ascii="Arial" w:hAnsi="Arial" w:cs="Arial"/>
          <w:sz w:val="20"/>
          <w:szCs w:val="20"/>
        </w:rPr>
        <w:t>1.1</w:t>
      </w:r>
      <w:r w:rsidRPr="00420C9D">
        <w:rPr>
          <w:rFonts w:ascii="Arial" w:hAnsi="Arial" w:cs="Arial"/>
          <w:sz w:val="20"/>
          <w:szCs w:val="20"/>
        </w:rPr>
        <w:tab/>
      </w:r>
      <w:r w:rsidR="0089148E" w:rsidRPr="00420C9D">
        <w:rPr>
          <w:rFonts w:ascii="Arial" w:hAnsi="Arial" w:cs="Arial"/>
          <w:sz w:val="20"/>
          <w:szCs w:val="20"/>
          <w:lang w:val="x-none"/>
        </w:rPr>
        <w:t>Vyjadren</w:t>
      </w:r>
      <w:r w:rsidR="0089148E" w:rsidRPr="00420C9D">
        <w:rPr>
          <w:rFonts w:ascii="Arial" w:hAnsi="Arial" w:cs="Arial"/>
          <w:sz w:val="20"/>
          <w:szCs w:val="20"/>
        </w:rPr>
        <w:t>ie</w:t>
      </w:r>
      <w:r w:rsidR="0089148E" w:rsidRPr="00420C9D">
        <w:rPr>
          <w:rFonts w:ascii="Arial" w:hAnsi="Arial" w:cs="Arial"/>
          <w:sz w:val="20"/>
          <w:szCs w:val="20"/>
          <w:lang w:val="x-none"/>
        </w:rPr>
        <w:t xml:space="preserve"> banky/bánk</w:t>
      </w:r>
      <w:r w:rsidR="0089148E" w:rsidRPr="00420C9D">
        <w:rPr>
          <w:rFonts w:ascii="Arial" w:hAnsi="Arial" w:cs="Arial"/>
          <w:sz w:val="20"/>
          <w:szCs w:val="20"/>
        </w:rPr>
        <w:t xml:space="preserve"> alebo </w:t>
      </w:r>
      <w:r w:rsidR="0089148E" w:rsidRPr="00420C9D">
        <w:rPr>
          <w:rFonts w:ascii="Arial" w:hAnsi="Arial" w:cs="Arial"/>
          <w:sz w:val="20"/>
          <w:szCs w:val="20"/>
          <w:lang w:val="x-none"/>
        </w:rPr>
        <w:t>pobočky zahraničnej banky/bánk</w:t>
      </w:r>
      <w:r w:rsidR="0089148E" w:rsidRPr="00420C9D">
        <w:rPr>
          <w:rFonts w:ascii="Arial" w:hAnsi="Arial" w:cs="Arial"/>
          <w:sz w:val="20"/>
          <w:szCs w:val="20"/>
        </w:rPr>
        <w:t xml:space="preserve">, </w:t>
      </w:r>
      <w:r w:rsidR="002C34DB" w:rsidRPr="00420C9D">
        <w:rPr>
          <w:rFonts w:ascii="Arial" w:hAnsi="Arial" w:cs="Arial"/>
          <w:sz w:val="20"/>
          <w:szCs w:val="20"/>
        </w:rPr>
        <w:t xml:space="preserve">alebo zahraničnej banky/bánk, </w:t>
      </w:r>
      <w:r w:rsidR="0089148E" w:rsidRPr="00420C9D">
        <w:rPr>
          <w:rFonts w:ascii="Arial" w:hAnsi="Arial" w:cs="Arial"/>
          <w:sz w:val="20"/>
          <w:szCs w:val="20"/>
          <w:lang w:val="x-none"/>
        </w:rPr>
        <w:t xml:space="preserve">v ktorej/ých má </w:t>
      </w:r>
      <w:r w:rsidR="0036231D">
        <w:rPr>
          <w:rFonts w:ascii="Arial" w:hAnsi="Arial" w:cs="Arial"/>
          <w:sz w:val="20"/>
          <w:szCs w:val="20"/>
        </w:rPr>
        <w:t>záujemca</w:t>
      </w:r>
      <w:r w:rsidR="0089148E" w:rsidRPr="00420C9D">
        <w:rPr>
          <w:rFonts w:ascii="Arial" w:hAnsi="Arial" w:cs="Arial"/>
          <w:sz w:val="20"/>
          <w:szCs w:val="20"/>
          <w:lang w:val="x-none"/>
        </w:rPr>
        <w:t xml:space="preserve"> vedený/é účet/y, že jeho účet</w:t>
      </w:r>
      <w:r w:rsidR="0089148E" w:rsidRPr="00420C9D">
        <w:rPr>
          <w:rFonts w:ascii="Arial" w:hAnsi="Arial" w:cs="Arial"/>
          <w:sz w:val="20"/>
          <w:szCs w:val="20"/>
        </w:rPr>
        <w:t>/y</w:t>
      </w:r>
      <w:r w:rsidR="0089148E" w:rsidRPr="00420C9D">
        <w:rPr>
          <w:rFonts w:ascii="Arial" w:hAnsi="Arial" w:cs="Arial"/>
          <w:sz w:val="20"/>
          <w:szCs w:val="20"/>
          <w:lang w:val="x-none"/>
        </w:rPr>
        <w:t xml:space="preserve"> nie je/sú v nepovolenom debete, nie je</w:t>
      </w:r>
      <w:r w:rsidR="0089148E" w:rsidRPr="00420C9D">
        <w:rPr>
          <w:rFonts w:ascii="Arial" w:hAnsi="Arial" w:cs="Arial"/>
          <w:sz w:val="20"/>
          <w:szCs w:val="20"/>
        </w:rPr>
        <w:t>/sú</w:t>
      </w:r>
      <w:r w:rsidR="0089148E" w:rsidRPr="00420C9D">
        <w:rPr>
          <w:rFonts w:ascii="Arial" w:hAnsi="Arial" w:cs="Arial"/>
          <w:sz w:val="20"/>
          <w:szCs w:val="20"/>
          <w:lang w:val="x-none"/>
        </w:rPr>
        <w:t xml:space="preserve"> predmetom exekúcie, v prípade splácania úveru </w:t>
      </w:r>
      <w:r w:rsidR="0036231D">
        <w:rPr>
          <w:rFonts w:ascii="Arial" w:hAnsi="Arial" w:cs="Arial"/>
          <w:sz w:val="20"/>
          <w:szCs w:val="20"/>
        </w:rPr>
        <w:t>záujemca</w:t>
      </w:r>
      <w:r w:rsidR="0089148E" w:rsidRPr="00420C9D">
        <w:rPr>
          <w:rFonts w:ascii="Arial" w:hAnsi="Arial" w:cs="Arial"/>
          <w:sz w:val="20"/>
          <w:szCs w:val="20"/>
        </w:rPr>
        <w:t xml:space="preserve"> </w:t>
      </w:r>
      <w:r w:rsidR="0089148E" w:rsidRPr="00420C9D">
        <w:rPr>
          <w:rFonts w:ascii="Arial" w:hAnsi="Arial" w:cs="Arial"/>
          <w:sz w:val="20"/>
          <w:szCs w:val="20"/>
          <w:lang w:val="x-none"/>
        </w:rPr>
        <w:t xml:space="preserve">dodržuje splátkový kalendár a </w:t>
      </w:r>
      <w:r w:rsidR="0089148E" w:rsidRPr="00420C9D">
        <w:rPr>
          <w:rFonts w:ascii="Arial" w:hAnsi="Arial" w:cs="Arial"/>
          <w:sz w:val="20"/>
          <w:szCs w:val="20"/>
        </w:rPr>
        <w:t>je</w:t>
      </w:r>
      <w:r w:rsidR="0089148E" w:rsidRPr="00420C9D">
        <w:rPr>
          <w:rFonts w:ascii="Arial" w:hAnsi="Arial" w:cs="Arial"/>
          <w:sz w:val="20"/>
          <w:szCs w:val="20"/>
          <w:lang w:val="x-none"/>
        </w:rPr>
        <w:t xml:space="preserve"> schopn</w:t>
      </w:r>
      <w:r w:rsidR="0089148E" w:rsidRPr="00420C9D">
        <w:rPr>
          <w:rFonts w:ascii="Arial" w:hAnsi="Arial" w:cs="Arial"/>
          <w:sz w:val="20"/>
          <w:szCs w:val="20"/>
        </w:rPr>
        <w:t xml:space="preserve">ý </w:t>
      </w:r>
      <w:r w:rsidR="0089148E" w:rsidRPr="00420C9D">
        <w:rPr>
          <w:rFonts w:ascii="Arial" w:hAnsi="Arial" w:cs="Arial"/>
          <w:sz w:val="20"/>
          <w:szCs w:val="20"/>
          <w:lang w:val="x-none"/>
        </w:rPr>
        <w:t xml:space="preserve">plniť </w:t>
      </w:r>
      <w:r w:rsidR="0089148E" w:rsidRPr="00420C9D">
        <w:rPr>
          <w:rFonts w:ascii="Arial" w:hAnsi="Arial" w:cs="Arial"/>
          <w:sz w:val="20"/>
          <w:szCs w:val="20"/>
        </w:rPr>
        <w:t xml:space="preserve">si </w:t>
      </w:r>
      <w:r w:rsidR="0089148E" w:rsidRPr="00420C9D">
        <w:rPr>
          <w:rFonts w:ascii="Arial" w:hAnsi="Arial" w:cs="Arial"/>
          <w:sz w:val="20"/>
          <w:szCs w:val="20"/>
          <w:lang w:val="x-none"/>
        </w:rPr>
        <w:t>svoje finančné záväzky</w:t>
      </w:r>
      <w:r w:rsidR="0089148E" w:rsidRPr="00420C9D">
        <w:rPr>
          <w:rFonts w:ascii="Arial" w:hAnsi="Arial" w:cs="Arial"/>
          <w:sz w:val="20"/>
          <w:szCs w:val="20"/>
        </w:rPr>
        <w:t>.</w:t>
      </w:r>
      <w:r w:rsidR="0089148E" w:rsidRPr="00420C9D">
        <w:rPr>
          <w:rFonts w:ascii="Arial" w:hAnsi="Arial" w:cs="Arial"/>
          <w:sz w:val="20"/>
          <w:szCs w:val="20"/>
          <w:lang w:val="x-none"/>
        </w:rPr>
        <w:t xml:space="preserve"> </w:t>
      </w:r>
      <w:r w:rsidR="0089148E" w:rsidRPr="00420C9D">
        <w:rPr>
          <w:rFonts w:ascii="Arial" w:hAnsi="Arial" w:cs="Arial"/>
          <w:sz w:val="20"/>
          <w:szCs w:val="20"/>
        </w:rPr>
        <w:t xml:space="preserve">Vyjadrenie </w:t>
      </w:r>
      <w:r w:rsidR="0089148E" w:rsidRPr="00420C9D">
        <w:rPr>
          <w:rFonts w:ascii="Arial" w:hAnsi="Arial" w:cs="Arial"/>
          <w:sz w:val="20"/>
          <w:szCs w:val="20"/>
          <w:lang w:val="x-none"/>
        </w:rPr>
        <w:t xml:space="preserve">nebude </w:t>
      </w:r>
      <w:r w:rsidR="0089148E" w:rsidRPr="00420C9D">
        <w:rPr>
          <w:rFonts w:ascii="Arial" w:hAnsi="Arial" w:cs="Arial"/>
          <w:sz w:val="20"/>
          <w:szCs w:val="20"/>
        </w:rPr>
        <w:t>k</w:t>
      </w:r>
      <w:r w:rsidR="0089148E" w:rsidRPr="00420C9D">
        <w:rPr>
          <w:rFonts w:ascii="Arial" w:hAnsi="Arial" w:cs="Arial"/>
          <w:sz w:val="20"/>
          <w:szCs w:val="20"/>
          <w:lang w:val="x-none"/>
        </w:rPr>
        <w:t xml:space="preserve"> posledn</w:t>
      </w:r>
      <w:r w:rsidR="0089148E" w:rsidRPr="00420C9D">
        <w:rPr>
          <w:rFonts w:ascii="Arial" w:hAnsi="Arial" w:cs="Arial"/>
          <w:sz w:val="20"/>
          <w:szCs w:val="20"/>
        </w:rPr>
        <w:t>ému</w:t>
      </w:r>
      <w:r w:rsidR="0089148E" w:rsidRPr="00420C9D">
        <w:rPr>
          <w:rFonts w:ascii="Arial" w:hAnsi="Arial" w:cs="Arial"/>
          <w:sz w:val="20"/>
          <w:szCs w:val="20"/>
          <w:lang w:val="x-none"/>
        </w:rPr>
        <w:t xml:space="preserve"> d</w:t>
      </w:r>
      <w:r w:rsidR="0089148E" w:rsidRPr="00420C9D">
        <w:rPr>
          <w:rFonts w:ascii="Arial" w:hAnsi="Arial" w:cs="Arial"/>
          <w:sz w:val="20"/>
          <w:szCs w:val="20"/>
        </w:rPr>
        <w:t>ňu</w:t>
      </w:r>
      <w:r w:rsidR="0089148E" w:rsidRPr="00420C9D">
        <w:rPr>
          <w:rFonts w:ascii="Arial" w:hAnsi="Arial" w:cs="Arial"/>
          <w:sz w:val="20"/>
          <w:szCs w:val="20"/>
          <w:lang w:val="x-none"/>
        </w:rPr>
        <w:t xml:space="preserve"> lehoty určenej na predkladanie ponúk staršie ako tri mesiace</w:t>
      </w:r>
      <w:r w:rsidR="0089148E" w:rsidRPr="00420C9D">
        <w:rPr>
          <w:rFonts w:ascii="Arial" w:hAnsi="Arial" w:cs="Arial"/>
          <w:sz w:val="20"/>
          <w:szCs w:val="20"/>
        </w:rPr>
        <w:t xml:space="preserve">. K vyjadreniu/iam banky/bánk alebo ekvivalentnému dokladu </w:t>
      </w:r>
      <w:r w:rsidR="0036231D">
        <w:rPr>
          <w:rFonts w:ascii="Arial" w:hAnsi="Arial" w:cs="Arial"/>
          <w:sz w:val="20"/>
          <w:szCs w:val="20"/>
        </w:rPr>
        <w:t>záujemca</w:t>
      </w:r>
      <w:r w:rsidR="0089148E" w:rsidRPr="00420C9D">
        <w:rPr>
          <w:rFonts w:ascii="Arial" w:hAnsi="Arial" w:cs="Arial"/>
          <w:sz w:val="20"/>
          <w:szCs w:val="20"/>
        </w:rPr>
        <w:t xml:space="preserve"> zároveň predloží čestné vyhlásenie potvrdené štatutárnym orgánom </w:t>
      </w:r>
      <w:r w:rsidR="0036231D">
        <w:rPr>
          <w:rFonts w:ascii="Arial" w:hAnsi="Arial" w:cs="Arial"/>
          <w:sz w:val="20"/>
          <w:szCs w:val="20"/>
        </w:rPr>
        <w:t>záujemcu</w:t>
      </w:r>
      <w:r w:rsidR="0089148E" w:rsidRPr="00420C9D">
        <w:rPr>
          <w:rFonts w:ascii="Arial" w:hAnsi="Arial" w:cs="Arial"/>
          <w:sz w:val="20"/>
          <w:szCs w:val="20"/>
        </w:rPr>
        <w:t xml:space="preserve">, alebo osobou splnomocnenou </w:t>
      </w:r>
      <w:r w:rsidR="0036231D">
        <w:rPr>
          <w:rFonts w:ascii="Arial" w:hAnsi="Arial" w:cs="Arial"/>
          <w:sz w:val="20"/>
          <w:szCs w:val="20"/>
        </w:rPr>
        <w:t>záujemcom</w:t>
      </w:r>
      <w:r w:rsidR="0089148E" w:rsidRPr="00420C9D">
        <w:rPr>
          <w:rFonts w:ascii="Arial" w:hAnsi="Arial" w:cs="Arial"/>
          <w:sz w:val="20"/>
          <w:szCs w:val="20"/>
        </w:rPr>
        <w:t xml:space="preserve">, že nemá vedené účty ani záväzky v inej banke/bankách ako tej/tých, od ktorej/ých predložil vyššie uvedené potvrdenie/ia resp. ekvivalentný doklad. </w:t>
      </w:r>
      <w:r w:rsidR="0089148E" w:rsidRPr="00420C9D">
        <w:rPr>
          <w:rFonts w:ascii="Arial" w:hAnsi="Arial" w:cs="Arial"/>
          <w:sz w:val="20"/>
          <w:szCs w:val="20"/>
          <w:lang w:val="x-none"/>
        </w:rPr>
        <w:t>Pre upresnenie sa uvádza, že výpis z účtu sa nepovažuje za potvrdenie banky.</w:t>
      </w:r>
    </w:p>
    <w:p w14:paraId="3B3AD3F7" w14:textId="77777777" w:rsidR="004632F1" w:rsidRPr="00420C9D" w:rsidRDefault="004632F1" w:rsidP="0095273D">
      <w:pPr>
        <w:spacing w:after="0" w:line="240" w:lineRule="auto"/>
        <w:ind w:left="709" w:hanging="425"/>
        <w:contextualSpacing/>
        <w:jc w:val="both"/>
        <w:rPr>
          <w:rFonts w:ascii="Arial" w:eastAsia="Times New Roman" w:hAnsi="Arial" w:cs="Arial"/>
          <w:sz w:val="20"/>
          <w:szCs w:val="20"/>
        </w:rPr>
      </w:pPr>
      <w:bookmarkStart w:id="52" w:name="_Hlk135751552"/>
    </w:p>
    <w:bookmarkEnd w:id="52"/>
    <w:p w14:paraId="5AE277FB" w14:textId="77777777" w:rsidR="00977ED7" w:rsidRPr="00420C9D" w:rsidRDefault="00977ED7" w:rsidP="005E46B5">
      <w:pPr>
        <w:pStyle w:val="Odsekzoznamu"/>
        <w:numPr>
          <w:ilvl w:val="0"/>
          <w:numId w:val="30"/>
        </w:numPr>
        <w:spacing w:after="0" w:line="240" w:lineRule="auto"/>
        <w:ind w:left="284" w:hanging="284"/>
        <w:jc w:val="both"/>
        <w:rPr>
          <w:rFonts w:ascii="Arial" w:eastAsia="Calibri" w:hAnsi="Arial" w:cs="Arial"/>
          <w:sz w:val="20"/>
          <w:szCs w:val="20"/>
        </w:rPr>
      </w:pPr>
      <w:r w:rsidRPr="00420C9D">
        <w:rPr>
          <w:rFonts w:ascii="Arial" w:hAnsi="Arial" w:cs="Arial"/>
          <w:b/>
          <w:sz w:val="20"/>
          <w:szCs w:val="20"/>
        </w:rPr>
        <w:t xml:space="preserve">Podľa § 33 ods. 1 písm. d) </w:t>
      </w:r>
      <w:r w:rsidR="00D5655F" w:rsidRPr="00420C9D">
        <w:rPr>
          <w:rFonts w:ascii="Arial" w:hAnsi="Arial" w:cs="Arial"/>
          <w:b/>
          <w:sz w:val="20"/>
          <w:szCs w:val="20"/>
        </w:rPr>
        <w:t>zákona</w:t>
      </w:r>
      <w:r w:rsidRPr="00420C9D">
        <w:rPr>
          <w:rFonts w:ascii="Arial" w:hAnsi="Arial" w:cs="Arial"/>
          <w:b/>
          <w:sz w:val="20"/>
          <w:szCs w:val="20"/>
        </w:rPr>
        <w:t>:</w:t>
      </w:r>
    </w:p>
    <w:p w14:paraId="3D21BC70" w14:textId="77777777"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ab/>
        <w:t>Prehľad o celkovom dosiahnutom obrate.</w:t>
      </w:r>
    </w:p>
    <w:p w14:paraId="5246EFE0" w14:textId="77777777" w:rsidR="005D0346" w:rsidRPr="00420C9D" w:rsidRDefault="005D0346" w:rsidP="0095273D">
      <w:pPr>
        <w:spacing w:after="0" w:line="240" w:lineRule="auto"/>
        <w:ind w:left="284" w:hanging="284"/>
        <w:contextualSpacing/>
        <w:jc w:val="both"/>
        <w:rPr>
          <w:rFonts w:ascii="Arial" w:hAnsi="Arial" w:cs="Arial"/>
          <w:sz w:val="20"/>
          <w:szCs w:val="20"/>
        </w:rPr>
      </w:pPr>
    </w:p>
    <w:p w14:paraId="066D4064" w14:textId="77777777" w:rsidR="00C7065A" w:rsidRPr="00420C9D" w:rsidRDefault="00C7065A" w:rsidP="0095273D">
      <w:pPr>
        <w:spacing w:after="0" w:line="240" w:lineRule="auto"/>
        <w:ind w:left="284" w:hanging="284"/>
        <w:contextualSpacing/>
        <w:jc w:val="both"/>
        <w:rPr>
          <w:rFonts w:ascii="Arial" w:hAnsi="Arial" w:cs="Arial"/>
          <w:b/>
          <w:sz w:val="20"/>
          <w:szCs w:val="20"/>
        </w:rPr>
      </w:pPr>
      <w:r w:rsidRPr="00420C9D">
        <w:rPr>
          <w:rFonts w:ascii="Arial" w:hAnsi="Arial" w:cs="Arial"/>
          <w:sz w:val="20"/>
          <w:szCs w:val="20"/>
        </w:rPr>
        <w:tab/>
      </w:r>
      <w:r w:rsidRPr="00420C9D">
        <w:rPr>
          <w:rFonts w:ascii="Arial" w:hAnsi="Arial" w:cs="Arial"/>
          <w:b/>
          <w:sz w:val="20"/>
          <w:szCs w:val="20"/>
        </w:rPr>
        <w:t>Minimálna požadovaná úroveň štandardov:</w:t>
      </w:r>
    </w:p>
    <w:p w14:paraId="284BF1E7" w14:textId="003D0DDF" w:rsidR="00C7065A" w:rsidRPr="00420C9D" w:rsidRDefault="00C7065A"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2.1</w:t>
      </w:r>
      <w:r w:rsidRPr="00420C9D">
        <w:rPr>
          <w:rFonts w:ascii="Arial" w:eastAsia="Calibri" w:hAnsi="Arial" w:cs="Arial"/>
          <w:sz w:val="20"/>
          <w:szCs w:val="20"/>
        </w:rPr>
        <w:tab/>
      </w:r>
      <w:r w:rsidR="0036231D">
        <w:rPr>
          <w:rFonts w:ascii="Arial" w:eastAsia="Calibri" w:hAnsi="Arial" w:cs="Arial"/>
          <w:sz w:val="20"/>
          <w:szCs w:val="20"/>
        </w:rPr>
        <w:t>Záujemca</w:t>
      </w:r>
      <w:r w:rsidRPr="00420C9D">
        <w:rPr>
          <w:rFonts w:ascii="Arial" w:eastAsia="Calibri" w:hAnsi="Arial" w:cs="Arial"/>
          <w:sz w:val="20"/>
          <w:szCs w:val="20"/>
        </w:rPr>
        <w:t xml:space="preserve"> predloží </w:t>
      </w:r>
      <w:r w:rsidRPr="00420C9D">
        <w:rPr>
          <w:rFonts w:ascii="Arial" w:eastAsia="Calibri" w:hAnsi="Arial" w:cs="Arial"/>
          <w:sz w:val="20"/>
          <w:szCs w:val="20"/>
          <w:u w:val="single"/>
        </w:rPr>
        <w:t>čestné vyhlásenie</w:t>
      </w:r>
      <w:r w:rsidRPr="00420C9D">
        <w:rPr>
          <w:rFonts w:ascii="Arial" w:eastAsia="Calibri" w:hAnsi="Arial" w:cs="Arial"/>
          <w:sz w:val="20"/>
          <w:szCs w:val="20"/>
        </w:rPr>
        <w:t xml:space="preserve"> podpísané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w:t>
      </w:r>
      <w:r w:rsidRPr="00420C9D">
        <w:rPr>
          <w:rFonts w:ascii="Arial" w:eastAsia="Calibri" w:hAnsi="Arial" w:cs="Arial"/>
          <w:sz w:val="20"/>
          <w:szCs w:val="20"/>
          <w:u w:val="single"/>
        </w:rPr>
        <w:t>v ktorom uvedie prehľad o dosiahnutom obrate za posledné tri hospodárske roky</w:t>
      </w:r>
      <w:r w:rsidRPr="00420C9D">
        <w:rPr>
          <w:rFonts w:ascii="Arial" w:eastAsia="Calibri" w:hAnsi="Arial" w:cs="Arial"/>
          <w:sz w:val="20"/>
          <w:szCs w:val="20"/>
        </w:rPr>
        <w:t>, za ktoré sú dostupné v závislosti od vzniku alebo začatia prevádzkovania činnosti.</w:t>
      </w:r>
      <w:r w:rsidR="00355261">
        <w:rPr>
          <w:rFonts w:ascii="Arial" w:eastAsia="Calibri" w:hAnsi="Arial" w:cs="Arial"/>
          <w:sz w:val="20"/>
          <w:szCs w:val="20"/>
        </w:rPr>
        <w:t>*</w:t>
      </w:r>
    </w:p>
    <w:p w14:paraId="048BFFE4" w14:textId="77777777" w:rsidR="00C7065A" w:rsidRPr="00420C9D" w:rsidRDefault="00C7065A" w:rsidP="0095273D">
      <w:pPr>
        <w:spacing w:after="0" w:line="240" w:lineRule="auto"/>
        <w:ind w:left="709"/>
        <w:contextualSpacing/>
        <w:jc w:val="both"/>
        <w:rPr>
          <w:rFonts w:ascii="Arial" w:eastAsia="Calibri" w:hAnsi="Arial" w:cs="Arial"/>
          <w:sz w:val="20"/>
          <w:szCs w:val="20"/>
        </w:rPr>
      </w:pPr>
      <w:r w:rsidRPr="00420C9D">
        <w:rPr>
          <w:rFonts w:ascii="Arial" w:hAnsi="Arial" w:cs="Arial"/>
          <w:i/>
          <w:sz w:val="20"/>
          <w:szCs w:val="20"/>
        </w:rPr>
        <w:t xml:space="preserve">* </w:t>
      </w:r>
      <w:r w:rsidRPr="00420C9D">
        <w:rPr>
          <w:rFonts w:ascii="Arial" w:hAnsi="Arial" w:cs="Arial"/>
          <w:i/>
          <w:sz w:val="20"/>
          <w:szCs w:val="20"/>
        </w:rPr>
        <w:tab/>
        <w:t>Poznámka: Hospodársky rok je podľa § 3 ods. 4 zákona č. 431/2002 Z. z. o účtovníctve  obdobie nepretržite po sebe idúcich 12 kalendárnych mesiacov, ktoré nie je zhodné s kalendárnym rokom</w:t>
      </w:r>
    </w:p>
    <w:p w14:paraId="09E4808F" w14:textId="05D16A21"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eastAsia="Calibri" w:hAnsi="Arial" w:cs="Arial"/>
          <w:sz w:val="20"/>
          <w:szCs w:val="20"/>
        </w:rPr>
        <w:t>2.2</w:t>
      </w:r>
      <w:r w:rsidRPr="00420C9D">
        <w:rPr>
          <w:rFonts w:ascii="Arial" w:eastAsia="Calibri" w:hAnsi="Arial" w:cs="Arial"/>
          <w:sz w:val="20"/>
          <w:szCs w:val="20"/>
        </w:rPr>
        <w:tab/>
        <w:t xml:space="preserve">V prípade,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podvojné účtovníctvo, predloží z účtovnej závierky výkaz ziskov a strát a ak </w:t>
      </w:r>
      <w:r w:rsidR="0036231D">
        <w:rPr>
          <w:rFonts w:ascii="Arial" w:eastAsia="Calibri" w:hAnsi="Arial" w:cs="Arial"/>
          <w:sz w:val="20"/>
          <w:szCs w:val="20"/>
        </w:rPr>
        <w:t>záujemca</w:t>
      </w:r>
      <w:r w:rsidRPr="00420C9D">
        <w:rPr>
          <w:rFonts w:ascii="Arial" w:eastAsia="Calibri" w:hAnsi="Arial" w:cs="Arial"/>
          <w:sz w:val="20"/>
          <w:szCs w:val="20"/>
        </w:rPr>
        <w:t xml:space="preserve"> je osoba, ktorá vedie jednoduché účtovníctvo, predloží z účtovnej závierky výkaz príjmov a výdavkov. </w:t>
      </w:r>
    </w:p>
    <w:p w14:paraId="65CFCBCE" w14:textId="0111948E" w:rsidR="00355261" w:rsidRPr="00355261" w:rsidRDefault="00C7065A"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2.3</w:t>
      </w:r>
      <w:r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w:t>
      </w:r>
      <w:r w:rsidR="0036231D">
        <w:rPr>
          <w:rFonts w:ascii="Arial" w:eastAsia="Calibri" w:hAnsi="Arial" w:cs="Arial"/>
          <w:sz w:val="20"/>
          <w:szCs w:val="20"/>
          <w:u w:val="single"/>
        </w:rPr>
        <w:t>záujemcu</w:t>
      </w:r>
      <w:r w:rsidRPr="00420C9D">
        <w:rPr>
          <w:rFonts w:ascii="Arial" w:eastAsia="Calibri" w:hAnsi="Arial" w:cs="Arial"/>
          <w:sz w:val="20"/>
          <w:szCs w:val="20"/>
          <w:u w:val="single"/>
        </w:rPr>
        <w:t xml:space="preserve"> musí byť </w:t>
      </w:r>
      <w:r w:rsidR="00057026">
        <w:rPr>
          <w:rFonts w:ascii="Arial" w:eastAsia="Calibri" w:hAnsi="Arial" w:cs="Arial"/>
          <w:sz w:val="20"/>
          <w:szCs w:val="20"/>
          <w:u w:val="single"/>
        </w:rPr>
        <w:t>90</w:t>
      </w:r>
      <w:r w:rsidR="00057026" w:rsidRPr="00420C9D">
        <w:rPr>
          <w:rFonts w:ascii="Arial" w:eastAsia="Calibri" w:hAnsi="Arial" w:cs="Arial"/>
          <w:sz w:val="20"/>
          <w:szCs w:val="20"/>
          <w:u w:val="single"/>
        </w:rPr>
        <w:t>0 </w:t>
      </w:r>
      <w:r w:rsidRPr="00420C9D">
        <w:rPr>
          <w:rFonts w:ascii="Arial" w:eastAsia="Calibri" w:hAnsi="Arial" w:cs="Arial"/>
          <w:sz w:val="20"/>
          <w:szCs w:val="20"/>
          <w:u w:val="single"/>
        </w:rPr>
        <w:t>000 000,00 EUR bez DPH</w:t>
      </w:r>
      <w:r w:rsidRPr="00420C9D">
        <w:rPr>
          <w:rFonts w:ascii="Arial" w:eastAsia="Calibri" w:hAnsi="Arial" w:cs="Arial"/>
          <w:sz w:val="20"/>
          <w:szCs w:val="20"/>
        </w:rPr>
        <w:t xml:space="preserve"> (slovom: </w:t>
      </w:r>
      <w:r w:rsidR="00070C20">
        <w:rPr>
          <w:rFonts w:ascii="Arial" w:eastAsia="Calibri" w:hAnsi="Arial" w:cs="Arial"/>
          <w:sz w:val="20"/>
          <w:szCs w:val="20"/>
        </w:rPr>
        <w:t>deväťsto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w:t>
      </w:r>
      <w:r w:rsidRPr="00420C9D">
        <w:rPr>
          <w:rFonts w:ascii="Arial" w:eastAsia="Calibri" w:hAnsi="Arial" w:cs="Arial"/>
          <w:sz w:val="20"/>
          <w:szCs w:val="20"/>
          <w:u w:val="single"/>
        </w:rPr>
        <w:t>celkom za posledné tri hospodárske roky</w:t>
      </w:r>
      <w:r w:rsidR="00355261">
        <w:rPr>
          <w:rFonts w:ascii="Arial" w:eastAsia="Calibri" w:hAnsi="Arial" w:cs="Arial"/>
          <w:sz w:val="20"/>
          <w:szCs w:val="20"/>
        </w:rPr>
        <w:t xml:space="preserve"> </w:t>
      </w:r>
      <w:r w:rsidR="00355261" w:rsidRPr="00355261">
        <w:rPr>
          <w:rFonts w:ascii="Arial" w:eastAsia="Calibri" w:hAnsi="Arial" w:cs="Arial"/>
          <w:sz w:val="20"/>
          <w:szCs w:val="20"/>
        </w:rPr>
        <w:t>za ktoré sú dostupné v závislosti od vzniku alebo začatia prevádzkovania činnosti.*</w:t>
      </w:r>
    </w:p>
    <w:p w14:paraId="369311E7" w14:textId="40194AB5" w:rsidR="004058F3" w:rsidRPr="00420C9D" w:rsidRDefault="004058F3" w:rsidP="0095273D">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 xml:space="preserve">2.4 </w:t>
      </w:r>
      <w:r w:rsidR="00C950DF" w:rsidRPr="00420C9D">
        <w:rPr>
          <w:rFonts w:ascii="Arial" w:eastAsia="Calibri" w:hAnsi="Arial" w:cs="Arial"/>
          <w:sz w:val="20"/>
          <w:szCs w:val="20"/>
        </w:rPr>
        <w:tab/>
      </w:r>
      <w:r w:rsidRPr="00420C9D">
        <w:rPr>
          <w:rFonts w:ascii="Arial" w:eastAsia="Calibri" w:hAnsi="Arial" w:cs="Arial"/>
          <w:sz w:val="20"/>
          <w:szCs w:val="20"/>
          <w:u w:val="single"/>
        </w:rPr>
        <w:t xml:space="preserve">Minimálny celkový obrat v oblasti, ktorej sa týka predmet zákazky – t.j. obrat v oblasti výstavby </w:t>
      </w:r>
      <w:r w:rsidRPr="00420C9D">
        <w:rPr>
          <w:rFonts w:ascii="Arial" w:eastAsia="Calibri" w:hAnsi="Arial" w:cs="Arial"/>
          <w:bCs/>
          <w:sz w:val="20"/>
          <w:szCs w:val="20"/>
          <w:u w:val="single"/>
        </w:rPr>
        <w:t>komunikácií</w:t>
      </w:r>
      <w:r w:rsidRPr="00420C9D">
        <w:rPr>
          <w:rFonts w:ascii="Arial" w:eastAsia="Calibri" w:hAnsi="Arial" w:cs="Arial"/>
          <w:sz w:val="20"/>
          <w:szCs w:val="20"/>
          <w:u w:val="single"/>
        </w:rPr>
        <w:t xml:space="preserve"> musí byť minimálne </w:t>
      </w:r>
      <w:r w:rsidR="00057026">
        <w:rPr>
          <w:rFonts w:ascii="Arial" w:eastAsia="Calibri" w:hAnsi="Arial" w:cs="Arial"/>
          <w:sz w:val="20"/>
          <w:szCs w:val="20"/>
          <w:u w:val="single"/>
        </w:rPr>
        <w:t>500</w:t>
      </w:r>
      <w:r w:rsidR="00057026" w:rsidRPr="00420C9D">
        <w:rPr>
          <w:rFonts w:ascii="Arial" w:eastAsia="Calibri" w:hAnsi="Arial" w:cs="Arial"/>
          <w:sz w:val="20"/>
          <w:szCs w:val="20"/>
          <w:u w:val="single"/>
        </w:rPr>
        <w:t> </w:t>
      </w:r>
      <w:r w:rsidRPr="00420C9D">
        <w:rPr>
          <w:rFonts w:ascii="Arial" w:eastAsia="Calibri" w:hAnsi="Arial" w:cs="Arial"/>
          <w:sz w:val="20"/>
          <w:szCs w:val="20"/>
          <w:u w:val="single"/>
        </w:rPr>
        <w:t xml:space="preserve">000 000,00 EUR bez DPH </w:t>
      </w:r>
      <w:r w:rsidR="008758FA" w:rsidRPr="00420C9D">
        <w:rPr>
          <w:rFonts w:ascii="Arial" w:eastAsia="Calibri" w:hAnsi="Arial" w:cs="Arial"/>
          <w:sz w:val="20"/>
          <w:szCs w:val="20"/>
        </w:rPr>
        <w:t>(</w:t>
      </w:r>
      <w:r w:rsidRPr="00420C9D">
        <w:rPr>
          <w:rFonts w:ascii="Arial" w:eastAsia="Calibri" w:hAnsi="Arial" w:cs="Arial"/>
          <w:sz w:val="20"/>
          <w:szCs w:val="20"/>
        </w:rPr>
        <w:t xml:space="preserve">slovom: </w:t>
      </w:r>
      <w:r w:rsidR="00070C20" w:rsidRPr="00420C9D">
        <w:rPr>
          <w:rFonts w:ascii="Arial" w:eastAsia="Calibri" w:hAnsi="Arial" w:cs="Arial"/>
          <w:sz w:val="20"/>
          <w:szCs w:val="20"/>
        </w:rPr>
        <w:t>pä</w:t>
      </w:r>
      <w:r w:rsidR="00070C20">
        <w:rPr>
          <w:rFonts w:ascii="Arial" w:eastAsia="Calibri" w:hAnsi="Arial" w:cs="Arial"/>
          <w:sz w:val="20"/>
          <w:szCs w:val="20"/>
        </w:rPr>
        <w:t>ťsto</w:t>
      </w:r>
      <w:r w:rsidR="00070C20" w:rsidRPr="00420C9D">
        <w:rPr>
          <w:rFonts w:ascii="Arial" w:eastAsia="Calibri" w:hAnsi="Arial" w:cs="Arial"/>
          <w:sz w:val="20"/>
          <w:szCs w:val="20"/>
        </w:rPr>
        <w:t xml:space="preserve"> </w:t>
      </w:r>
      <w:r w:rsidRPr="00420C9D">
        <w:rPr>
          <w:rFonts w:ascii="Arial" w:eastAsia="Calibri" w:hAnsi="Arial" w:cs="Arial"/>
          <w:sz w:val="20"/>
          <w:szCs w:val="20"/>
        </w:rPr>
        <w:t xml:space="preserve">miliónov eur bez DPH). Obrat v oblasti, ktorej sa predmet zákazky týka </w:t>
      </w:r>
      <w:r w:rsidR="0036231D">
        <w:rPr>
          <w:rFonts w:ascii="Arial" w:eastAsia="Calibri" w:hAnsi="Arial" w:cs="Arial"/>
          <w:sz w:val="20"/>
          <w:szCs w:val="20"/>
        </w:rPr>
        <w:t>záujemca</w:t>
      </w:r>
      <w:r w:rsidRPr="00420C9D">
        <w:rPr>
          <w:rFonts w:ascii="Arial" w:eastAsia="Calibri" w:hAnsi="Arial" w:cs="Arial"/>
          <w:sz w:val="20"/>
          <w:szCs w:val="20"/>
        </w:rPr>
        <w:t xml:space="preserve"> preukazuje vyššie uvedeným čestným vyhlásením podpísaným osobou oprávnenou konať v mene </w:t>
      </w:r>
      <w:r w:rsidR="0036231D">
        <w:rPr>
          <w:rFonts w:ascii="Arial" w:eastAsia="Calibri" w:hAnsi="Arial" w:cs="Arial"/>
          <w:sz w:val="20"/>
          <w:szCs w:val="20"/>
        </w:rPr>
        <w:t>záujemcu</w:t>
      </w:r>
      <w:r w:rsidRPr="00420C9D">
        <w:rPr>
          <w:rFonts w:ascii="Arial" w:eastAsia="Calibri" w:hAnsi="Arial" w:cs="Arial"/>
          <w:sz w:val="20"/>
          <w:szCs w:val="20"/>
        </w:rPr>
        <w:t xml:space="preserve">, v ktorom uvedie prehľad o dosiahnutom obrate </w:t>
      </w:r>
      <w:bookmarkStart w:id="53" w:name="_Hlk171510349"/>
      <w:r w:rsidRPr="00420C9D">
        <w:rPr>
          <w:rFonts w:ascii="Arial" w:eastAsia="Calibri" w:hAnsi="Arial" w:cs="Arial"/>
          <w:sz w:val="20"/>
          <w:szCs w:val="20"/>
        </w:rPr>
        <w:t>za posledné tri hospodárske roky, za ktoré sú dostupné v závislosti od vzniku alebo začatia prevádzkovania činnosti.</w:t>
      </w:r>
      <w:r w:rsidR="00355261">
        <w:rPr>
          <w:rFonts w:ascii="Arial" w:eastAsia="Calibri" w:hAnsi="Arial" w:cs="Arial"/>
          <w:sz w:val="20"/>
          <w:szCs w:val="20"/>
        </w:rPr>
        <w:t>*</w:t>
      </w:r>
    </w:p>
    <w:bookmarkEnd w:id="53"/>
    <w:p w14:paraId="7FC418BA" w14:textId="5C58524C" w:rsidR="00355261" w:rsidRPr="00355261" w:rsidRDefault="004058F3" w:rsidP="00355261">
      <w:pPr>
        <w:spacing w:after="0" w:line="240" w:lineRule="auto"/>
        <w:ind w:left="709" w:hanging="425"/>
        <w:contextualSpacing/>
        <w:jc w:val="both"/>
        <w:rPr>
          <w:rFonts w:ascii="Arial" w:eastAsia="Calibri" w:hAnsi="Arial" w:cs="Arial"/>
          <w:sz w:val="20"/>
          <w:szCs w:val="20"/>
        </w:rPr>
      </w:pPr>
      <w:r w:rsidRPr="00420C9D">
        <w:rPr>
          <w:rFonts w:ascii="Arial" w:eastAsia="Calibri" w:hAnsi="Arial" w:cs="Arial"/>
          <w:sz w:val="20"/>
          <w:szCs w:val="20"/>
        </w:rPr>
        <w:t>2.5</w:t>
      </w:r>
      <w:r w:rsidRPr="00420C9D">
        <w:rPr>
          <w:rFonts w:ascii="Arial" w:eastAsia="Calibri" w:hAnsi="Arial" w:cs="Arial"/>
          <w:sz w:val="20"/>
          <w:szCs w:val="20"/>
        </w:rPr>
        <w:tab/>
        <w:t xml:space="preserve">V prehľade budú v tabuľkovej forme jednotlivo uvedené zákazky realizované </w:t>
      </w:r>
      <w:r w:rsidR="0036231D">
        <w:rPr>
          <w:rFonts w:ascii="Arial" w:eastAsia="Calibri" w:hAnsi="Arial" w:cs="Arial"/>
          <w:sz w:val="20"/>
          <w:szCs w:val="20"/>
        </w:rPr>
        <w:t>záujemcom</w:t>
      </w:r>
      <w:r w:rsidRPr="00420C9D">
        <w:rPr>
          <w:rFonts w:ascii="Arial" w:eastAsia="Calibri" w:hAnsi="Arial" w:cs="Arial"/>
          <w:sz w:val="20"/>
          <w:szCs w:val="20"/>
        </w:rPr>
        <w:t xml:space="preserve">, tie ktoré </w:t>
      </w:r>
      <w:r w:rsidR="0036231D">
        <w:rPr>
          <w:rFonts w:ascii="Arial" w:eastAsia="Calibri" w:hAnsi="Arial" w:cs="Arial"/>
          <w:sz w:val="20"/>
          <w:szCs w:val="20"/>
        </w:rPr>
        <w:t>záujemca</w:t>
      </w:r>
      <w:r w:rsidRPr="00420C9D">
        <w:rPr>
          <w:rFonts w:ascii="Arial" w:eastAsia="Calibri" w:hAnsi="Arial" w:cs="Arial"/>
          <w:sz w:val="20"/>
          <w:szCs w:val="20"/>
        </w:rPr>
        <w:t xml:space="preserve"> použil pri výpočte obratu v oblasti výstavby komunikácií. </w:t>
      </w:r>
      <w:r w:rsidRPr="00420C9D">
        <w:rPr>
          <w:rFonts w:ascii="Arial" w:eastAsia="Calibri" w:hAnsi="Arial" w:cs="Arial"/>
          <w:sz w:val="20"/>
          <w:szCs w:val="20"/>
          <w:u w:val="single"/>
        </w:rPr>
        <w:t>Ku každej zákazke sa uvedie</w:t>
      </w:r>
      <w:r w:rsidRPr="00420C9D">
        <w:rPr>
          <w:rFonts w:ascii="Arial" w:eastAsia="Calibri" w:hAnsi="Arial" w:cs="Arial"/>
          <w:sz w:val="20"/>
          <w:szCs w:val="20"/>
        </w:rPr>
        <w:t xml:space="preserve"> názov zákazky, opis predmetu zákazky a obrat na zákazke </w:t>
      </w:r>
      <w:r w:rsidR="00355261" w:rsidRPr="00355261">
        <w:rPr>
          <w:rFonts w:ascii="Arial" w:eastAsia="Calibri" w:hAnsi="Arial" w:cs="Arial"/>
          <w:sz w:val="20"/>
          <w:szCs w:val="20"/>
        </w:rPr>
        <w:t>za posledné tri hospodárske roky, za ktoré sú dostupné v závislosti od vzniku alebo začatia prevádzkovania činnosti.*</w:t>
      </w:r>
    </w:p>
    <w:p w14:paraId="7EDF7AB7" w14:textId="44E1861C" w:rsidR="00C83DCC" w:rsidRPr="00420C9D" w:rsidRDefault="00C7065A" w:rsidP="0095273D">
      <w:pPr>
        <w:spacing w:after="0" w:line="240" w:lineRule="auto"/>
        <w:ind w:left="709" w:hanging="425"/>
        <w:contextualSpacing/>
        <w:jc w:val="both"/>
        <w:rPr>
          <w:rFonts w:ascii="Arial" w:eastAsia="Calibri" w:hAnsi="Arial" w:cs="Arial"/>
          <w:i/>
          <w:iCs/>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6</w:t>
      </w:r>
      <w:r w:rsidRPr="00420C9D">
        <w:rPr>
          <w:rFonts w:ascii="Arial" w:eastAsia="Calibri" w:hAnsi="Arial" w:cs="Arial"/>
          <w:sz w:val="20"/>
          <w:szCs w:val="20"/>
        </w:rPr>
        <w:tab/>
        <w:t xml:space="preserve">Ak </w:t>
      </w:r>
      <w:r w:rsidR="0036231D">
        <w:rPr>
          <w:rFonts w:ascii="Arial" w:eastAsia="Calibri" w:hAnsi="Arial" w:cs="Arial"/>
          <w:sz w:val="20"/>
          <w:szCs w:val="20"/>
        </w:rPr>
        <w:t xml:space="preserve">záujemca </w:t>
      </w:r>
      <w:r w:rsidRPr="00420C9D">
        <w:rPr>
          <w:rFonts w:ascii="Arial" w:eastAsia="Calibri" w:hAnsi="Arial" w:cs="Arial"/>
          <w:sz w:val="20"/>
          <w:szCs w:val="20"/>
        </w:rPr>
        <w:t>má účtovné závierky zverejnené v Registri účtovných závierok (www.registeruz.sk), uvedie v ponuke len internetovú adresu, na ktorej sú výkazy ziskov a strát alebo výkazy o príjmoch a výdavkoch verejne prístupné.</w:t>
      </w:r>
      <w:r w:rsidR="00C83DCC" w:rsidRPr="00420C9D">
        <w:rPr>
          <w:rFonts w:ascii="Arial" w:eastAsia="Times New Roman" w:hAnsi="Arial" w:cs="Arial"/>
          <w:iCs/>
          <w:sz w:val="20"/>
          <w:szCs w:val="20"/>
        </w:rPr>
        <w:t xml:space="preserve"> </w:t>
      </w:r>
      <w:r w:rsidR="00C83DCC" w:rsidRPr="00420C9D">
        <w:rPr>
          <w:rFonts w:ascii="Arial" w:eastAsia="Calibri" w:hAnsi="Arial" w:cs="Arial"/>
          <w:iCs/>
          <w:sz w:val="20"/>
          <w:szCs w:val="20"/>
        </w:rPr>
        <w:t xml:space="preserve">V prípade, že výkazy ziskov a strát alebo výkazy o príjmoch a výdavkoch </w:t>
      </w:r>
      <w:r w:rsidR="0036231D">
        <w:rPr>
          <w:rFonts w:ascii="Arial" w:eastAsia="Calibri" w:hAnsi="Arial" w:cs="Arial"/>
          <w:iCs/>
          <w:sz w:val="20"/>
          <w:szCs w:val="20"/>
        </w:rPr>
        <w:t>záujemcu</w:t>
      </w:r>
      <w:r w:rsidR="00C83DCC" w:rsidRPr="00420C9D">
        <w:rPr>
          <w:rFonts w:ascii="Arial" w:eastAsia="Calibri" w:hAnsi="Arial" w:cs="Arial"/>
          <w:iCs/>
          <w:sz w:val="20"/>
          <w:szCs w:val="20"/>
        </w:rPr>
        <w:t xml:space="preserve"> sú uložené v neverejnej časti Registra účtovných závierok, je potrebné ich v ponuke predložiť s osvedčovacou doložkou DataCentra prevádzkovateľa Registra účtovných závierok.</w:t>
      </w:r>
    </w:p>
    <w:p w14:paraId="025FD7D7" w14:textId="302D1342" w:rsidR="00D82D86" w:rsidRPr="00420C9D" w:rsidRDefault="00C7065A" w:rsidP="00FC451A">
      <w:pPr>
        <w:pStyle w:val="Odsekzoznamu"/>
        <w:spacing w:after="0" w:line="240" w:lineRule="auto"/>
        <w:ind w:left="709" w:hanging="425"/>
        <w:jc w:val="both"/>
        <w:rPr>
          <w:rFonts w:ascii="Arial" w:eastAsia="Calibri" w:hAnsi="Arial" w:cs="Arial"/>
          <w:sz w:val="20"/>
          <w:szCs w:val="20"/>
        </w:rPr>
      </w:pPr>
      <w:r w:rsidRPr="00420C9D">
        <w:rPr>
          <w:rFonts w:ascii="Arial" w:eastAsia="Calibri" w:hAnsi="Arial" w:cs="Arial"/>
          <w:sz w:val="20"/>
          <w:szCs w:val="20"/>
        </w:rPr>
        <w:t>2.</w:t>
      </w:r>
      <w:r w:rsidR="004058F3" w:rsidRPr="00420C9D">
        <w:rPr>
          <w:rFonts w:ascii="Arial" w:eastAsia="Calibri" w:hAnsi="Arial" w:cs="Arial"/>
          <w:sz w:val="20"/>
          <w:szCs w:val="20"/>
        </w:rPr>
        <w:t>7</w:t>
      </w:r>
      <w:r w:rsidRPr="00420C9D">
        <w:rPr>
          <w:rFonts w:ascii="Arial" w:eastAsia="Calibri" w:hAnsi="Arial" w:cs="Arial"/>
          <w:sz w:val="20"/>
          <w:szCs w:val="20"/>
        </w:rPr>
        <w:tab/>
      </w:r>
      <w:r w:rsidR="00FC451A" w:rsidRPr="00420C9D">
        <w:rPr>
          <w:rFonts w:ascii="Arial" w:eastAsia="Calibri" w:hAnsi="Arial" w:cs="Arial"/>
          <w:sz w:val="20"/>
          <w:szCs w:val="20"/>
        </w:rPr>
        <w:t xml:space="preserve">Ak </w:t>
      </w:r>
      <w:r w:rsidR="0036231D">
        <w:rPr>
          <w:rFonts w:ascii="Arial" w:eastAsia="Calibri" w:hAnsi="Arial" w:cs="Arial"/>
          <w:sz w:val="20"/>
          <w:szCs w:val="20"/>
        </w:rPr>
        <w:t>záujemca</w:t>
      </w:r>
      <w:r w:rsidR="00FC451A" w:rsidRPr="00420C9D">
        <w:rPr>
          <w:rFonts w:ascii="Arial" w:eastAsia="Calibri" w:hAnsi="Arial" w:cs="Arial"/>
          <w:sz w:val="20"/>
          <w:szCs w:val="20"/>
        </w:rPr>
        <w:t xml:space="preserve"> nedokáže z objektívnych dôvodov poskytnúť na preukázanie finančného a ekonomického postavenia dokument určený verejným obstarávateľom, môže finančné a ekonomické postavenie preukázať predložením iného dokumentu, ktorý verejný obstarávateľ považuje za vhodný</w:t>
      </w:r>
      <w:r w:rsidR="00191199" w:rsidRPr="00420C9D">
        <w:rPr>
          <w:rFonts w:ascii="Arial" w:eastAsia="Calibri" w:hAnsi="Arial" w:cs="Arial"/>
          <w:sz w:val="20"/>
          <w:szCs w:val="20"/>
        </w:rPr>
        <w:t>.</w:t>
      </w:r>
    </w:p>
    <w:p w14:paraId="770B1388" w14:textId="5F815AD7" w:rsidR="00C7065A" w:rsidRPr="00420C9D" w:rsidRDefault="00C7065A" w:rsidP="0095273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sidR="00FC451A" w:rsidRPr="00420C9D">
        <w:rPr>
          <w:rFonts w:ascii="Arial" w:hAnsi="Arial" w:cs="Arial"/>
          <w:sz w:val="20"/>
          <w:szCs w:val="20"/>
        </w:rPr>
        <w:t>8</w:t>
      </w:r>
      <w:r w:rsidRPr="00420C9D">
        <w:rPr>
          <w:rFonts w:ascii="Arial" w:hAnsi="Arial" w:cs="Arial"/>
          <w:sz w:val="20"/>
          <w:szCs w:val="20"/>
        </w:rPr>
        <w:t xml:space="preserve"> </w:t>
      </w:r>
      <w:r w:rsidRPr="00420C9D">
        <w:rPr>
          <w:rFonts w:ascii="Arial" w:hAnsi="Arial" w:cs="Arial"/>
          <w:sz w:val="20"/>
          <w:szCs w:val="20"/>
        </w:rPr>
        <w:tab/>
        <w:t xml:space="preserve">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 </w:t>
      </w:r>
      <w:r w:rsidR="0036231D">
        <w:rPr>
          <w:rFonts w:ascii="Arial" w:hAnsi="Arial" w:cs="Arial"/>
          <w:sz w:val="20"/>
          <w:szCs w:val="20"/>
        </w:rPr>
        <w:t>záujemca</w:t>
      </w:r>
      <w:r w:rsidRPr="00420C9D">
        <w:rPr>
          <w:rFonts w:ascii="Arial" w:hAnsi="Arial" w:cs="Arial"/>
          <w:sz w:val="20"/>
          <w:szCs w:val="20"/>
        </w:rPr>
        <w:t xml:space="preserve"> preukazuje splnenie podmienok účasti, ktoré sú vyjadrené v inej mene ako €, </w:t>
      </w:r>
      <w:r w:rsidR="0036231D">
        <w:rPr>
          <w:rFonts w:ascii="Arial" w:hAnsi="Arial" w:cs="Arial"/>
          <w:sz w:val="20"/>
          <w:szCs w:val="20"/>
        </w:rPr>
        <w:t>záujemca</w:t>
      </w:r>
      <w:r w:rsidRPr="00420C9D">
        <w:rPr>
          <w:rFonts w:ascii="Arial" w:hAnsi="Arial" w:cs="Arial"/>
          <w:sz w:val="20"/>
          <w:szCs w:val="20"/>
        </w:rPr>
        <w:t xml:space="preserve"> predloží v pôvodnej mene a priloží prepočet na  menu €, s uvedením hodnoty kurzu, na základe ktorého došlo k ním vykonanému prepočtu.</w:t>
      </w:r>
    </w:p>
    <w:p w14:paraId="44CDCC81" w14:textId="038C7C00" w:rsidR="00192B93" w:rsidRPr="00192B93" w:rsidRDefault="00C7065A" w:rsidP="00192B93">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3.</w:t>
      </w:r>
      <w:r w:rsidRPr="00420C9D">
        <w:rPr>
          <w:rFonts w:ascii="Arial" w:hAnsi="Arial" w:cs="Arial"/>
          <w:sz w:val="20"/>
          <w:szCs w:val="20"/>
        </w:rPr>
        <w:tab/>
      </w:r>
      <w:r w:rsidR="00192B93">
        <w:rPr>
          <w:rFonts w:ascii="Arial" w:hAnsi="Arial" w:cs="Arial"/>
          <w:sz w:val="20"/>
          <w:szCs w:val="20"/>
        </w:rPr>
        <w:t xml:space="preserve">Záujemca </w:t>
      </w:r>
      <w:r w:rsidR="00192B93" w:rsidRPr="00192B93">
        <w:rPr>
          <w:rFonts w:ascii="Arial" w:hAnsi="Arial" w:cs="Arial"/>
          <w:sz w:val="20"/>
          <w:szCs w:val="20"/>
        </w:rPr>
        <w:t xml:space="preserve">môže na preukázanie finančného a ekonomického postavenia využiť finančné zdroje inej osoby, bez ohľadu na ich právny vzťah. V takomto prípade musí </w:t>
      </w:r>
      <w:r w:rsidR="00192B93">
        <w:rPr>
          <w:rFonts w:ascii="Arial" w:hAnsi="Arial" w:cs="Arial"/>
          <w:sz w:val="20"/>
          <w:szCs w:val="20"/>
        </w:rPr>
        <w:t>záujemca</w:t>
      </w:r>
      <w:r w:rsidR="00192B93" w:rsidRPr="00192B93">
        <w:rPr>
          <w:rFonts w:ascii="Arial" w:hAnsi="Arial" w:cs="Arial"/>
          <w:sz w:val="20"/>
          <w:szCs w:val="20"/>
        </w:rPr>
        <w:t xml:space="preserve"> verejnému obstarávateľovi preukázať, že pri plnení zmluvy bude skutočne používať zdroje osoby, ktorej postavenie využíva na preukázanie finančného a ekonomického postavenia. Skutočnosť podľa druhej vety preukazuje </w:t>
      </w:r>
      <w:r w:rsidR="00192B93">
        <w:rPr>
          <w:rFonts w:ascii="Arial" w:hAnsi="Arial" w:cs="Arial"/>
          <w:sz w:val="20"/>
          <w:szCs w:val="20"/>
        </w:rPr>
        <w:t>záujemca</w:t>
      </w:r>
      <w:r w:rsidR="00192B93" w:rsidRPr="00192B93">
        <w:rPr>
          <w:rFonts w:ascii="Arial" w:hAnsi="Arial" w:cs="Arial"/>
          <w:sz w:val="20"/>
          <w:szCs w:val="20"/>
        </w:rPr>
        <w:t xml:space="preserve">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zákona a nesmú u nej existovať dôvody na vylúčenie podľa § 40 ods. 6 písm. a) až g) a ods. 7 zákona. Verejný obstarávateľ môže u osoby, ktorej zdroje majú byť použité na preukázanie finančného a ekonomického postavenia, hodnotiť existenciu dôvodov na vylúčenie podľa § 40 ods. 8 zákona. </w:t>
      </w:r>
    </w:p>
    <w:p w14:paraId="3D159267" w14:textId="2AB69439"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4.</w:t>
      </w:r>
      <w:r w:rsidRPr="00420C9D">
        <w:rPr>
          <w:rFonts w:ascii="Arial" w:hAnsi="Arial" w:cs="Arial"/>
          <w:sz w:val="20"/>
          <w:szCs w:val="20"/>
        </w:rPr>
        <w:tab/>
        <w:t xml:space="preserve">Verejný obstarávateľ požaduje, aby </w:t>
      </w:r>
      <w:r w:rsidR="0036231D">
        <w:rPr>
          <w:rFonts w:ascii="Arial" w:hAnsi="Arial" w:cs="Arial"/>
          <w:sz w:val="20"/>
          <w:szCs w:val="20"/>
        </w:rPr>
        <w:t xml:space="preserve">záujemca </w:t>
      </w:r>
      <w:r w:rsidRPr="00420C9D">
        <w:rPr>
          <w:rFonts w:ascii="Arial" w:hAnsi="Arial" w:cs="Arial"/>
          <w:sz w:val="20"/>
          <w:szCs w:val="20"/>
        </w:rPr>
        <w:t>a iná osoba, ktorej kapacity majú byť použité na preukázanie finančného a ekonomického postavenia, zodpovedali za plnenie zmluvy spoločne.</w:t>
      </w:r>
    </w:p>
    <w:p w14:paraId="7F9E4085" w14:textId="7565E9CB"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5.</w:t>
      </w:r>
      <w:r w:rsidRPr="00420C9D">
        <w:rPr>
          <w:rFonts w:ascii="Arial" w:hAnsi="Arial" w:cs="Arial"/>
          <w:sz w:val="20"/>
          <w:szCs w:val="20"/>
        </w:rPr>
        <w:tab/>
        <w:t>Skupina dodávateľov preukazuje splnenie podmienok účasti týkajúcich sa ekonomického</w:t>
      </w:r>
      <w:r w:rsidR="00471AA3">
        <w:rPr>
          <w:rFonts w:ascii="Arial" w:hAnsi="Arial" w:cs="Arial"/>
          <w:sz w:val="20"/>
          <w:szCs w:val="20"/>
        </w:rPr>
        <w:t xml:space="preserve"> </w:t>
      </w:r>
      <w:r w:rsidRPr="00420C9D">
        <w:rPr>
          <w:rFonts w:ascii="Arial" w:hAnsi="Arial" w:cs="Arial"/>
          <w:sz w:val="20"/>
          <w:szCs w:val="20"/>
        </w:rPr>
        <w:t>a finančného postavenia spoločne.</w:t>
      </w:r>
    </w:p>
    <w:p w14:paraId="751E3CFA" w14:textId="3DCFED30" w:rsidR="00C7065A" w:rsidRPr="00420C9D" w:rsidRDefault="00C7065A" w:rsidP="0095273D">
      <w:pPr>
        <w:spacing w:after="0" w:line="240" w:lineRule="auto"/>
        <w:ind w:left="284" w:hanging="284"/>
        <w:contextualSpacing/>
        <w:jc w:val="both"/>
        <w:rPr>
          <w:rFonts w:ascii="Arial" w:hAnsi="Arial" w:cs="Arial"/>
          <w:sz w:val="20"/>
          <w:szCs w:val="20"/>
        </w:rPr>
      </w:pPr>
      <w:r w:rsidRPr="00420C9D">
        <w:rPr>
          <w:rFonts w:ascii="Arial" w:hAnsi="Arial" w:cs="Arial"/>
          <w:sz w:val="20"/>
          <w:szCs w:val="20"/>
        </w:rPr>
        <w:t xml:space="preserve">6.  Hospodársky subjekt môže predbežne nahradiť doklady na preukázanie splnenia podmienok účasti Jednotným európskym dokumentom (JED) podľa § 39 zákona. </w:t>
      </w:r>
      <w:r w:rsidR="0036231D">
        <w:rPr>
          <w:rFonts w:ascii="Arial" w:hAnsi="Arial" w:cs="Arial"/>
          <w:sz w:val="20"/>
          <w:szCs w:val="20"/>
        </w:rPr>
        <w:t>Záujemca</w:t>
      </w:r>
      <w:r w:rsidRPr="00420C9D">
        <w:rPr>
          <w:rFonts w:ascii="Arial" w:hAnsi="Arial" w:cs="Arial"/>
          <w:sz w:val="20"/>
          <w:szCs w:val="20"/>
        </w:rPr>
        <w:t xml:space="preserve"> vyplní časti I. až III. JED-u a môže vyplniť len oddiel α: GLOBÁLNY ÚDAJ PRE VŠETKY PODMIENKY ÚČASTI časti IV. JED-u bez toho, aby musel vyplniť iné oddiely časti IV. JED-u. </w:t>
      </w:r>
    </w:p>
    <w:p w14:paraId="202D8119" w14:textId="1D9551BF" w:rsidR="00C7065A" w:rsidRPr="00420C9D" w:rsidRDefault="00C7065A" w:rsidP="0095273D">
      <w:pPr>
        <w:spacing w:after="0" w:line="240" w:lineRule="auto"/>
        <w:contextualSpacing/>
        <w:jc w:val="both"/>
        <w:rPr>
          <w:rFonts w:ascii="Arial" w:hAnsi="Arial" w:cs="Arial"/>
          <w:sz w:val="20"/>
          <w:szCs w:val="20"/>
        </w:rPr>
      </w:pPr>
    </w:p>
    <w:p w14:paraId="046DC51D" w14:textId="022F89E9" w:rsidR="00536359" w:rsidRPr="00420C9D" w:rsidRDefault="00536359" w:rsidP="0095273D">
      <w:pPr>
        <w:spacing w:after="0" w:line="240" w:lineRule="auto"/>
        <w:contextualSpacing/>
        <w:jc w:val="both"/>
        <w:rPr>
          <w:rFonts w:ascii="Arial" w:hAnsi="Arial" w:cs="Arial"/>
          <w:sz w:val="20"/>
          <w:szCs w:val="20"/>
        </w:rPr>
      </w:pPr>
    </w:p>
    <w:p w14:paraId="74CA4EBD" w14:textId="103B911E" w:rsidR="00536359" w:rsidRPr="00420C9D" w:rsidRDefault="00536359" w:rsidP="0095273D">
      <w:pPr>
        <w:spacing w:after="0" w:line="240" w:lineRule="auto"/>
        <w:contextualSpacing/>
        <w:jc w:val="both"/>
        <w:rPr>
          <w:rFonts w:ascii="Arial" w:hAnsi="Arial" w:cs="Arial"/>
          <w:sz w:val="20"/>
          <w:szCs w:val="20"/>
        </w:rPr>
      </w:pPr>
    </w:p>
    <w:p w14:paraId="583AD808" w14:textId="647E8438" w:rsidR="00536359" w:rsidRPr="00420C9D" w:rsidRDefault="00536359" w:rsidP="0095273D">
      <w:pPr>
        <w:spacing w:after="0" w:line="240" w:lineRule="auto"/>
        <w:contextualSpacing/>
        <w:jc w:val="both"/>
        <w:rPr>
          <w:rFonts w:ascii="Arial" w:hAnsi="Arial" w:cs="Arial"/>
          <w:sz w:val="20"/>
          <w:szCs w:val="20"/>
        </w:rPr>
      </w:pPr>
    </w:p>
    <w:p w14:paraId="64A345F6" w14:textId="66BFE49A" w:rsidR="00536359" w:rsidRPr="00420C9D" w:rsidRDefault="00536359" w:rsidP="0095273D">
      <w:pPr>
        <w:spacing w:after="0" w:line="240" w:lineRule="auto"/>
        <w:contextualSpacing/>
        <w:jc w:val="both"/>
        <w:rPr>
          <w:rFonts w:ascii="Arial" w:hAnsi="Arial" w:cs="Arial"/>
          <w:sz w:val="20"/>
          <w:szCs w:val="20"/>
        </w:rPr>
      </w:pPr>
    </w:p>
    <w:p w14:paraId="6AB1D9E9" w14:textId="4401A40C" w:rsidR="00536359" w:rsidRPr="00420C9D" w:rsidRDefault="00536359" w:rsidP="0095273D">
      <w:pPr>
        <w:spacing w:after="0" w:line="240" w:lineRule="auto"/>
        <w:contextualSpacing/>
        <w:jc w:val="both"/>
        <w:rPr>
          <w:rFonts w:ascii="Arial" w:hAnsi="Arial" w:cs="Arial"/>
          <w:sz w:val="20"/>
          <w:szCs w:val="20"/>
        </w:rPr>
      </w:pPr>
    </w:p>
    <w:p w14:paraId="0DFF497D" w14:textId="15B2EDD2" w:rsidR="00536359" w:rsidRPr="00420C9D" w:rsidRDefault="00536359" w:rsidP="0095273D">
      <w:pPr>
        <w:spacing w:after="0" w:line="240" w:lineRule="auto"/>
        <w:contextualSpacing/>
        <w:jc w:val="both"/>
        <w:rPr>
          <w:rFonts w:ascii="Arial" w:hAnsi="Arial" w:cs="Arial"/>
          <w:sz w:val="20"/>
          <w:szCs w:val="20"/>
        </w:rPr>
      </w:pPr>
    </w:p>
    <w:p w14:paraId="0C5A479E" w14:textId="7E7A1FF5" w:rsidR="00536359" w:rsidRPr="00420C9D" w:rsidRDefault="00536359" w:rsidP="0095273D">
      <w:pPr>
        <w:spacing w:after="0" w:line="240" w:lineRule="auto"/>
        <w:contextualSpacing/>
        <w:jc w:val="both"/>
        <w:rPr>
          <w:rFonts w:ascii="Arial" w:hAnsi="Arial" w:cs="Arial"/>
          <w:sz w:val="20"/>
          <w:szCs w:val="20"/>
        </w:rPr>
      </w:pPr>
    </w:p>
    <w:p w14:paraId="2E28F69C" w14:textId="74899B35" w:rsidR="00536359" w:rsidRPr="00420C9D" w:rsidRDefault="00536359" w:rsidP="0095273D">
      <w:pPr>
        <w:spacing w:after="0" w:line="240" w:lineRule="auto"/>
        <w:contextualSpacing/>
        <w:jc w:val="both"/>
        <w:rPr>
          <w:rFonts w:ascii="Arial" w:hAnsi="Arial" w:cs="Arial"/>
          <w:sz w:val="20"/>
          <w:szCs w:val="20"/>
        </w:rPr>
      </w:pPr>
    </w:p>
    <w:p w14:paraId="5E14269B" w14:textId="4619E6F1" w:rsidR="00536359" w:rsidRPr="00420C9D" w:rsidRDefault="00536359" w:rsidP="0095273D">
      <w:pPr>
        <w:spacing w:after="0" w:line="240" w:lineRule="auto"/>
        <w:contextualSpacing/>
        <w:jc w:val="both"/>
        <w:rPr>
          <w:rFonts w:ascii="Arial" w:hAnsi="Arial" w:cs="Arial"/>
          <w:sz w:val="20"/>
          <w:szCs w:val="20"/>
        </w:rPr>
      </w:pPr>
    </w:p>
    <w:p w14:paraId="6ABD9533" w14:textId="0611A3B7" w:rsidR="00536359" w:rsidRPr="00420C9D" w:rsidRDefault="00536359" w:rsidP="0095273D">
      <w:pPr>
        <w:spacing w:after="0" w:line="240" w:lineRule="auto"/>
        <w:contextualSpacing/>
        <w:jc w:val="both"/>
        <w:rPr>
          <w:rFonts w:ascii="Arial" w:hAnsi="Arial" w:cs="Arial"/>
          <w:sz w:val="20"/>
          <w:szCs w:val="20"/>
        </w:rPr>
      </w:pPr>
    </w:p>
    <w:p w14:paraId="6DC26351" w14:textId="55691156" w:rsidR="00536359" w:rsidRPr="00420C9D" w:rsidRDefault="00536359" w:rsidP="0095273D">
      <w:pPr>
        <w:spacing w:after="0" w:line="240" w:lineRule="auto"/>
        <w:contextualSpacing/>
        <w:jc w:val="both"/>
        <w:rPr>
          <w:rFonts w:ascii="Arial" w:hAnsi="Arial" w:cs="Arial"/>
          <w:sz w:val="20"/>
          <w:szCs w:val="20"/>
        </w:rPr>
      </w:pPr>
    </w:p>
    <w:p w14:paraId="3ACAF446" w14:textId="1709E7B7" w:rsidR="00536359" w:rsidRPr="00420C9D" w:rsidRDefault="00536359" w:rsidP="0095273D">
      <w:pPr>
        <w:spacing w:after="0" w:line="240" w:lineRule="auto"/>
        <w:contextualSpacing/>
        <w:jc w:val="both"/>
        <w:rPr>
          <w:rFonts w:ascii="Arial" w:hAnsi="Arial" w:cs="Arial"/>
          <w:sz w:val="20"/>
          <w:szCs w:val="20"/>
        </w:rPr>
      </w:pPr>
    </w:p>
    <w:p w14:paraId="720B197D" w14:textId="2EDDD197" w:rsidR="00536359" w:rsidRPr="00420C9D" w:rsidRDefault="00536359" w:rsidP="0095273D">
      <w:pPr>
        <w:spacing w:after="0" w:line="240" w:lineRule="auto"/>
        <w:contextualSpacing/>
        <w:jc w:val="both"/>
        <w:rPr>
          <w:rFonts w:ascii="Arial" w:hAnsi="Arial" w:cs="Arial"/>
          <w:sz w:val="20"/>
          <w:szCs w:val="20"/>
        </w:rPr>
      </w:pPr>
    </w:p>
    <w:p w14:paraId="0EBE4707" w14:textId="34B7A1B9" w:rsidR="00536359" w:rsidRPr="00420C9D" w:rsidRDefault="00536359" w:rsidP="0095273D">
      <w:pPr>
        <w:spacing w:after="0" w:line="240" w:lineRule="auto"/>
        <w:contextualSpacing/>
        <w:jc w:val="both"/>
        <w:rPr>
          <w:rFonts w:ascii="Arial" w:hAnsi="Arial" w:cs="Arial"/>
          <w:sz w:val="20"/>
          <w:szCs w:val="20"/>
        </w:rPr>
      </w:pPr>
    </w:p>
    <w:p w14:paraId="03C4094E" w14:textId="12A5B9AC" w:rsidR="00536359" w:rsidRPr="00420C9D" w:rsidRDefault="00536359" w:rsidP="0095273D">
      <w:pPr>
        <w:spacing w:after="0" w:line="240" w:lineRule="auto"/>
        <w:contextualSpacing/>
        <w:jc w:val="both"/>
        <w:rPr>
          <w:rFonts w:ascii="Arial" w:hAnsi="Arial" w:cs="Arial"/>
          <w:sz w:val="20"/>
          <w:szCs w:val="20"/>
        </w:rPr>
      </w:pPr>
    </w:p>
    <w:p w14:paraId="7AD0C822" w14:textId="369AB996" w:rsidR="00536359" w:rsidRPr="00420C9D" w:rsidRDefault="00536359" w:rsidP="0095273D">
      <w:pPr>
        <w:spacing w:after="0" w:line="240" w:lineRule="auto"/>
        <w:contextualSpacing/>
        <w:jc w:val="both"/>
        <w:rPr>
          <w:rFonts w:ascii="Arial" w:hAnsi="Arial" w:cs="Arial"/>
          <w:sz w:val="20"/>
          <w:szCs w:val="20"/>
        </w:rPr>
      </w:pPr>
    </w:p>
    <w:p w14:paraId="68CE856F" w14:textId="55E1DA46" w:rsidR="00536359" w:rsidRPr="00420C9D" w:rsidRDefault="00536359" w:rsidP="0095273D">
      <w:pPr>
        <w:spacing w:after="0" w:line="240" w:lineRule="auto"/>
        <w:contextualSpacing/>
        <w:jc w:val="both"/>
        <w:rPr>
          <w:rFonts w:ascii="Arial" w:hAnsi="Arial" w:cs="Arial"/>
          <w:sz w:val="20"/>
          <w:szCs w:val="20"/>
        </w:rPr>
      </w:pPr>
    </w:p>
    <w:p w14:paraId="547F9F4C" w14:textId="3F0F07B8" w:rsidR="00536359" w:rsidRPr="00420C9D" w:rsidRDefault="00536359" w:rsidP="0095273D">
      <w:pPr>
        <w:spacing w:after="0" w:line="240" w:lineRule="auto"/>
        <w:contextualSpacing/>
        <w:jc w:val="both"/>
        <w:rPr>
          <w:rFonts w:ascii="Arial" w:hAnsi="Arial" w:cs="Arial"/>
          <w:sz w:val="20"/>
          <w:szCs w:val="20"/>
        </w:rPr>
      </w:pPr>
    </w:p>
    <w:p w14:paraId="3EA7E0E8" w14:textId="496BED90" w:rsidR="00536359" w:rsidRPr="00420C9D" w:rsidRDefault="00536359" w:rsidP="0095273D">
      <w:pPr>
        <w:spacing w:after="0" w:line="240" w:lineRule="auto"/>
        <w:contextualSpacing/>
        <w:jc w:val="both"/>
        <w:rPr>
          <w:rFonts w:ascii="Arial" w:hAnsi="Arial" w:cs="Arial"/>
          <w:sz w:val="20"/>
          <w:szCs w:val="20"/>
        </w:rPr>
      </w:pPr>
    </w:p>
    <w:p w14:paraId="4C857984" w14:textId="37938C61" w:rsidR="00536359" w:rsidRPr="00420C9D" w:rsidRDefault="00536359" w:rsidP="0095273D">
      <w:pPr>
        <w:spacing w:after="0" w:line="240" w:lineRule="auto"/>
        <w:contextualSpacing/>
        <w:jc w:val="both"/>
        <w:rPr>
          <w:rFonts w:ascii="Arial" w:hAnsi="Arial" w:cs="Arial"/>
          <w:sz w:val="20"/>
          <w:szCs w:val="20"/>
        </w:rPr>
      </w:pPr>
    </w:p>
    <w:p w14:paraId="327D2D65" w14:textId="07435276" w:rsidR="00536359" w:rsidRPr="00420C9D" w:rsidRDefault="00536359" w:rsidP="0095273D">
      <w:pPr>
        <w:spacing w:after="0" w:line="240" w:lineRule="auto"/>
        <w:contextualSpacing/>
        <w:jc w:val="both"/>
        <w:rPr>
          <w:rFonts w:ascii="Arial" w:hAnsi="Arial" w:cs="Arial"/>
          <w:sz w:val="20"/>
          <w:szCs w:val="20"/>
        </w:rPr>
      </w:pPr>
    </w:p>
    <w:p w14:paraId="3CBF3962" w14:textId="0F092724" w:rsidR="00536359" w:rsidRPr="00420C9D" w:rsidRDefault="00536359" w:rsidP="0095273D">
      <w:pPr>
        <w:spacing w:after="0" w:line="240" w:lineRule="auto"/>
        <w:contextualSpacing/>
        <w:jc w:val="both"/>
        <w:rPr>
          <w:rFonts w:ascii="Arial" w:hAnsi="Arial" w:cs="Arial"/>
          <w:sz w:val="20"/>
          <w:szCs w:val="20"/>
        </w:rPr>
      </w:pPr>
    </w:p>
    <w:p w14:paraId="6D2F4EF1" w14:textId="4AF45C9A" w:rsidR="00536359" w:rsidRPr="00420C9D" w:rsidRDefault="00536359" w:rsidP="0095273D">
      <w:pPr>
        <w:spacing w:after="0" w:line="240" w:lineRule="auto"/>
        <w:contextualSpacing/>
        <w:jc w:val="both"/>
        <w:rPr>
          <w:rFonts w:ascii="Arial" w:hAnsi="Arial" w:cs="Arial"/>
          <w:sz w:val="20"/>
          <w:szCs w:val="20"/>
        </w:rPr>
      </w:pPr>
    </w:p>
    <w:p w14:paraId="1B914CE6" w14:textId="303FDBF0" w:rsidR="00536359" w:rsidRPr="00420C9D" w:rsidRDefault="00536359" w:rsidP="0095273D">
      <w:pPr>
        <w:spacing w:after="0" w:line="240" w:lineRule="auto"/>
        <w:contextualSpacing/>
        <w:jc w:val="both"/>
        <w:rPr>
          <w:rFonts w:ascii="Arial" w:hAnsi="Arial" w:cs="Arial"/>
          <w:sz w:val="20"/>
          <w:szCs w:val="20"/>
        </w:rPr>
      </w:pPr>
    </w:p>
    <w:p w14:paraId="1CE54B80" w14:textId="238E21A7" w:rsidR="00536359" w:rsidRPr="00420C9D" w:rsidRDefault="00536359" w:rsidP="0095273D">
      <w:pPr>
        <w:spacing w:after="0" w:line="240" w:lineRule="auto"/>
        <w:contextualSpacing/>
        <w:jc w:val="both"/>
        <w:rPr>
          <w:rFonts w:ascii="Arial" w:hAnsi="Arial" w:cs="Arial"/>
          <w:sz w:val="20"/>
          <w:szCs w:val="20"/>
        </w:rPr>
      </w:pPr>
    </w:p>
    <w:p w14:paraId="1EADC755" w14:textId="0BC4BC2F" w:rsidR="00536359" w:rsidRPr="00420C9D" w:rsidRDefault="00536359" w:rsidP="0095273D">
      <w:pPr>
        <w:spacing w:after="0" w:line="240" w:lineRule="auto"/>
        <w:contextualSpacing/>
        <w:jc w:val="both"/>
        <w:rPr>
          <w:rFonts w:ascii="Arial" w:hAnsi="Arial" w:cs="Arial"/>
          <w:sz w:val="20"/>
          <w:szCs w:val="20"/>
        </w:rPr>
      </w:pPr>
    </w:p>
    <w:p w14:paraId="15740250" w14:textId="1E89631F" w:rsidR="00536359" w:rsidRPr="00420C9D" w:rsidRDefault="00536359" w:rsidP="0095273D">
      <w:pPr>
        <w:spacing w:after="0" w:line="240" w:lineRule="auto"/>
        <w:contextualSpacing/>
        <w:jc w:val="both"/>
        <w:rPr>
          <w:rFonts w:ascii="Arial" w:hAnsi="Arial" w:cs="Arial"/>
          <w:sz w:val="20"/>
          <w:szCs w:val="20"/>
        </w:rPr>
      </w:pPr>
    </w:p>
    <w:p w14:paraId="17AC6E9C" w14:textId="4D1C220D" w:rsidR="00536359" w:rsidRPr="00420C9D" w:rsidRDefault="00536359" w:rsidP="0095273D">
      <w:pPr>
        <w:spacing w:after="0" w:line="240" w:lineRule="auto"/>
        <w:contextualSpacing/>
        <w:jc w:val="both"/>
        <w:rPr>
          <w:rFonts w:ascii="Arial" w:hAnsi="Arial" w:cs="Arial"/>
          <w:sz w:val="20"/>
          <w:szCs w:val="20"/>
        </w:rPr>
      </w:pPr>
    </w:p>
    <w:p w14:paraId="4B531C39" w14:textId="4E6E85D5" w:rsidR="00536359" w:rsidRPr="00420C9D" w:rsidRDefault="00536359" w:rsidP="0095273D">
      <w:pPr>
        <w:spacing w:after="0" w:line="240" w:lineRule="auto"/>
        <w:contextualSpacing/>
        <w:jc w:val="both"/>
        <w:rPr>
          <w:rFonts w:ascii="Arial" w:hAnsi="Arial" w:cs="Arial"/>
          <w:sz w:val="20"/>
          <w:szCs w:val="20"/>
        </w:rPr>
      </w:pPr>
    </w:p>
    <w:p w14:paraId="01110F07" w14:textId="067A406F" w:rsidR="00536359" w:rsidRPr="00420C9D" w:rsidRDefault="00536359" w:rsidP="0095273D">
      <w:pPr>
        <w:spacing w:after="0" w:line="240" w:lineRule="auto"/>
        <w:contextualSpacing/>
        <w:jc w:val="both"/>
        <w:rPr>
          <w:rFonts w:ascii="Arial" w:hAnsi="Arial" w:cs="Arial"/>
          <w:sz w:val="20"/>
          <w:szCs w:val="20"/>
        </w:rPr>
      </w:pPr>
    </w:p>
    <w:p w14:paraId="1B06A158" w14:textId="686862B9" w:rsidR="00536359" w:rsidRPr="00420C9D" w:rsidRDefault="00536359" w:rsidP="0095273D">
      <w:pPr>
        <w:spacing w:after="0" w:line="240" w:lineRule="auto"/>
        <w:contextualSpacing/>
        <w:jc w:val="both"/>
        <w:rPr>
          <w:rFonts w:ascii="Arial" w:hAnsi="Arial" w:cs="Arial"/>
          <w:sz w:val="20"/>
          <w:szCs w:val="20"/>
        </w:rPr>
      </w:pPr>
    </w:p>
    <w:p w14:paraId="07A04524" w14:textId="2A891D7E" w:rsidR="00536359" w:rsidRPr="00420C9D" w:rsidRDefault="00536359" w:rsidP="0095273D">
      <w:pPr>
        <w:spacing w:after="0" w:line="240" w:lineRule="auto"/>
        <w:contextualSpacing/>
        <w:jc w:val="both"/>
        <w:rPr>
          <w:rFonts w:ascii="Arial" w:hAnsi="Arial" w:cs="Arial"/>
          <w:sz w:val="20"/>
          <w:szCs w:val="20"/>
        </w:rPr>
      </w:pPr>
    </w:p>
    <w:p w14:paraId="693D3314" w14:textId="3AF58883" w:rsidR="00536359" w:rsidRDefault="00536359" w:rsidP="0095273D">
      <w:pPr>
        <w:spacing w:after="0" w:line="240" w:lineRule="auto"/>
        <w:contextualSpacing/>
        <w:jc w:val="both"/>
        <w:rPr>
          <w:rFonts w:ascii="Arial" w:hAnsi="Arial" w:cs="Arial"/>
          <w:sz w:val="20"/>
          <w:szCs w:val="20"/>
        </w:rPr>
      </w:pPr>
    </w:p>
    <w:p w14:paraId="7882E214" w14:textId="502806F6" w:rsidR="00D02F5D" w:rsidRDefault="00D02F5D" w:rsidP="0095273D">
      <w:pPr>
        <w:spacing w:after="0" w:line="240" w:lineRule="auto"/>
        <w:contextualSpacing/>
        <w:jc w:val="both"/>
        <w:rPr>
          <w:rFonts w:ascii="Arial" w:hAnsi="Arial" w:cs="Arial"/>
          <w:sz w:val="20"/>
          <w:szCs w:val="20"/>
        </w:rPr>
      </w:pPr>
    </w:p>
    <w:p w14:paraId="2A9FE236" w14:textId="52B5F919" w:rsidR="00D02F5D" w:rsidRDefault="00D02F5D" w:rsidP="0095273D">
      <w:pPr>
        <w:spacing w:after="0" w:line="240" w:lineRule="auto"/>
        <w:contextualSpacing/>
        <w:jc w:val="both"/>
        <w:rPr>
          <w:rFonts w:ascii="Arial" w:hAnsi="Arial" w:cs="Arial"/>
          <w:sz w:val="20"/>
          <w:szCs w:val="20"/>
        </w:rPr>
      </w:pPr>
    </w:p>
    <w:p w14:paraId="2A2218DD" w14:textId="79209585" w:rsidR="00D02F5D" w:rsidRDefault="00D02F5D" w:rsidP="0095273D">
      <w:pPr>
        <w:spacing w:after="0" w:line="240" w:lineRule="auto"/>
        <w:contextualSpacing/>
        <w:jc w:val="both"/>
        <w:rPr>
          <w:rFonts w:ascii="Arial" w:hAnsi="Arial" w:cs="Arial"/>
          <w:sz w:val="20"/>
          <w:szCs w:val="20"/>
        </w:rPr>
      </w:pPr>
    </w:p>
    <w:p w14:paraId="72151B34" w14:textId="2EC19EE4" w:rsidR="00D02F5D" w:rsidRDefault="00D02F5D" w:rsidP="0095273D">
      <w:pPr>
        <w:spacing w:after="0" w:line="240" w:lineRule="auto"/>
        <w:contextualSpacing/>
        <w:jc w:val="both"/>
        <w:rPr>
          <w:rFonts w:ascii="Arial" w:hAnsi="Arial" w:cs="Arial"/>
          <w:sz w:val="20"/>
          <w:szCs w:val="20"/>
        </w:rPr>
      </w:pPr>
    </w:p>
    <w:p w14:paraId="54F95430" w14:textId="7C1F9A96" w:rsidR="00D02F5D" w:rsidRDefault="00D02F5D" w:rsidP="0095273D">
      <w:pPr>
        <w:spacing w:after="0" w:line="240" w:lineRule="auto"/>
        <w:contextualSpacing/>
        <w:jc w:val="both"/>
        <w:rPr>
          <w:rFonts w:ascii="Arial" w:hAnsi="Arial" w:cs="Arial"/>
          <w:sz w:val="20"/>
          <w:szCs w:val="20"/>
        </w:rPr>
      </w:pPr>
    </w:p>
    <w:p w14:paraId="637A74EF" w14:textId="6BE4EC2F" w:rsidR="00D02F5D" w:rsidRDefault="00D02F5D" w:rsidP="0095273D">
      <w:pPr>
        <w:spacing w:after="0" w:line="240" w:lineRule="auto"/>
        <w:contextualSpacing/>
        <w:jc w:val="both"/>
        <w:rPr>
          <w:rFonts w:ascii="Arial" w:hAnsi="Arial" w:cs="Arial"/>
          <w:sz w:val="20"/>
          <w:szCs w:val="20"/>
        </w:rPr>
      </w:pPr>
    </w:p>
    <w:p w14:paraId="4845AE7A" w14:textId="77777777" w:rsidR="00D02F5D" w:rsidRPr="00420C9D" w:rsidRDefault="00D02F5D" w:rsidP="0095273D">
      <w:pPr>
        <w:spacing w:after="0" w:line="240" w:lineRule="auto"/>
        <w:contextualSpacing/>
        <w:jc w:val="both"/>
        <w:rPr>
          <w:rFonts w:ascii="Arial" w:hAnsi="Arial" w:cs="Arial"/>
          <w:sz w:val="20"/>
          <w:szCs w:val="20"/>
        </w:rPr>
      </w:pPr>
    </w:p>
    <w:p w14:paraId="285D8ABB" w14:textId="279FEB4C" w:rsidR="00536359" w:rsidRPr="00420C9D" w:rsidRDefault="00536359" w:rsidP="0095273D">
      <w:pPr>
        <w:spacing w:after="0" w:line="240" w:lineRule="auto"/>
        <w:contextualSpacing/>
        <w:jc w:val="both"/>
        <w:rPr>
          <w:rFonts w:ascii="Arial" w:hAnsi="Arial" w:cs="Arial"/>
          <w:sz w:val="20"/>
          <w:szCs w:val="20"/>
        </w:rPr>
      </w:pPr>
    </w:p>
    <w:p w14:paraId="3D128166" w14:textId="77777777" w:rsidR="00536359" w:rsidRPr="00420C9D" w:rsidRDefault="00536359" w:rsidP="0095273D">
      <w:pPr>
        <w:spacing w:after="0" w:line="240" w:lineRule="auto"/>
        <w:contextualSpacing/>
        <w:jc w:val="both"/>
        <w:rPr>
          <w:rFonts w:ascii="Arial" w:hAnsi="Arial" w:cs="Arial"/>
          <w:sz w:val="20"/>
          <w:szCs w:val="20"/>
        </w:rPr>
      </w:pPr>
    </w:p>
    <w:p w14:paraId="4089C419" w14:textId="064B2988" w:rsidR="00977ED7" w:rsidRPr="00420C9D" w:rsidRDefault="00977ED7" w:rsidP="0095273D">
      <w:pPr>
        <w:pStyle w:val="Nadpis21"/>
        <w:tabs>
          <w:tab w:val="left" w:pos="0"/>
        </w:tabs>
        <w:spacing w:before="0" w:after="0" w:line="240" w:lineRule="auto"/>
        <w:ind w:left="0"/>
        <w:contextualSpacing/>
        <w:jc w:val="both"/>
        <w:rPr>
          <w:rStyle w:val="Siln"/>
          <w:rFonts w:ascii="Arial" w:hAnsi="Arial" w:cs="Arial"/>
          <w:b/>
          <w:bCs/>
          <w:sz w:val="20"/>
          <w:szCs w:val="20"/>
        </w:rPr>
      </w:pPr>
      <w:r w:rsidRPr="00420C9D">
        <w:rPr>
          <w:rFonts w:ascii="Arial" w:hAnsi="Arial" w:cs="Arial"/>
          <w:bCs w:val="0"/>
          <w:sz w:val="20"/>
          <w:szCs w:val="20"/>
        </w:rPr>
        <w:t xml:space="preserve">Podmienky </w:t>
      </w:r>
      <w:r w:rsidRPr="00420C9D">
        <w:rPr>
          <w:rStyle w:val="Siln"/>
          <w:rFonts w:ascii="Arial" w:hAnsi="Arial" w:cs="Arial"/>
          <w:b/>
          <w:sz w:val="20"/>
          <w:szCs w:val="20"/>
        </w:rPr>
        <w:t xml:space="preserve">účasti vo verejnom obstarávaní týkajúce sa technickej spôsobilosti alebo odbornej spôsobilosti podľa § 34 a § 36 </w:t>
      </w:r>
      <w:r w:rsidR="005D0346" w:rsidRPr="00420C9D">
        <w:rPr>
          <w:rStyle w:val="Siln"/>
          <w:rFonts w:ascii="Arial" w:hAnsi="Arial" w:cs="Arial"/>
          <w:b/>
          <w:sz w:val="20"/>
          <w:szCs w:val="20"/>
        </w:rPr>
        <w:t>zákona:</w:t>
      </w:r>
    </w:p>
    <w:p w14:paraId="6F8078B0" w14:textId="77777777" w:rsidR="009F5796" w:rsidRPr="00420C9D" w:rsidRDefault="009F5796" w:rsidP="009F5796">
      <w:pPr>
        <w:pStyle w:val="Nadpis21"/>
        <w:tabs>
          <w:tab w:val="left" w:pos="0"/>
        </w:tabs>
        <w:spacing w:before="0" w:after="0" w:line="240" w:lineRule="auto"/>
        <w:ind w:left="0"/>
        <w:contextualSpacing/>
        <w:jc w:val="both"/>
        <w:rPr>
          <w:rFonts w:ascii="Arial" w:hAnsi="Arial" w:cs="Arial"/>
          <w:b w:val="0"/>
          <w:sz w:val="20"/>
          <w:szCs w:val="20"/>
        </w:rPr>
      </w:pPr>
    </w:p>
    <w:p w14:paraId="2EA2F66B" w14:textId="77777777" w:rsidR="009F5796" w:rsidRPr="00420C9D" w:rsidRDefault="009F5796" w:rsidP="009F5796">
      <w:pPr>
        <w:spacing w:after="0" w:line="240" w:lineRule="auto"/>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vo svojej ponuke predloží dokumenty, ktorými preukazuje svoju technickú spôsobilosť alebo odbornú spôsobilosť nasledovne:  </w:t>
      </w:r>
    </w:p>
    <w:p w14:paraId="3CD431BA" w14:textId="77777777" w:rsidR="009F5796" w:rsidRPr="00420C9D" w:rsidRDefault="009F5796" w:rsidP="009F5796">
      <w:pPr>
        <w:spacing w:after="0" w:line="240" w:lineRule="auto"/>
        <w:contextualSpacing/>
        <w:jc w:val="both"/>
        <w:rPr>
          <w:rFonts w:ascii="Arial" w:hAnsi="Arial" w:cs="Arial"/>
          <w:b/>
          <w:sz w:val="20"/>
          <w:szCs w:val="20"/>
        </w:rPr>
      </w:pPr>
    </w:p>
    <w:p w14:paraId="338471A8" w14:textId="77777777" w:rsidR="009F5796" w:rsidRPr="00420C9D" w:rsidRDefault="009F5796" w:rsidP="009F5796">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Podľa § 34 ods. 1 písm. b) v nadväznosti na ods. 2 zákona:</w:t>
      </w:r>
    </w:p>
    <w:p w14:paraId="7B08FFA3" w14:textId="202E7C6A" w:rsidR="009F5796" w:rsidRPr="00420C9D" w:rsidRDefault="009F5796" w:rsidP="009F5796">
      <w:pPr>
        <w:spacing w:after="0" w:line="240" w:lineRule="auto"/>
        <w:ind w:left="284"/>
        <w:contextualSpacing/>
        <w:jc w:val="both"/>
        <w:rPr>
          <w:rFonts w:ascii="Arial" w:hAnsi="Arial" w:cs="Arial"/>
          <w:b/>
          <w:sz w:val="20"/>
          <w:szCs w:val="20"/>
        </w:rPr>
      </w:pPr>
      <w:bookmarkStart w:id="54" w:name="_Hlk157512054"/>
      <w:r w:rsidRPr="00420C9D">
        <w:rPr>
          <w:rFonts w:ascii="Arial" w:hAnsi="Arial" w:cs="Arial"/>
          <w:sz w:val="20"/>
          <w:szCs w:val="20"/>
        </w:rPr>
        <w:t>Zoznam stavebných prác (Príloha B5 Časť B Zväzok 1 týchto SP) uskutočnených za predchádzajúcich 1</w:t>
      </w:r>
      <w:r w:rsidR="00DC0C42">
        <w:rPr>
          <w:rFonts w:ascii="Arial" w:hAnsi="Arial" w:cs="Arial"/>
          <w:sz w:val="20"/>
          <w:szCs w:val="20"/>
        </w:rPr>
        <w:t>5</w:t>
      </w:r>
      <w:r w:rsidRPr="00420C9D">
        <w:rPr>
          <w:rFonts w:ascii="Arial" w:hAnsi="Arial" w:cs="Arial"/>
          <w:sz w:val="20"/>
          <w:szCs w:val="20"/>
        </w:rPr>
        <w:t xml:space="preserve"> (</w:t>
      </w:r>
      <w:r w:rsidR="00DC0C42">
        <w:rPr>
          <w:rFonts w:ascii="Arial" w:hAnsi="Arial" w:cs="Arial"/>
          <w:sz w:val="20"/>
          <w:szCs w:val="20"/>
        </w:rPr>
        <w:t>pätnásť</w:t>
      </w:r>
      <w:r w:rsidRPr="00420C9D">
        <w:rPr>
          <w:rFonts w:ascii="Arial" w:hAnsi="Arial" w:cs="Arial"/>
          <w:sz w:val="20"/>
          <w:szCs w:val="20"/>
        </w:rPr>
        <w:t>) rokov od vyhlásenia verejného obstarávania (ďalej len „rozhodné obdobie“)</w:t>
      </w:r>
      <w:r w:rsidRPr="00420C9D">
        <w:rPr>
          <w:rFonts w:ascii="Arial" w:hAnsi="Arial" w:cs="Arial"/>
          <w:bCs/>
          <w:sz w:val="20"/>
          <w:szCs w:val="20"/>
        </w:rPr>
        <w:t xml:space="preserve"> </w:t>
      </w:r>
      <w:r w:rsidRPr="00420C9D">
        <w:rPr>
          <w:rFonts w:ascii="Arial" w:hAnsi="Arial" w:cs="Arial"/>
          <w:sz w:val="20"/>
          <w:szCs w:val="20"/>
        </w:rPr>
        <w:t xml:space="preserve">s uvedením cien, miest a lehôt uskutočnenia stavebných prác; zoznam </w:t>
      </w:r>
      <w:r w:rsidRPr="00420C9D">
        <w:rPr>
          <w:rFonts w:ascii="Arial" w:hAnsi="Arial" w:cs="Arial"/>
          <w:sz w:val="20"/>
          <w:szCs w:val="20"/>
          <w:shd w:val="clear" w:color="auto" w:fill="FFFFFF"/>
        </w:rPr>
        <w:t>musí byť doplnený potvrdením o uspokojivom vykonaní stavebných prác a zhodnotení uskutočnených stavebných prác podľa obchodných podmienok, ak odberateľom</w:t>
      </w:r>
      <w:r w:rsidRPr="00420C9D">
        <w:rPr>
          <w:rFonts w:ascii="Arial" w:hAnsi="Arial" w:cs="Arial"/>
          <w:sz w:val="20"/>
          <w:szCs w:val="20"/>
        </w:rPr>
        <w:t>:</w:t>
      </w:r>
    </w:p>
    <w:p w14:paraId="2344069B" w14:textId="77777777" w:rsidR="009F5796" w:rsidRPr="00420C9D" w:rsidRDefault="009F5796" w:rsidP="009F5796">
      <w:pPr>
        <w:pStyle w:val="Zkladntext"/>
        <w:numPr>
          <w:ilvl w:val="0"/>
          <w:numId w:val="15"/>
        </w:numPr>
        <w:spacing w:after="0" w:line="240" w:lineRule="auto"/>
        <w:ind w:left="720"/>
        <w:contextualSpacing/>
        <w:rPr>
          <w:rFonts w:ascii="Arial" w:hAnsi="Arial" w:cs="Arial"/>
          <w:b w:val="0"/>
          <w:sz w:val="20"/>
          <w:szCs w:val="20"/>
        </w:rPr>
      </w:pPr>
      <w:r w:rsidRPr="00420C9D">
        <w:rPr>
          <w:rFonts w:ascii="Arial" w:hAnsi="Arial" w:cs="Arial"/>
          <w:b w:val="0"/>
          <w:sz w:val="20"/>
          <w:szCs w:val="20"/>
        </w:rPr>
        <w:t>bol verejný obstarávateľ alebo obstarávateľ podľa zákona, dokladom je referencia,</w:t>
      </w:r>
      <w:r w:rsidRPr="00420C9D">
        <w:rPr>
          <w:rFonts w:ascii="Arial" w:eastAsia="Calibri" w:hAnsi="Arial" w:cs="Arial"/>
          <w:sz w:val="20"/>
          <w:szCs w:val="20"/>
          <w:lang w:eastAsia="en-US"/>
        </w:rPr>
        <w:t xml:space="preserve"> </w:t>
      </w:r>
      <w:r w:rsidRPr="00420C9D">
        <w:rPr>
          <w:rFonts w:ascii="Arial" w:hAnsi="Arial" w:cs="Arial"/>
          <w:b w:val="0"/>
          <w:sz w:val="20"/>
          <w:szCs w:val="20"/>
        </w:rPr>
        <w:t xml:space="preserve">ak referencia nebola vyhotovená podľa § 12 zákona dokladom môže byť aj vyhlásenie </w:t>
      </w:r>
      <w:r>
        <w:rPr>
          <w:rFonts w:ascii="Arial" w:hAnsi="Arial" w:cs="Arial"/>
          <w:b w:val="0"/>
          <w:sz w:val="20"/>
          <w:szCs w:val="20"/>
        </w:rPr>
        <w:t>záujemcu</w:t>
      </w:r>
      <w:r w:rsidRPr="00420C9D">
        <w:rPr>
          <w:rFonts w:ascii="Arial" w:hAnsi="Arial" w:cs="Arial"/>
          <w:b w:val="0"/>
          <w:sz w:val="20"/>
          <w:szCs w:val="20"/>
        </w:rPr>
        <w:t xml:space="preserve"> alebo záujemcu o ich uskutočnení, doplnené dokladom, preukazujúcim ich uskutočnenie,</w:t>
      </w:r>
    </w:p>
    <w:p w14:paraId="03BE1B7D" w14:textId="77777777" w:rsidR="009F5796" w:rsidRPr="00420C9D" w:rsidRDefault="009F5796" w:rsidP="009F5796">
      <w:pPr>
        <w:pStyle w:val="Odsekzoznamu"/>
        <w:numPr>
          <w:ilvl w:val="0"/>
          <w:numId w:val="15"/>
        </w:numPr>
        <w:spacing w:after="0" w:line="240" w:lineRule="auto"/>
        <w:ind w:left="720"/>
        <w:jc w:val="both"/>
        <w:rPr>
          <w:rFonts w:ascii="Arial" w:hAnsi="Arial" w:cs="Arial"/>
          <w:sz w:val="20"/>
          <w:szCs w:val="20"/>
        </w:rPr>
      </w:pPr>
      <w:r w:rsidRPr="00420C9D">
        <w:rPr>
          <w:rFonts w:ascii="Arial" w:hAnsi="Arial" w:cs="Arial"/>
          <w:sz w:val="20"/>
          <w:szCs w:val="20"/>
        </w:rPr>
        <w:t xml:space="preserve">bola iná osoba ako verejný obstarávateľ alebo obstarávateľ podľa zákona, dôkaz o plnení potvrdí odberateľ, ak také potvrdenie </w:t>
      </w:r>
      <w:r>
        <w:rPr>
          <w:rFonts w:ascii="Arial" w:hAnsi="Arial" w:cs="Arial"/>
          <w:sz w:val="20"/>
          <w:szCs w:val="20"/>
        </w:rPr>
        <w:t>záujemcu</w:t>
      </w:r>
      <w:r w:rsidRPr="00420C9D">
        <w:rPr>
          <w:rFonts w:ascii="Arial" w:hAnsi="Arial" w:cs="Arial"/>
          <w:sz w:val="20"/>
          <w:szCs w:val="20"/>
        </w:rPr>
        <w:t xml:space="preserve"> nemá k dispozícii, vyhlásením </w:t>
      </w:r>
      <w:r>
        <w:rPr>
          <w:rFonts w:ascii="Arial" w:hAnsi="Arial" w:cs="Arial"/>
          <w:sz w:val="20"/>
          <w:szCs w:val="20"/>
        </w:rPr>
        <w:t>záujemcu</w:t>
      </w:r>
      <w:r w:rsidRPr="00420C9D">
        <w:rPr>
          <w:rFonts w:ascii="Arial" w:hAnsi="Arial" w:cs="Arial"/>
          <w:sz w:val="20"/>
          <w:szCs w:val="20"/>
        </w:rPr>
        <w:t xml:space="preserve"> o ich uskutočnení, doplneným dokladom, preukazujúcim ich uskutočnenie alebo zmluvný vzťah, na základe ktorého boli uskutočnené. </w:t>
      </w:r>
    </w:p>
    <w:bookmarkEnd w:id="54"/>
    <w:p w14:paraId="2F314036" w14:textId="77777777" w:rsidR="009F5796" w:rsidRPr="00420C9D" w:rsidRDefault="009F5796" w:rsidP="009F5796">
      <w:pPr>
        <w:spacing w:after="0" w:line="240" w:lineRule="auto"/>
        <w:contextualSpacing/>
        <w:jc w:val="both"/>
        <w:rPr>
          <w:rFonts w:ascii="Arial" w:hAnsi="Arial" w:cs="Arial"/>
          <w:sz w:val="20"/>
          <w:szCs w:val="20"/>
        </w:rPr>
      </w:pPr>
    </w:p>
    <w:p w14:paraId="0F791B22" w14:textId="77777777" w:rsidR="009F5796" w:rsidRPr="00420C9D" w:rsidRDefault="009F5796" w:rsidP="009F5796">
      <w:pPr>
        <w:spacing w:after="0" w:line="240" w:lineRule="auto"/>
        <w:contextualSpacing/>
        <w:jc w:val="both"/>
        <w:rPr>
          <w:rFonts w:ascii="Arial" w:hAnsi="Arial" w:cs="Arial"/>
          <w:b/>
          <w:sz w:val="20"/>
          <w:szCs w:val="20"/>
        </w:rPr>
      </w:pPr>
      <w:r w:rsidRPr="00420C9D">
        <w:rPr>
          <w:rFonts w:ascii="Arial" w:hAnsi="Arial" w:cs="Arial"/>
          <w:sz w:val="20"/>
          <w:szCs w:val="20"/>
        </w:rPr>
        <w:tab/>
      </w:r>
      <w:bookmarkStart w:id="55" w:name="_Hlk157512764"/>
      <w:r w:rsidRPr="00420C9D">
        <w:rPr>
          <w:rFonts w:ascii="Arial" w:hAnsi="Arial" w:cs="Arial"/>
          <w:b/>
          <w:sz w:val="20"/>
          <w:szCs w:val="20"/>
        </w:rPr>
        <w:t>Minimálna požadovaná úroveň štandardov:</w:t>
      </w:r>
    </w:p>
    <w:bookmarkEnd w:id="55"/>
    <w:p w14:paraId="34128DB7" w14:textId="77777777" w:rsidR="009F5796" w:rsidRPr="00420C9D" w:rsidRDefault="009F5796" w:rsidP="009F5796">
      <w:pPr>
        <w:spacing w:after="0" w:line="240" w:lineRule="auto"/>
        <w:ind w:firstLine="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musí preukázať, že v rozhodnom období uskutočnil stavebné práce nasledovne:</w:t>
      </w:r>
    </w:p>
    <w:p w14:paraId="46D37F52" w14:textId="54A793D9" w:rsidR="009F5796" w:rsidRPr="005063B4" w:rsidRDefault="009F5796" w:rsidP="009F5796">
      <w:pPr>
        <w:spacing w:after="0" w:line="240" w:lineRule="auto"/>
        <w:ind w:left="709" w:hanging="425"/>
        <w:contextualSpacing/>
        <w:jc w:val="both"/>
        <w:rPr>
          <w:rFonts w:ascii="Arial" w:hAnsi="Arial" w:cs="Arial"/>
          <w:sz w:val="20"/>
          <w:szCs w:val="20"/>
        </w:rPr>
      </w:pPr>
      <w:r w:rsidRPr="00235D8B">
        <w:rPr>
          <w:rFonts w:ascii="Arial" w:hAnsi="Arial" w:cs="Arial"/>
          <w:sz w:val="20"/>
          <w:szCs w:val="20"/>
        </w:rPr>
        <w:t>1.1</w:t>
      </w:r>
      <w:r w:rsidRPr="00235D8B">
        <w:rPr>
          <w:rFonts w:ascii="Arial" w:hAnsi="Arial" w:cs="Arial"/>
          <w:sz w:val="20"/>
          <w:szCs w:val="20"/>
        </w:rPr>
        <w:tab/>
        <w:t xml:space="preserve">minimálne 1 referenciu na stavebné práce realizované </w:t>
      </w:r>
      <w:bookmarkStart w:id="56" w:name="_Hlk164677246"/>
      <w:r w:rsidRPr="00235D8B">
        <w:rPr>
          <w:rFonts w:ascii="Arial" w:hAnsi="Arial" w:cs="Arial"/>
          <w:sz w:val="20"/>
          <w:szCs w:val="20"/>
        </w:rPr>
        <w:t>na stavbe diaľnice alebo na stavbe rýchlostnej cesty alebo na stavbe cesty I. triedy alebo na stavbe cesty</w:t>
      </w:r>
      <w:bookmarkEnd w:id="56"/>
      <w:r w:rsidRPr="00235D8B">
        <w:rPr>
          <w:rFonts w:ascii="Arial" w:hAnsi="Arial" w:cs="Arial"/>
          <w:sz w:val="20"/>
          <w:szCs w:val="20"/>
        </w:rPr>
        <w:t xml:space="preserve"> obdobného charakteru*, v minimálnej hodnote 450 000 000,-</w:t>
      </w:r>
      <w:r w:rsidR="00DE4C0D" w:rsidRPr="00DE4C0D">
        <w:rPr>
          <w:rFonts w:ascii="Arial" w:hAnsi="Arial" w:cs="Arial"/>
          <w:sz w:val="20"/>
          <w:szCs w:val="20"/>
        </w:rPr>
        <w:t xml:space="preserve"> </w:t>
      </w:r>
      <w:r w:rsidR="00426C4B">
        <w:rPr>
          <w:rFonts w:ascii="Arial" w:hAnsi="Arial" w:cs="Arial"/>
          <w:sz w:val="20"/>
          <w:szCs w:val="20"/>
        </w:rPr>
        <w:t xml:space="preserve">EUR </w:t>
      </w:r>
      <w:r w:rsidR="00DE4C0D" w:rsidRPr="00420C9D">
        <w:rPr>
          <w:rFonts w:ascii="Arial" w:hAnsi="Arial" w:cs="Arial"/>
          <w:sz w:val="20"/>
          <w:szCs w:val="20"/>
        </w:rPr>
        <w:t xml:space="preserve">(slovom: </w:t>
      </w:r>
      <w:r w:rsidR="00DE4C0D">
        <w:rPr>
          <w:rFonts w:ascii="Arial" w:hAnsi="Arial" w:cs="Arial"/>
          <w:sz w:val="20"/>
          <w:szCs w:val="20"/>
        </w:rPr>
        <w:t>štyristopäťdesiat</w:t>
      </w:r>
      <w:r w:rsidR="00DE4C0D" w:rsidRPr="00420C9D">
        <w:rPr>
          <w:rFonts w:ascii="Arial" w:hAnsi="Arial" w:cs="Arial"/>
          <w:sz w:val="20"/>
          <w:szCs w:val="20"/>
        </w:rPr>
        <w:t xml:space="preserve"> miliónov eur)</w:t>
      </w:r>
      <w:r w:rsidR="00426C4B">
        <w:rPr>
          <w:rFonts w:ascii="Arial" w:hAnsi="Arial" w:cs="Arial"/>
          <w:sz w:val="20"/>
          <w:szCs w:val="20"/>
        </w:rPr>
        <w:t xml:space="preserve"> </w:t>
      </w:r>
      <w:r w:rsidRPr="00235D8B">
        <w:rPr>
          <w:rFonts w:ascii="Arial" w:hAnsi="Arial" w:cs="Arial"/>
          <w:sz w:val="20"/>
          <w:szCs w:val="20"/>
        </w:rPr>
        <w:t>bez DPH*;</w:t>
      </w:r>
    </w:p>
    <w:p w14:paraId="3AC83E76" w14:textId="38EC2805" w:rsidR="009F5796" w:rsidRPr="00235D8B" w:rsidRDefault="009F5796" w:rsidP="009F5796">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1.1.1 </w:t>
      </w:r>
      <w:r w:rsidRPr="00235D8B">
        <w:rPr>
          <w:rFonts w:ascii="Arial" w:hAnsi="Arial" w:cs="Arial"/>
          <w:sz w:val="20"/>
          <w:szCs w:val="20"/>
        </w:rPr>
        <w:tab/>
      </w:r>
      <w:r w:rsidRPr="005063B4">
        <w:rPr>
          <w:rFonts w:ascii="Arial" w:hAnsi="Arial" w:cs="Arial"/>
          <w:sz w:val="20"/>
          <w:szCs w:val="20"/>
        </w:rPr>
        <w:t xml:space="preserve">referencia (projekt) musí obsahovať min. 2 tunely v plnom profile </w:t>
      </w:r>
      <w:r w:rsidRPr="005063B4">
        <w:rPr>
          <w:rFonts w:ascii="Arial" w:hAnsi="Arial" w:cs="Arial"/>
          <w:sz w:val="20"/>
          <w:szCs w:val="20"/>
          <w:shd w:val="clear" w:color="auto" w:fill="FFFFFF"/>
        </w:rPr>
        <w:t>(stavebnej a technologickej časti)</w:t>
      </w:r>
      <w:r w:rsidRPr="005063B4">
        <w:rPr>
          <w:rFonts w:ascii="Arial" w:hAnsi="Arial" w:cs="Arial"/>
          <w:sz w:val="20"/>
          <w:szCs w:val="20"/>
        </w:rPr>
        <w:t>, z toho jeden dĺžky min. 2000 m. (tunel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w:t>
      </w:r>
      <w:r w:rsidR="0054576F">
        <w:rPr>
          <w:rFonts w:ascii="Arial" w:hAnsi="Arial" w:cs="Arial"/>
          <w:sz w:val="20"/>
          <w:szCs w:val="20"/>
        </w:rPr>
        <w:t xml:space="preserve"> a</w:t>
      </w:r>
    </w:p>
    <w:p w14:paraId="2F110E42" w14:textId="15425C7D" w:rsidR="009F5796" w:rsidRPr="00235D8B"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1.1.2 </w:t>
      </w:r>
      <w:r w:rsidRPr="00235D8B">
        <w:rPr>
          <w:rFonts w:ascii="Arial" w:hAnsi="Arial" w:cs="Arial"/>
          <w:sz w:val="20"/>
          <w:szCs w:val="20"/>
        </w:rPr>
        <w:tab/>
      </w:r>
      <w:r w:rsidRPr="005063B4">
        <w:rPr>
          <w:rFonts w:ascii="Arial" w:hAnsi="Arial" w:cs="Arial"/>
          <w:sz w:val="20"/>
          <w:szCs w:val="20"/>
        </w:rPr>
        <w:t xml:space="preserve">jeden z požadovaných tunelov musel uchádzač realizovať vlastnými kapacitami, a to min. </w:t>
      </w:r>
      <w:r w:rsidR="00A95D33">
        <w:rPr>
          <w:rFonts w:ascii="Arial" w:hAnsi="Arial" w:cs="Arial"/>
          <w:sz w:val="20"/>
          <w:szCs w:val="20"/>
        </w:rPr>
        <w:t>5</w:t>
      </w:r>
      <w:r w:rsidRPr="005063B4">
        <w:rPr>
          <w:rFonts w:ascii="Arial" w:hAnsi="Arial" w:cs="Arial"/>
          <w:sz w:val="20"/>
          <w:szCs w:val="20"/>
        </w:rPr>
        <w:t xml:space="preserve">0% objemu </w:t>
      </w:r>
      <w:bookmarkStart w:id="57" w:name="_Hlk176418416"/>
      <w:r w:rsidRPr="005063B4">
        <w:rPr>
          <w:rFonts w:ascii="Arial" w:hAnsi="Arial" w:cs="Arial"/>
          <w:sz w:val="20"/>
          <w:szCs w:val="20"/>
        </w:rPr>
        <w:t>prác stavebnej časti tunela</w:t>
      </w:r>
      <w:r w:rsidR="0089690D">
        <w:rPr>
          <w:rFonts w:ascii="Arial" w:hAnsi="Arial" w:cs="Arial"/>
          <w:sz w:val="20"/>
          <w:szCs w:val="20"/>
        </w:rPr>
        <w:t>, ktorými sa rozumie realizácia prác primárneho a sekundárneho ostenia, portálov tunela a raziacich prác v tunel</w:t>
      </w:r>
      <w:r w:rsidR="00971672">
        <w:rPr>
          <w:rFonts w:ascii="Arial" w:hAnsi="Arial" w:cs="Arial"/>
          <w:sz w:val="20"/>
          <w:szCs w:val="20"/>
        </w:rPr>
        <w:t>i</w:t>
      </w:r>
      <w:r w:rsidR="0054576F">
        <w:rPr>
          <w:rFonts w:ascii="Arial" w:hAnsi="Arial" w:cs="Arial"/>
          <w:sz w:val="20"/>
          <w:szCs w:val="20"/>
        </w:rPr>
        <w:t xml:space="preserve"> </w:t>
      </w:r>
      <w:bookmarkEnd w:id="57"/>
      <w:r w:rsidR="0054576F">
        <w:rPr>
          <w:rFonts w:ascii="Arial" w:hAnsi="Arial" w:cs="Arial"/>
          <w:sz w:val="20"/>
          <w:szCs w:val="20"/>
        </w:rPr>
        <w:t>a</w:t>
      </w:r>
    </w:p>
    <w:p w14:paraId="3C5CC834" w14:textId="77777777" w:rsidR="009F5796" w:rsidRPr="005063B4" w:rsidRDefault="009F5796" w:rsidP="0054576F">
      <w:pPr>
        <w:pStyle w:val="Odsekzoznamu"/>
        <w:spacing w:after="0" w:line="240" w:lineRule="auto"/>
        <w:ind w:left="1418" w:hanging="709"/>
        <w:jc w:val="both"/>
        <w:rPr>
          <w:rFonts w:ascii="Arial" w:hAnsi="Arial" w:cs="Arial"/>
          <w:sz w:val="20"/>
          <w:szCs w:val="20"/>
        </w:rPr>
      </w:pPr>
      <w:r w:rsidRPr="00235D8B">
        <w:rPr>
          <w:rFonts w:ascii="Arial" w:hAnsi="Arial" w:cs="Arial"/>
          <w:sz w:val="20"/>
          <w:szCs w:val="20"/>
        </w:rPr>
        <w:t xml:space="preserve">1.1.3 </w:t>
      </w:r>
      <w:r w:rsidRPr="00235D8B">
        <w:rPr>
          <w:rFonts w:ascii="Arial" w:hAnsi="Arial" w:cs="Arial"/>
          <w:sz w:val="20"/>
          <w:szCs w:val="20"/>
        </w:rPr>
        <w:tab/>
      </w:r>
      <w:r w:rsidRPr="005063B4">
        <w:rPr>
          <w:rFonts w:ascii="Arial" w:hAnsi="Arial" w:cs="Arial"/>
          <w:sz w:val="20"/>
          <w:szCs w:val="20"/>
        </w:rPr>
        <w:t>referencia musí obsahovať min. 1 mostný objekt dĺžky min.300 m, ktorý bol umiestnený pri portály tunela nie však ďalej ako 300 m</w:t>
      </w:r>
      <w:r w:rsidRPr="00235D8B">
        <w:rPr>
          <w:rFonts w:ascii="Arial" w:hAnsi="Arial" w:cs="Arial"/>
          <w:sz w:val="20"/>
          <w:szCs w:val="20"/>
        </w:rPr>
        <w:t>;</w:t>
      </w:r>
    </w:p>
    <w:p w14:paraId="6B871740" w14:textId="274211B9" w:rsidR="009F5796" w:rsidRPr="005063B4" w:rsidRDefault="009F5796" w:rsidP="0054576F">
      <w:pPr>
        <w:pStyle w:val="Odsekzoznamu"/>
        <w:spacing w:after="0" w:line="240" w:lineRule="auto"/>
        <w:ind w:left="709" w:hanging="425"/>
        <w:jc w:val="both"/>
        <w:rPr>
          <w:rFonts w:ascii="Arial" w:hAnsi="Arial" w:cs="Arial"/>
          <w:sz w:val="20"/>
          <w:szCs w:val="20"/>
        </w:rPr>
      </w:pPr>
      <w:r w:rsidRPr="00235D8B">
        <w:rPr>
          <w:rFonts w:ascii="Arial" w:hAnsi="Arial" w:cs="Arial"/>
          <w:sz w:val="20"/>
          <w:szCs w:val="20"/>
        </w:rPr>
        <w:t>1.2</w:t>
      </w:r>
      <w:r w:rsidRPr="00235D8B">
        <w:rPr>
          <w:rFonts w:ascii="Arial" w:hAnsi="Arial" w:cs="Arial"/>
          <w:sz w:val="20"/>
          <w:szCs w:val="20"/>
        </w:rPr>
        <w:tab/>
      </w:r>
      <w:r w:rsidRPr="005063B4">
        <w:rPr>
          <w:rFonts w:ascii="Arial" w:hAnsi="Arial" w:cs="Arial"/>
          <w:sz w:val="20"/>
          <w:szCs w:val="20"/>
        </w:rPr>
        <w:t xml:space="preserve">minimálne </w:t>
      </w:r>
      <w:r w:rsidRPr="00235D8B">
        <w:rPr>
          <w:rFonts w:ascii="Arial" w:hAnsi="Arial" w:cs="Arial"/>
          <w:sz w:val="20"/>
          <w:szCs w:val="20"/>
        </w:rPr>
        <w:t>2</w:t>
      </w:r>
      <w:r w:rsidRPr="005063B4">
        <w:rPr>
          <w:rFonts w:ascii="Arial" w:hAnsi="Arial" w:cs="Arial"/>
          <w:sz w:val="20"/>
          <w:szCs w:val="20"/>
        </w:rPr>
        <w:t xml:space="preserve"> referenci</w:t>
      </w:r>
      <w:r w:rsidRPr="00235D8B">
        <w:rPr>
          <w:rFonts w:ascii="Arial" w:hAnsi="Arial" w:cs="Arial"/>
          <w:sz w:val="20"/>
          <w:szCs w:val="20"/>
        </w:rPr>
        <w:t>e</w:t>
      </w:r>
      <w:r w:rsidRPr="005063B4">
        <w:rPr>
          <w:rFonts w:ascii="Arial" w:hAnsi="Arial" w:cs="Arial"/>
          <w:sz w:val="20"/>
          <w:szCs w:val="20"/>
        </w:rPr>
        <w:t xml:space="preserve"> na stavebné práce minimálne 1 mostného objektu realizované na stavbe alebo rekonštrukcii**  diaľnice  alebo rýchlostnej cesty alebo cesty I. triedy alebo cesty obdobného charakteru*</w:t>
      </w:r>
      <w:r w:rsidR="0054576F">
        <w:rPr>
          <w:rFonts w:ascii="Arial" w:hAnsi="Arial" w:cs="Arial"/>
          <w:sz w:val="20"/>
          <w:szCs w:val="20"/>
        </w:rPr>
        <w:t>, pričom každá z r</w:t>
      </w:r>
      <w:r w:rsidRPr="005063B4">
        <w:rPr>
          <w:rFonts w:ascii="Arial" w:hAnsi="Arial" w:cs="Arial"/>
          <w:sz w:val="20"/>
          <w:szCs w:val="20"/>
        </w:rPr>
        <w:t>eferenc</w:t>
      </w:r>
      <w:r w:rsidR="0054576F">
        <w:rPr>
          <w:rFonts w:ascii="Arial" w:hAnsi="Arial" w:cs="Arial"/>
          <w:sz w:val="20"/>
          <w:szCs w:val="20"/>
        </w:rPr>
        <w:t>ií</w:t>
      </w:r>
      <w:r w:rsidRPr="005063B4">
        <w:rPr>
          <w:rFonts w:ascii="Arial" w:hAnsi="Arial" w:cs="Arial"/>
          <w:sz w:val="20"/>
          <w:szCs w:val="20"/>
        </w:rPr>
        <w:t xml:space="preserve"> musí obsahovať</w:t>
      </w:r>
      <w:r w:rsidR="0054576F">
        <w:rPr>
          <w:rFonts w:ascii="Arial" w:hAnsi="Arial" w:cs="Arial"/>
          <w:sz w:val="20"/>
          <w:szCs w:val="20"/>
        </w:rPr>
        <w:t xml:space="preserve"> minimálne</w:t>
      </w:r>
      <w:r w:rsidRPr="005063B4">
        <w:rPr>
          <w:rFonts w:ascii="Arial" w:hAnsi="Arial" w:cs="Arial"/>
          <w:sz w:val="20"/>
          <w:szCs w:val="20"/>
        </w:rPr>
        <w:t xml:space="preserve"> 1 mostný objekt dĺžky min.</w:t>
      </w:r>
      <w:r w:rsidRPr="005063B4" w:rsidDel="005360F8">
        <w:rPr>
          <w:rFonts w:ascii="Arial" w:hAnsi="Arial" w:cs="Arial"/>
          <w:sz w:val="20"/>
          <w:szCs w:val="20"/>
        </w:rPr>
        <w:t xml:space="preserve"> </w:t>
      </w:r>
      <w:r w:rsidRPr="005063B4">
        <w:rPr>
          <w:rFonts w:ascii="Arial" w:hAnsi="Arial" w:cs="Arial"/>
          <w:sz w:val="20"/>
          <w:szCs w:val="20"/>
        </w:rPr>
        <w:t>500 m s dĺžkou poľa min. 50 m</w:t>
      </w:r>
      <w:r>
        <w:rPr>
          <w:rFonts w:ascii="Arial" w:hAnsi="Arial" w:cs="Arial"/>
          <w:sz w:val="20"/>
          <w:szCs w:val="20"/>
        </w:rPr>
        <w:t>;</w:t>
      </w:r>
    </w:p>
    <w:p w14:paraId="3893ED22" w14:textId="77777777" w:rsidR="009F5796" w:rsidRPr="005063B4" w:rsidRDefault="009F5796" w:rsidP="0054576F">
      <w:pPr>
        <w:pStyle w:val="Odsekzoznamu"/>
        <w:spacing w:after="0" w:line="240" w:lineRule="auto"/>
        <w:ind w:left="709" w:hanging="425"/>
        <w:jc w:val="both"/>
        <w:rPr>
          <w:rFonts w:ascii="Arial" w:hAnsi="Arial" w:cs="Arial"/>
          <w:sz w:val="20"/>
          <w:szCs w:val="20"/>
        </w:rPr>
      </w:pPr>
      <w:r w:rsidRPr="005063B4">
        <w:rPr>
          <w:rFonts w:ascii="Arial" w:hAnsi="Arial" w:cs="Arial"/>
          <w:sz w:val="20"/>
          <w:szCs w:val="20"/>
        </w:rPr>
        <w:t>1.3</w:t>
      </w:r>
      <w:r w:rsidRPr="005063B4">
        <w:rPr>
          <w:rFonts w:ascii="Arial" w:hAnsi="Arial" w:cs="Arial"/>
          <w:sz w:val="20"/>
          <w:szCs w:val="20"/>
        </w:rPr>
        <w:tab/>
        <w:t>minimálne jednu referenciu na stavebné práce, predmetom ktorej bola realizácia výstavby minimálne jedného (1) ekoduktu</w:t>
      </w:r>
      <w:r w:rsidRPr="005063B4">
        <w:rPr>
          <w:rFonts w:ascii="Arial" w:hAnsi="Arial" w:cs="Arial"/>
          <w:sz w:val="20"/>
          <w:szCs w:val="20"/>
          <w:shd w:val="clear" w:color="auto" w:fill="FFFFFF"/>
        </w:rPr>
        <w:t>,</w:t>
      </w:r>
      <w:r w:rsidRPr="005063B4">
        <w:rPr>
          <w:rFonts w:ascii="Arial" w:hAnsi="Arial" w:cs="Arial"/>
          <w:sz w:val="20"/>
          <w:szCs w:val="20"/>
        </w:rPr>
        <w:t xml:space="preserve"> </w:t>
      </w:r>
      <w:r>
        <w:rPr>
          <w:rFonts w:ascii="Arial" w:hAnsi="Arial" w:cs="Arial"/>
          <w:sz w:val="20"/>
          <w:szCs w:val="20"/>
        </w:rPr>
        <w:t>šírky</w:t>
      </w:r>
      <w:r w:rsidRPr="005063B4">
        <w:rPr>
          <w:rFonts w:ascii="Arial" w:hAnsi="Arial" w:cs="Arial"/>
          <w:sz w:val="20"/>
          <w:szCs w:val="20"/>
        </w:rPr>
        <w:t xml:space="preserve"> minimálne 80 m na diaľnici alebo rýchlostnej ceste </w:t>
      </w:r>
      <w:r w:rsidRPr="00C81F37">
        <w:rPr>
          <w:rFonts w:ascii="Arial" w:hAnsi="Arial" w:cs="Arial"/>
          <w:sz w:val="20"/>
          <w:szCs w:val="20"/>
        </w:rPr>
        <w:t>alebo cesty I. triedy</w:t>
      </w:r>
      <w:r>
        <w:rPr>
          <w:rFonts w:ascii="Arial" w:hAnsi="Arial" w:cs="Arial"/>
          <w:sz w:val="20"/>
          <w:szCs w:val="20"/>
        </w:rPr>
        <w:t xml:space="preserve"> </w:t>
      </w:r>
      <w:r w:rsidRPr="005063B4">
        <w:rPr>
          <w:rFonts w:ascii="Arial" w:hAnsi="Arial" w:cs="Arial"/>
          <w:sz w:val="20"/>
          <w:szCs w:val="20"/>
        </w:rPr>
        <w:t xml:space="preserve">alebo ceste obdobného charakteru; </w:t>
      </w:r>
    </w:p>
    <w:p w14:paraId="0F022FB8" w14:textId="41A40FF6" w:rsidR="009F5796" w:rsidRDefault="009F5796" w:rsidP="0054576F">
      <w:pPr>
        <w:pStyle w:val="Odsekzoznamu"/>
        <w:spacing w:after="0" w:line="240" w:lineRule="auto"/>
        <w:ind w:left="709" w:hanging="425"/>
        <w:jc w:val="both"/>
        <w:rPr>
          <w:rFonts w:ascii="Arial" w:hAnsi="Arial" w:cs="Arial"/>
          <w:sz w:val="20"/>
          <w:szCs w:val="20"/>
        </w:rPr>
      </w:pPr>
      <w:r>
        <w:rPr>
          <w:rFonts w:ascii="Arial" w:hAnsi="Arial" w:cs="Arial"/>
          <w:sz w:val="20"/>
          <w:szCs w:val="20"/>
        </w:rPr>
        <w:t>1.4</w:t>
      </w:r>
      <w:r>
        <w:rPr>
          <w:rFonts w:ascii="Arial" w:hAnsi="Arial" w:cs="Arial"/>
          <w:sz w:val="20"/>
          <w:szCs w:val="20"/>
        </w:rPr>
        <w:tab/>
      </w:r>
      <w:r w:rsidR="0054576F">
        <w:rPr>
          <w:rFonts w:ascii="Arial" w:hAnsi="Arial" w:cs="Arial"/>
          <w:sz w:val="20"/>
          <w:szCs w:val="20"/>
        </w:rPr>
        <w:t>m</w:t>
      </w:r>
      <w:r w:rsidRPr="001F7882">
        <w:rPr>
          <w:rFonts w:ascii="Arial" w:hAnsi="Arial" w:cs="Arial"/>
          <w:sz w:val="20"/>
          <w:szCs w:val="20"/>
        </w:rPr>
        <w:t xml:space="preserve">inimálne jednu referenciu na stavebné práce v tuneli </w:t>
      </w:r>
      <w:r w:rsidRPr="002437A0">
        <w:rPr>
          <w:rFonts w:ascii="Arial" w:hAnsi="Arial" w:cs="Arial"/>
          <w:sz w:val="20"/>
          <w:szCs w:val="20"/>
        </w:rPr>
        <w:t xml:space="preserve">dĺžky min. 2000 m, </w:t>
      </w:r>
      <w:r w:rsidRPr="001F7882">
        <w:rPr>
          <w:rFonts w:ascii="Arial" w:hAnsi="Arial" w:cs="Arial"/>
          <w:sz w:val="20"/>
          <w:szCs w:val="20"/>
        </w:rPr>
        <w:t>kde sa realizovali opatrenia na zamedzenie prieniku podzemných vôd použitím tesniacich injektáži (pre-grounting)</w:t>
      </w:r>
      <w:r>
        <w:rPr>
          <w:rFonts w:ascii="Arial" w:hAnsi="Arial" w:cs="Arial"/>
          <w:sz w:val="20"/>
          <w:szCs w:val="20"/>
        </w:rPr>
        <w:t>.</w:t>
      </w:r>
      <w:r w:rsidRPr="001F7882">
        <w:rPr>
          <w:rFonts w:ascii="Arial" w:hAnsi="Arial" w:cs="Arial"/>
          <w:sz w:val="20"/>
          <w:szCs w:val="20"/>
        </w:rPr>
        <w:t xml:space="preserve"> </w:t>
      </w:r>
    </w:p>
    <w:p w14:paraId="61ED5978" w14:textId="77777777" w:rsidR="009F5796" w:rsidRPr="005063B4" w:rsidRDefault="009F5796" w:rsidP="0054576F">
      <w:pPr>
        <w:pStyle w:val="Odsekzoznamu"/>
        <w:spacing w:after="0" w:line="240" w:lineRule="auto"/>
        <w:ind w:left="284"/>
        <w:jc w:val="both"/>
        <w:rPr>
          <w:rFonts w:ascii="Arial" w:hAnsi="Arial" w:cs="Arial"/>
          <w:sz w:val="20"/>
          <w:szCs w:val="20"/>
        </w:rPr>
      </w:pPr>
    </w:p>
    <w:p w14:paraId="698E3033" w14:textId="77777777" w:rsidR="009F5796" w:rsidRPr="001F7882" w:rsidRDefault="009F5796" w:rsidP="0054576F">
      <w:pPr>
        <w:pStyle w:val="Odsekzoznamu"/>
        <w:spacing w:after="0" w:line="240" w:lineRule="auto"/>
        <w:ind w:left="284"/>
        <w:jc w:val="both"/>
        <w:rPr>
          <w:rFonts w:ascii="Arial" w:hAnsi="Arial" w:cs="Arial"/>
          <w:i/>
          <w:sz w:val="20"/>
          <w:szCs w:val="20"/>
        </w:rPr>
      </w:pPr>
      <w:r w:rsidRPr="001F7882">
        <w:rPr>
          <w:rFonts w:ascii="Arial" w:hAnsi="Arial" w:cs="Arial"/>
          <w:i/>
          <w:sz w:val="20"/>
          <w:szCs w:val="20"/>
        </w:rPr>
        <w:t xml:space="preserve">*Poznámka: </w:t>
      </w:r>
    </w:p>
    <w:p w14:paraId="0EDC0C0B" w14:textId="77777777" w:rsidR="009F5796" w:rsidRPr="00420C9D" w:rsidRDefault="009F5796" w:rsidP="0054576F">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2AC6AA9C" w14:textId="77777777" w:rsidR="009F5796" w:rsidRPr="00420C9D" w:rsidRDefault="009F5796" w:rsidP="009F5796">
      <w:pPr>
        <w:pStyle w:val="Zkladntext"/>
        <w:spacing w:after="0" w:line="240" w:lineRule="auto"/>
        <w:contextualSpacing/>
        <w:rPr>
          <w:rFonts w:ascii="Arial" w:hAnsi="Arial" w:cs="Arial"/>
          <w:b w:val="0"/>
          <w:sz w:val="20"/>
          <w:szCs w:val="20"/>
        </w:rPr>
      </w:pPr>
    </w:p>
    <w:p w14:paraId="228BE762" w14:textId="77777777" w:rsidR="009F5796" w:rsidRDefault="009F5796" w:rsidP="009F5796">
      <w:pPr>
        <w:spacing w:after="0" w:line="240" w:lineRule="auto"/>
        <w:ind w:left="284" w:firstLine="1"/>
        <w:contextualSpacing/>
        <w:jc w:val="both"/>
        <w:rPr>
          <w:rFonts w:ascii="Arial" w:hAnsi="Arial" w:cs="Arial"/>
          <w:sz w:val="20"/>
          <w:szCs w:val="20"/>
        </w:rPr>
      </w:pPr>
      <w:r w:rsidRPr="00420C9D">
        <w:rPr>
          <w:rFonts w:ascii="Arial" w:hAnsi="Arial" w:cs="Arial"/>
          <w:sz w:val="20"/>
          <w:szCs w:val="20"/>
        </w:rPr>
        <w:t xml:space="preserve">**Poznámka: </w:t>
      </w:r>
    </w:p>
    <w:p w14:paraId="6C3863BB"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 xml:space="preserve">Za rekonštrukciu sa nepovažuje výmena vrchnej časti vozovky. </w:t>
      </w:r>
    </w:p>
    <w:p w14:paraId="4A56E190" w14:textId="77777777" w:rsidR="009F5796" w:rsidRPr="00420C9D" w:rsidRDefault="009F5796" w:rsidP="009F5796">
      <w:pPr>
        <w:spacing w:after="0" w:line="240" w:lineRule="auto"/>
        <w:ind w:left="284" w:firstLine="1"/>
        <w:contextualSpacing/>
        <w:jc w:val="both"/>
        <w:rPr>
          <w:rFonts w:ascii="Arial" w:hAnsi="Arial" w:cs="Arial"/>
          <w:iCs/>
          <w:sz w:val="20"/>
          <w:szCs w:val="20"/>
        </w:rPr>
      </w:pPr>
      <w:r w:rsidRPr="00420C9D">
        <w:rPr>
          <w:rFonts w:ascii="Arial" w:hAnsi="Arial" w:cs="Arial"/>
          <w:iCs/>
          <w:sz w:val="20"/>
          <w:szCs w:val="20"/>
        </w:rPr>
        <w:t>Za rekonštrukciu sa považuje výmena celého telesa diaľnice resp. rýchlostnej cesty, cesty I. triedy alebo cesty obdobného charakteru (viď pozn. vyššie) a jej ostatných objektov a hlavných prvkov ako sú zakladanie, piliere, nosné konštrukcie a podobne.</w:t>
      </w:r>
    </w:p>
    <w:p w14:paraId="0218290F" w14:textId="77777777" w:rsidR="009F5796" w:rsidRPr="00420C9D" w:rsidRDefault="009F5796" w:rsidP="009F5796">
      <w:pPr>
        <w:spacing w:after="0" w:line="240" w:lineRule="auto"/>
        <w:ind w:left="284"/>
        <w:contextualSpacing/>
        <w:jc w:val="both"/>
        <w:rPr>
          <w:rFonts w:ascii="Arial" w:hAnsi="Arial" w:cs="Arial"/>
          <w:iCs/>
          <w:sz w:val="20"/>
          <w:szCs w:val="20"/>
        </w:rPr>
      </w:pPr>
      <w:r w:rsidRPr="00420C9D">
        <w:rPr>
          <w:rFonts w:ascii="Arial" w:hAnsi="Arial" w:cs="Arial"/>
          <w:iCs/>
          <w:sz w:val="20"/>
          <w:szCs w:val="20"/>
        </w:rPr>
        <w:t xml:space="preserve">Za rekonštrukciu mosta sa považuje výmena pilierov, nosníkov, zakladania a hlavných konštrukčných prvkov objektu. </w:t>
      </w:r>
    </w:p>
    <w:p w14:paraId="73EBCC75" w14:textId="3DFF25E6" w:rsidR="009F5796" w:rsidRDefault="009F5796" w:rsidP="009F5796">
      <w:pPr>
        <w:spacing w:after="0" w:line="240" w:lineRule="auto"/>
        <w:contextualSpacing/>
        <w:jc w:val="both"/>
        <w:rPr>
          <w:rFonts w:ascii="Arial" w:hAnsi="Arial" w:cs="Arial"/>
          <w:sz w:val="20"/>
          <w:szCs w:val="20"/>
          <w:u w:val="single"/>
        </w:rPr>
      </w:pPr>
    </w:p>
    <w:p w14:paraId="005DC2FF" w14:textId="280E6D55" w:rsidR="00DE4C0D" w:rsidRDefault="00DE4C0D" w:rsidP="009F5796">
      <w:pPr>
        <w:spacing w:after="0" w:line="240" w:lineRule="auto"/>
        <w:contextualSpacing/>
        <w:jc w:val="both"/>
        <w:rPr>
          <w:rFonts w:ascii="Arial" w:hAnsi="Arial" w:cs="Arial"/>
          <w:sz w:val="20"/>
          <w:szCs w:val="20"/>
          <w:u w:val="single"/>
        </w:rPr>
      </w:pPr>
    </w:p>
    <w:p w14:paraId="54654846" w14:textId="77777777" w:rsidR="00DE4C0D" w:rsidRPr="00420C9D" w:rsidRDefault="00DE4C0D" w:rsidP="009F5796">
      <w:pPr>
        <w:spacing w:after="0" w:line="240" w:lineRule="auto"/>
        <w:contextualSpacing/>
        <w:jc w:val="both"/>
        <w:rPr>
          <w:rFonts w:ascii="Arial" w:hAnsi="Arial" w:cs="Arial"/>
          <w:sz w:val="20"/>
          <w:szCs w:val="20"/>
          <w:u w:val="single"/>
        </w:rPr>
      </w:pPr>
    </w:p>
    <w:p w14:paraId="380FA48F" w14:textId="77777777" w:rsidR="009F5796" w:rsidRPr="00420C9D" w:rsidRDefault="009F5796" w:rsidP="009F5796">
      <w:pPr>
        <w:spacing w:after="0" w:line="240" w:lineRule="auto"/>
        <w:ind w:left="284"/>
        <w:contextualSpacing/>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môže splnenie podmienok účasti hore uvedených bodov 1.1, 1.2</w:t>
      </w:r>
      <w:r>
        <w:rPr>
          <w:rFonts w:ascii="Arial" w:hAnsi="Arial" w:cs="Arial"/>
          <w:sz w:val="20"/>
          <w:szCs w:val="20"/>
        </w:rPr>
        <w:t xml:space="preserve">, </w:t>
      </w:r>
      <w:r w:rsidRPr="00420C9D">
        <w:rPr>
          <w:rFonts w:ascii="Arial" w:hAnsi="Arial" w:cs="Arial"/>
          <w:sz w:val="20"/>
          <w:szCs w:val="20"/>
        </w:rPr>
        <w:t>1.3</w:t>
      </w:r>
      <w:r>
        <w:rPr>
          <w:rFonts w:ascii="Arial" w:hAnsi="Arial" w:cs="Arial"/>
          <w:sz w:val="20"/>
          <w:szCs w:val="20"/>
        </w:rPr>
        <w:t xml:space="preserve"> a 1.4</w:t>
      </w:r>
      <w:r w:rsidRPr="00420C9D">
        <w:rPr>
          <w:rFonts w:ascii="Arial" w:hAnsi="Arial" w:cs="Arial"/>
          <w:sz w:val="20"/>
          <w:szCs w:val="20"/>
        </w:rPr>
        <w:t xml:space="preserve"> preukázať referenciou/referenciami v ich kombinácii, samostatnou referenciou/referenciami alebo jednou referenciou na stavebné práce za dodržania technických parametrov stanovených pri jednotlivých bodoch.</w:t>
      </w:r>
    </w:p>
    <w:p w14:paraId="4B28DCB0" w14:textId="77777777" w:rsidR="009F5796"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p>
    <w:p w14:paraId="79A72480" w14:textId="060A2927" w:rsidR="009F5796" w:rsidRPr="00420C9D" w:rsidRDefault="009F5796" w:rsidP="009F5796">
      <w:pPr>
        <w:autoSpaceDE w:val="0"/>
        <w:autoSpaceDN w:val="0"/>
        <w:adjustRightInd w:val="0"/>
        <w:spacing w:after="0" w:line="240" w:lineRule="auto"/>
        <w:ind w:left="284"/>
        <w:contextualSpacing/>
        <w:jc w:val="both"/>
        <w:rPr>
          <w:rFonts w:ascii="Arial" w:eastAsia="Times New Roman" w:hAnsi="Arial" w:cs="Arial"/>
          <w:sz w:val="20"/>
          <w:szCs w:val="20"/>
        </w:rPr>
      </w:pPr>
      <w:bookmarkStart w:id="58" w:name="_Hlk175584510"/>
      <w:r w:rsidRPr="00420C9D">
        <w:rPr>
          <w:rFonts w:ascii="Arial" w:eastAsia="Times New Roman" w:hAnsi="Arial" w:cs="Arial"/>
          <w:sz w:val="20"/>
          <w:szCs w:val="20"/>
        </w:rPr>
        <w:t xml:space="preserve">V prípade, ak </w:t>
      </w:r>
      <w:r>
        <w:rPr>
          <w:rFonts w:ascii="Arial" w:eastAsia="Times New Roman" w:hAnsi="Arial" w:cs="Arial"/>
          <w:sz w:val="20"/>
          <w:szCs w:val="20"/>
        </w:rPr>
        <w:t>záujemca</w:t>
      </w:r>
      <w:r w:rsidRPr="00420C9D">
        <w:rPr>
          <w:rFonts w:ascii="Arial" w:eastAsia="Times New Roman" w:hAnsi="Arial" w:cs="Arial"/>
          <w:sz w:val="20"/>
          <w:szCs w:val="20"/>
        </w:rPr>
        <w:t xml:space="preserve"> predkladá referencie za stavby, ktoré realizoval ako </w:t>
      </w:r>
      <w:r w:rsidRPr="00420C9D">
        <w:rPr>
          <w:rFonts w:ascii="Arial" w:eastAsia="Times New Roman" w:hAnsi="Arial" w:cs="Arial"/>
          <w:sz w:val="20"/>
          <w:szCs w:val="20"/>
          <w:u w:val="single"/>
        </w:rPr>
        <w:t>člen združenia</w:t>
      </w:r>
      <w:r w:rsidRPr="00420C9D">
        <w:rPr>
          <w:rFonts w:ascii="Arial" w:eastAsia="Times New Roman" w:hAnsi="Arial" w:cs="Arial"/>
          <w:sz w:val="20"/>
          <w:szCs w:val="20"/>
        </w:rPr>
        <w:t xml:space="preserve"> alebo skupiny dodávateľov, </w:t>
      </w:r>
      <w:r w:rsidRPr="00420C9D">
        <w:rPr>
          <w:rFonts w:ascii="Arial" w:eastAsia="Times New Roman" w:hAnsi="Arial" w:cs="Arial"/>
          <w:sz w:val="20"/>
          <w:szCs w:val="20"/>
          <w:u w:val="single"/>
        </w:rPr>
        <w:t>je povinný uviesť a bude mu uznaný iba</w:t>
      </w:r>
      <w:r w:rsidR="006250E9">
        <w:rPr>
          <w:rFonts w:ascii="Arial" w:eastAsia="Times New Roman" w:hAnsi="Arial" w:cs="Arial"/>
          <w:sz w:val="20"/>
          <w:szCs w:val="20"/>
          <w:u w:val="single"/>
        </w:rPr>
        <w:t xml:space="preserve"> rozsah plnenia</w:t>
      </w:r>
      <w:r w:rsidR="006250E9" w:rsidRPr="00421570">
        <w:rPr>
          <w:rFonts w:ascii="Arial" w:eastAsia="Times New Roman" w:hAnsi="Arial" w:cs="Arial"/>
          <w:sz w:val="20"/>
          <w:szCs w:val="20"/>
        </w:rPr>
        <w:t xml:space="preserve"> s ohľadom na </w:t>
      </w:r>
      <w:r w:rsidR="006250E9">
        <w:rPr>
          <w:rFonts w:ascii="Arial" w:eastAsia="Times New Roman" w:hAnsi="Arial" w:cs="Arial"/>
          <w:sz w:val="20"/>
          <w:szCs w:val="20"/>
          <w:u w:val="single"/>
        </w:rPr>
        <w:t>splnenie podmienok účasti hore uvedených bodov 1.1, 1.2, 1.3, a 1.4</w:t>
      </w:r>
      <w:r w:rsidRPr="00420C9D">
        <w:rPr>
          <w:rFonts w:ascii="Arial" w:eastAsia="Times New Roman" w:hAnsi="Arial" w:cs="Arial"/>
          <w:sz w:val="20"/>
          <w:szCs w:val="20"/>
        </w:rPr>
        <w:t xml:space="preserve">, ktoré </w:t>
      </w:r>
      <w:r w:rsidR="006250E9">
        <w:rPr>
          <w:rFonts w:ascii="Arial" w:eastAsia="Times New Roman" w:hAnsi="Arial" w:cs="Arial"/>
          <w:sz w:val="20"/>
          <w:szCs w:val="20"/>
        </w:rPr>
        <w:t xml:space="preserve">v rámci tohto združenia alebo skupiny dodávateľov skutočne a preukázateľne </w:t>
      </w:r>
      <w:r w:rsidRPr="00420C9D">
        <w:rPr>
          <w:rFonts w:ascii="Arial" w:eastAsia="Times New Roman" w:hAnsi="Arial" w:cs="Arial"/>
          <w:sz w:val="20"/>
          <w:szCs w:val="20"/>
        </w:rPr>
        <w:t>realizoval.</w:t>
      </w:r>
    </w:p>
    <w:bookmarkEnd w:id="58"/>
    <w:p w14:paraId="1C30372A" w14:textId="77777777" w:rsidR="009F5796" w:rsidRPr="00420C9D" w:rsidRDefault="009F5796" w:rsidP="009F5796">
      <w:pPr>
        <w:spacing w:after="0" w:line="240" w:lineRule="auto"/>
        <w:ind w:left="284"/>
        <w:contextualSpacing/>
        <w:jc w:val="both"/>
        <w:rPr>
          <w:rFonts w:ascii="Arial" w:eastAsia="Times New Roman" w:hAnsi="Arial" w:cs="Arial"/>
          <w:bCs/>
          <w:sz w:val="20"/>
          <w:szCs w:val="20"/>
        </w:rPr>
      </w:pPr>
    </w:p>
    <w:p w14:paraId="00C1190F"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Verejný obstarávateľ uvádza, že v prípade stavby, ktorej začiatok alebo koniec nespadá do rozhodného obdobia, bude </w:t>
      </w:r>
      <w:r>
        <w:rPr>
          <w:rFonts w:ascii="Arial" w:eastAsia="Times New Roman" w:hAnsi="Arial" w:cs="Arial"/>
          <w:sz w:val="20"/>
          <w:szCs w:val="20"/>
        </w:rPr>
        <w:t>záujemcovi</w:t>
      </w:r>
      <w:r w:rsidRPr="00420C9D">
        <w:rPr>
          <w:rFonts w:ascii="Arial" w:eastAsia="Times New Roman" w:hAnsi="Arial" w:cs="Arial"/>
          <w:sz w:val="20"/>
          <w:szCs w:val="20"/>
        </w:rPr>
        <w:t xml:space="preserve">a započítaná pre splnenie podmienky len výška nákladov stavieb spadajúcich do rozhodného obdobia. </w:t>
      </w:r>
      <w:r>
        <w:rPr>
          <w:rFonts w:ascii="Arial" w:eastAsia="Times New Roman" w:hAnsi="Arial" w:cs="Arial"/>
          <w:sz w:val="20"/>
          <w:szCs w:val="20"/>
        </w:rPr>
        <w:t>Záujemca</w:t>
      </w:r>
      <w:r w:rsidRPr="00420C9D">
        <w:rPr>
          <w:rFonts w:ascii="Arial" w:eastAsia="Times New Roman" w:hAnsi="Arial" w:cs="Arial"/>
          <w:sz w:val="20"/>
          <w:szCs w:val="20"/>
        </w:rPr>
        <w:t xml:space="preserve"> je povinný výšku nákladov stavieb spadajúcich do rozhodného obdobia preukázať potvrdením odberateľa alebo iným dokladom preukazujúcim požadovanú skutočnosť. </w:t>
      </w:r>
    </w:p>
    <w:p w14:paraId="0AEAFCEA" w14:textId="77777777" w:rsidR="009F5796" w:rsidRPr="00420C9D" w:rsidRDefault="009F5796" w:rsidP="009F5796">
      <w:pPr>
        <w:spacing w:after="0" w:line="240" w:lineRule="auto"/>
        <w:ind w:left="284"/>
        <w:contextualSpacing/>
        <w:jc w:val="both"/>
        <w:rPr>
          <w:rFonts w:ascii="Arial" w:eastAsia="Times New Roman" w:hAnsi="Arial" w:cs="Arial"/>
          <w:sz w:val="20"/>
          <w:szCs w:val="20"/>
        </w:rPr>
      </w:pPr>
    </w:p>
    <w:p w14:paraId="73F553C7" w14:textId="77777777" w:rsidR="009F5796" w:rsidRPr="00420C9D" w:rsidRDefault="009F5796" w:rsidP="009F5796">
      <w:pPr>
        <w:tabs>
          <w:tab w:val="left" w:pos="-426"/>
        </w:tabs>
        <w:spacing w:after="0" w:line="240" w:lineRule="auto"/>
        <w:ind w:left="284"/>
        <w:contextualSpacing/>
        <w:jc w:val="both"/>
        <w:rPr>
          <w:rFonts w:ascii="Arial" w:eastAsia="Times New Roman" w:hAnsi="Arial" w:cs="Arial"/>
          <w:sz w:val="20"/>
          <w:szCs w:val="20"/>
        </w:rPr>
      </w:pPr>
      <w:bookmarkStart w:id="59" w:name="_Hlk162169449"/>
      <w:r w:rsidRPr="00420C9D">
        <w:rPr>
          <w:rFonts w:ascii="Arial" w:eastAsia="Times New Roman" w:hAnsi="Arial" w:cs="Arial"/>
          <w:sz w:val="20"/>
          <w:szCs w:val="20"/>
        </w:rPr>
        <w:t>V prípade dokladov, ktoré sú vyjadrené v inej mene ako Euro (€), je potrebné na prepočítanie tejto meny na €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referencia realizovala. Doklady, ktorými</w:t>
      </w:r>
      <w:r>
        <w:rPr>
          <w:rFonts w:ascii="Arial" w:eastAsia="Times New Roman" w:hAnsi="Arial" w:cs="Arial"/>
          <w:sz w:val="20"/>
          <w:szCs w:val="20"/>
        </w:rPr>
        <w:t xml:space="preserve"> záujemca</w:t>
      </w:r>
      <w:r w:rsidRPr="00420C9D">
        <w:rPr>
          <w:rFonts w:ascii="Arial" w:eastAsia="Times New Roman" w:hAnsi="Arial" w:cs="Arial"/>
          <w:sz w:val="20"/>
          <w:szCs w:val="20"/>
        </w:rPr>
        <w:t xml:space="preserve"> preukazuje splnenie podmienok účasti, ktoré sú vyjadrené v inej mene ako €, </w:t>
      </w:r>
      <w:r>
        <w:rPr>
          <w:rFonts w:ascii="Arial" w:eastAsia="Times New Roman" w:hAnsi="Arial" w:cs="Arial"/>
          <w:sz w:val="20"/>
          <w:szCs w:val="20"/>
        </w:rPr>
        <w:t>záujemca</w:t>
      </w:r>
      <w:r w:rsidRPr="00420C9D">
        <w:rPr>
          <w:rFonts w:ascii="Arial" w:eastAsia="Times New Roman" w:hAnsi="Arial" w:cs="Arial"/>
          <w:sz w:val="20"/>
          <w:szCs w:val="20"/>
        </w:rPr>
        <w:t xml:space="preserve"> predloží v pôvodnej mene a priloží prepočet na menu €, s uvedením hodnoty kurzu, na základe ktorého došlo k ním vykonanému prepočtu.</w:t>
      </w:r>
    </w:p>
    <w:bookmarkEnd w:id="59"/>
    <w:p w14:paraId="7A0C21D0" w14:textId="77777777" w:rsidR="009F5796" w:rsidRPr="00420C9D" w:rsidRDefault="009F5796" w:rsidP="0095273D">
      <w:pPr>
        <w:pStyle w:val="Nadpis21"/>
        <w:tabs>
          <w:tab w:val="left" w:pos="0"/>
        </w:tabs>
        <w:spacing w:before="0" w:after="0" w:line="240" w:lineRule="auto"/>
        <w:ind w:left="0"/>
        <w:contextualSpacing/>
        <w:jc w:val="both"/>
        <w:rPr>
          <w:rFonts w:ascii="Arial" w:hAnsi="Arial" w:cs="Arial"/>
          <w:b w:val="0"/>
          <w:sz w:val="20"/>
          <w:szCs w:val="20"/>
        </w:rPr>
      </w:pPr>
    </w:p>
    <w:p w14:paraId="06806043" w14:textId="77777777" w:rsidR="00977ED7" w:rsidRPr="00420C9D" w:rsidRDefault="00977ED7" w:rsidP="005E46B5">
      <w:pPr>
        <w:pStyle w:val="Odsekzoznamu"/>
        <w:numPr>
          <w:ilvl w:val="0"/>
          <w:numId w:val="31"/>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g) </w:t>
      </w:r>
      <w:r w:rsidR="00D5655F" w:rsidRPr="00420C9D">
        <w:rPr>
          <w:rFonts w:ascii="Arial" w:hAnsi="Arial" w:cs="Arial"/>
          <w:b/>
          <w:sz w:val="20"/>
          <w:szCs w:val="20"/>
        </w:rPr>
        <w:t>zákona</w:t>
      </w:r>
      <w:r w:rsidRPr="00420C9D">
        <w:rPr>
          <w:rFonts w:ascii="Arial" w:hAnsi="Arial" w:cs="Arial"/>
          <w:b/>
          <w:sz w:val="20"/>
          <w:szCs w:val="20"/>
        </w:rPr>
        <w:t xml:space="preserve">: </w:t>
      </w:r>
    </w:p>
    <w:p w14:paraId="2105B336" w14:textId="77777777" w:rsidR="00DE4C0D" w:rsidRPr="00420C9D" w:rsidRDefault="00DE4C0D" w:rsidP="00DE4C0D">
      <w:pPr>
        <w:pStyle w:val="Odsekzoznamu"/>
        <w:spacing w:after="0" w:line="240" w:lineRule="auto"/>
        <w:ind w:left="284"/>
        <w:jc w:val="both"/>
        <w:rPr>
          <w:rFonts w:ascii="Arial" w:hAnsi="Arial" w:cs="Arial"/>
          <w:sz w:val="20"/>
          <w:szCs w:val="20"/>
          <w:shd w:val="clear" w:color="auto" w:fill="FFFFFF"/>
        </w:rPr>
      </w:pPr>
      <w:r w:rsidRPr="00420C9D">
        <w:rPr>
          <w:rFonts w:ascii="Arial" w:hAnsi="Arial" w:cs="Arial"/>
          <w:sz w:val="20"/>
          <w:szCs w:val="20"/>
        </w:rPr>
        <w:t>Ak ide o stavebné práce, údaje o vzdelaní a odbornej praxi alebo o odbornej kvalifikácii</w:t>
      </w:r>
      <w:r w:rsidRPr="00420C9D">
        <w:rPr>
          <w:rFonts w:ascii="Arial" w:hAnsi="Arial" w:cs="Arial"/>
          <w:spacing w:val="-30"/>
          <w:sz w:val="20"/>
          <w:szCs w:val="20"/>
        </w:rPr>
        <w:t xml:space="preserve">  </w:t>
      </w:r>
      <w:r w:rsidRPr="00420C9D">
        <w:rPr>
          <w:rFonts w:ascii="Arial" w:hAnsi="Arial" w:cs="Arial"/>
          <w:sz w:val="20"/>
          <w:szCs w:val="20"/>
          <w:shd w:val="clear" w:color="auto" w:fill="FFFFFF"/>
        </w:rPr>
        <w:t>osôb určených na plnenie zmluvy alebo riadiacich zamestnancov.</w:t>
      </w:r>
    </w:p>
    <w:p w14:paraId="72B8D35D" w14:textId="77777777" w:rsidR="00DE4C0D" w:rsidRPr="00420C9D" w:rsidRDefault="00DE4C0D" w:rsidP="00DE4C0D">
      <w:pPr>
        <w:pStyle w:val="Odsekzoznamu"/>
        <w:spacing w:after="0" w:line="240" w:lineRule="auto"/>
        <w:ind w:left="284"/>
        <w:jc w:val="both"/>
        <w:rPr>
          <w:rFonts w:ascii="Arial" w:hAnsi="Arial" w:cs="Arial"/>
          <w:b/>
          <w:sz w:val="20"/>
          <w:szCs w:val="20"/>
        </w:rPr>
      </w:pPr>
    </w:p>
    <w:p w14:paraId="37919231" w14:textId="77777777" w:rsidR="00DE4C0D" w:rsidRPr="00420C9D" w:rsidRDefault="00DE4C0D" w:rsidP="00DE4C0D">
      <w:pPr>
        <w:pStyle w:val="Zkladntext"/>
        <w:spacing w:after="0" w:line="240" w:lineRule="auto"/>
        <w:ind w:left="284"/>
        <w:contextualSpacing/>
        <w:rPr>
          <w:rFonts w:ascii="Arial" w:hAnsi="Arial" w:cs="Arial"/>
          <w:sz w:val="20"/>
          <w:szCs w:val="20"/>
        </w:rPr>
      </w:pPr>
      <w:r w:rsidRPr="00420C9D">
        <w:rPr>
          <w:rFonts w:ascii="Arial" w:hAnsi="Arial" w:cs="Arial"/>
          <w:sz w:val="20"/>
          <w:szCs w:val="20"/>
        </w:rPr>
        <w:t>Minimálna požadovaná úroveň štandardov:</w:t>
      </w:r>
    </w:p>
    <w:p w14:paraId="66A241EF" w14:textId="77777777" w:rsidR="00DE4C0D" w:rsidRPr="00420C9D" w:rsidRDefault="00DE4C0D" w:rsidP="00DE4C0D">
      <w:pPr>
        <w:pStyle w:val="Zkladntext"/>
        <w:spacing w:after="0" w:line="240" w:lineRule="auto"/>
        <w:ind w:left="284"/>
        <w:contextualSpacing/>
        <w:rPr>
          <w:rFonts w:ascii="Arial" w:hAnsi="Arial" w:cs="Arial"/>
          <w:b w:val="0"/>
          <w:sz w:val="20"/>
          <w:szCs w:val="20"/>
        </w:rPr>
      </w:pPr>
      <w:r>
        <w:rPr>
          <w:rFonts w:ascii="Arial" w:hAnsi="Arial" w:cs="Arial"/>
          <w:b w:val="0"/>
          <w:sz w:val="20"/>
          <w:szCs w:val="20"/>
        </w:rPr>
        <w:t>Záujemca</w:t>
      </w:r>
      <w:r w:rsidRPr="00420C9D">
        <w:rPr>
          <w:rFonts w:ascii="Arial" w:hAnsi="Arial" w:cs="Arial"/>
          <w:b w:val="0"/>
          <w:sz w:val="20"/>
          <w:szCs w:val="20"/>
        </w:rPr>
        <w:t xml:space="preserve"> je povinný preukázať, že osoby zodpovedné za riadenie stavebných prác (tzv. kľúčoví odborníci) majú za posledných 15 rokov, ktoré sa rátajú spätne odo dňa vyhlásenia verejného obstarávania (ďalej len „rozhodné obdobie“) potrebné vzdelanie a odbornú prax na vykonanie stavebných prác, ktoré sú predmetom tejto verejnej súťaže. </w:t>
      </w:r>
    </w:p>
    <w:p w14:paraId="79C84962" w14:textId="77777777" w:rsidR="00DE4C0D" w:rsidRPr="00420C9D" w:rsidRDefault="00DE4C0D" w:rsidP="00DE4C0D">
      <w:pPr>
        <w:pStyle w:val="Zkladntext"/>
        <w:spacing w:after="0" w:line="240" w:lineRule="auto"/>
        <w:ind w:left="284"/>
        <w:contextualSpacing/>
        <w:rPr>
          <w:rFonts w:ascii="Arial" w:hAnsi="Arial" w:cs="Arial"/>
          <w:b w:val="0"/>
          <w:sz w:val="20"/>
          <w:szCs w:val="20"/>
        </w:rPr>
      </w:pPr>
    </w:p>
    <w:p w14:paraId="13B43375" w14:textId="77777777" w:rsidR="00DE4C0D" w:rsidRPr="00011F66" w:rsidRDefault="00DE4C0D" w:rsidP="00DE4C0D">
      <w:pPr>
        <w:spacing w:after="0" w:line="240" w:lineRule="auto"/>
        <w:ind w:left="284"/>
        <w:contextualSpacing/>
        <w:jc w:val="both"/>
        <w:rPr>
          <w:rFonts w:ascii="Arial" w:hAnsi="Arial" w:cs="Arial"/>
          <w:sz w:val="20"/>
          <w:szCs w:val="20"/>
        </w:rPr>
      </w:pPr>
      <w:bookmarkStart w:id="60" w:name="_Hlk167182489"/>
      <w:r w:rsidRPr="00011F66">
        <w:rPr>
          <w:rFonts w:ascii="Arial" w:hAnsi="Arial" w:cs="Arial"/>
          <w:sz w:val="20"/>
          <w:szCs w:val="20"/>
        </w:rPr>
        <w:t xml:space="preserve">Za kľúčových odborníkov sa na účely tejto verejnej súťaže považujú </w:t>
      </w:r>
    </w:p>
    <w:p w14:paraId="0326D6EA"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1. </w:t>
      </w:r>
      <w:r w:rsidRPr="00011F66">
        <w:rPr>
          <w:rFonts w:ascii="Arial" w:hAnsi="Arial" w:cs="Arial"/>
          <w:sz w:val="20"/>
          <w:szCs w:val="20"/>
        </w:rPr>
        <w:tab/>
        <w:t>Riaditeľ stavby – Predstaviteľ Zhotoviteľa</w:t>
      </w:r>
    </w:p>
    <w:p w14:paraId="040F8675"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2. </w:t>
      </w:r>
      <w:r w:rsidRPr="00011F66">
        <w:rPr>
          <w:rFonts w:ascii="Arial" w:hAnsi="Arial" w:cs="Arial"/>
          <w:sz w:val="20"/>
          <w:szCs w:val="20"/>
        </w:rPr>
        <w:tab/>
        <w:t>Hlavný stavbyvedúci/zástupca Riaditeľa stavby</w:t>
      </w:r>
    </w:p>
    <w:p w14:paraId="62A5F9DD"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3.</w:t>
      </w:r>
      <w:r w:rsidRPr="00011F66">
        <w:rPr>
          <w:rFonts w:ascii="Arial" w:hAnsi="Arial" w:cs="Arial"/>
          <w:sz w:val="20"/>
          <w:szCs w:val="20"/>
        </w:rPr>
        <w:tab/>
        <w:t>Stavbyvedúci na mosty</w:t>
      </w:r>
    </w:p>
    <w:p w14:paraId="146F8F6F" w14:textId="77777777" w:rsidR="00DE4C0D" w:rsidRPr="00011F66" w:rsidRDefault="00DE4C0D" w:rsidP="00DE4C0D">
      <w:pPr>
        <w:tabs>
          <w:tab w:val="left" w:pos="567"/>
        </w:tabs>
        <w:spacing w:after="0" w:line="240" w:lineRule="auto"/>
        <w:ind w:left="284"/>
        <w:contextualSpacing/>
        <w:jc w:val="both"/>
        <w:rPr>
          <w:rFonts w:ascii="Arial" w:hAnsi="Arial" w:cs="Arial"/>
          <w:sz w:val="20"/>
          <w:szCs w:val="20"/>
        </w:rPr>
      </w:pPr>
      <w:r w:rsidRPr="00011F66">
        <w:rPr>
          <w:rFonts w:ascii="Arial" w:eastAsia="Times New Roman" w:hAnsi="Arial" w:cs="Arial"/>
          <w:sz w:val="20"/>
          <w:szCs w:val="20"/>
        </w:rPr>
        <w:t>4.</w:t>
      </w:r>
      <w:r w:rsidRPr="00011F66">
        <w:rPr>
          <w:rFonts w:ascii="Arial" w:eastAsia="Times New Roman" w:hAnsi="Arial" w:cs="Arial"/>
          <w:sz w:val="20"/>
          <w:szCs w:val="20"/>
        </w:rPr>
        <w:tab/>
        <w:t>Stavbyvedúci pre tunely</w:t>
      </w:r>
    </w:p>
    <w:p w14:paraId="16DE5F0E"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5. </w:t>
      </w:r>
      <w:r w:rsidRPr="00011F66">
        <w:rPr>
          <w:rFonts w:ascii="Arial" w:hAnsi="Arial" w:cs="Arial"/>
          <w:sz w:val="20"/>
          <w:szCs w:val="20"/>
        </w:rPr>
        <w:tab/>
        <w:t>Hlavný inžinier projektu</w:t>
      </w:r>
    </w:p>
    <w:p w14:paraId="6BF16BBB"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6. </w:t>
      </w:r>
      <w:r w:rsidRPr="00011F66">
        <w:rPr>
          <w:rFonts w:ascii="Arial" w:hAnsi="Arial" w:cs="Arial"/>
          <w:sz w:val="20"/>
          <w:szCs w:val="20"/>
        </w:rPr>
        <w:tab/>
        <w:t>Zodpovedný projektant pre mostnú časť</w:t>
      </w:r>
    </w:p>
    <w:p w14:paraId="27BEE85C" w14:textId="77777777" w:rsidR="00DE4C0D" w:rsidRPr="00011F66" w:rsidRDefault="00DE4C0D" w:rsidP="00DE4C0D">
      <w:pPr>
        <w:pStyle w:val="Odsekzoznamu"/>
        <w:spacing w:after="0" w:line="240" w:lineRule="auto"/>
        <w:ind w:left="284"/>
        <w:jc w:val="both"/>
        <w:rPr>
          <w:rFonts w:ascii="Arial" w:hAnsi="Arial" w:cs="Arial"/>
          <w:sz w:val="20"/>
          <w:szCs w:val="20"/>
        </w:rPr>
      </w:pPr>
      <w:r w:rsidRPr="00011F66">
        <w:rPr>
          <w:rFonts w:ascii="Arial" w:hAnsi="Arial" w:cs="Arial"/>
          <w:sz w:val="20"/>
          <w:szCs w:val="20"/>
        </w:rPr>
        <w:t xml:space="preserve">7. </w:t>
      </w:r>
      <w:r w:rsidRPr="00011F66">
        <w:rPr>
          <w:rFonts w:ascii="Arial" w:hAnsi="Arial" w:cs="Arial"/>
          <w:sz w:val="20"/>
          <w:szCs w:val="20"/>
        </w:rPr>
        <w:tab/>
        <w:t>Zodpovedný projektant pre tunel</w:t>
      </w:r>
    </w:p>
    <w:p w14:paraId="61E4DBF9"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sz w:val="20"/>
          <w:szCs w:val="20"/>
        </w:rPr>
        <w:t xml:space="preserve">8.  </w:t>
      </w:r>
      <w:bookmarkStart w:id="61" w:name="_Hlk165977051"/>
      <w:r w:rsidRPr="00011F66">
        <w:rPr>
          <w:rFonts w:ascii="Arial" w:hAnsi="Arial" w:cs="Arial"/>
          <w:sz w:val="20"/>
          <w:szCs w:val="20"/>
        </w:rPr>
        <w:t>Zodpovedný odborník pre banské a prevádzkové vetranie tunela</w:t>
      </w:r>
      <w:bookmarkEnd w:id="61"/>
    </w:p>
    <w:p w14:paraId="23D7D565" w14:textId="3F3EAD8E" w:rsidR="00DE4C0D" w:rsidRPr="00011F66" w:rsidRDefault="00DE4C0D" w:rsidP="00DE4C0D">
      <w:pPr>
        <w:spacing w:after="0" w:line="240" w:lineRule="auto"/>
        <w:ind w:left="284"/>
        <w:contextualSpacing/>
        <w:jc w:val="both"/>
        <w:rPr>
          <w:rFonts w:ascii="Arial" w:hAnsi="Arial" w:cs="Arial"/>
          <w:sz w:val="20"/>
          <w:szCs w:val="20"/>
        </w:rPr>
      </w:pPr>
      <w:bookmarkStart w:id="62" w:name="_Hlk173843954"/>
      <w:r w:rsidRPr="00011F66">
        <w:rPr>
          <w:rFonts w:ascii="Arial" w:hAnsi="Arial" w:cs="Arial"/>
          <w:sz w:val="20"/>
          <w:szCs w:val="20"/>
        </w:rPr>
        <w:t xml:space="preserve">9. </w:t>
      </w:r>
      <w:r w:rsidRPr="00011F66">
        <w:rPr>
          <w:rFonts w:ascii="Arial" w:hAnsi="Arial" w:cs="Arial"/>
          <w:sz w:val="20"/>
          <w:szCs w:val="20"/>
        </w:rPr>
        <w:tab/>
      </w:r>
      <w:r w:rsidR="00C95FEC" w:rsidRPr="00011F66">
        <w:rPr>
          <w:rFonts w:ascii="Arial" w:hAnsi="Arial" w:cs="Arial"/>
          <w:sz w:val="20"/>
          <w:szCs w:val="20"/>
        </w:rPr>
        <w:t>Koordinátor</w:t>
      </w:r>
      <w:r w:rsidRPr="00011F66">
        <w:rPr>
          <w:rFonts w:ascii="Arial" w:hAnsi="Arial" w:cs="Arial"/>
          <w:sz w:val="20"/>
          <w:szCs w:val="20"/>
        </w:rPr>
        <w:t xml:space="preserve"> pre geologickú časť</w:t>
      </w:r>
    </w:p>
    <w:p w14:paraId="2A2259C9"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 xml:space="preserve">10. </w:t>
      </w:r>
      <w:r w:rsidRPr="00011F66">
        <w:rPr>
          <w:rFonts w:ascii="Arial" w:hAnsi="Arial" w:cs="Arial"/>
          <w:sz w:val="20"/>
          <w:szCs w:val="20"/>
        </w:rPr>
        <w:tab/>
        <w:t>Zodpovedný odborník pre hydrogeológiu</w:t>
      </w:r>
    </w:p>
    <w:p w14:paraId="02DB428C" w14:textId="77777777" w:rsidR="00DE4C0D" w:rsidRPr="00011F66" w:rsidRDefault="00DE4C0D" w:rsidP="00DE4C0D">
      <w:pPr>
        <w:spacing w:after="0" w:line="240" w:lineRule="auto"/>
        <w:ind w:left="284" w:hanging="142"/>
        <w:contextualSpacing/>
        <w:jc w:val="both"/>
        <w:rPr>
          <w:rFonts w:ascii="Arial" w:hAnsi="Arial" w:cs="Arial"/>
          <w:sz w:val="20"/>
          <w:szCs w:val="20"/>
        </w:rPr>
      </w:pPr>
      <w:r w:rsidRPr="00011F66">
        <w:rPr>
          <w:rFonts w:ascii="Arial" w:hAnsi="Arial" w:cs="Arial"/>
          <w:sz w:val="20"/>
          <w:szCs w:val="20"/>
        </w:rPr>
        <w:t>11.</w:t>
      </w:r>
      <w:r w:rsidRPr="00011F66">
        <w:rPr>
          <w:rFonts w:ascii="Arial" w:hAnsi="Arial" w:cs="Arial"/>
          <w:sz w:val="20"/>
          <w:szCs w:val="20"/>
        </w:rPr>
        <w:tab/>
        <w:t>Zodpovedný odborník pre technologickú časť tunelov</w:t>
      </w:r>
    </w:p>
    <w:bookmarkEnd w:id="62"/>
    <w:p w14:paraId="3094B620" w14:textId="77777777" w:rsidR="00DE4C0D" w:rsidRPr="00011F66" w:rsidRDefault="00DE4C0D" w:rsidP="00DE4C0D">
      <w:pPr>
        <w:pStyle w:val="Odsekzoznamu"/>
        <w:spacing w:after="0" w:line="240" w:lineRule="auto"/>
        <w:ind w:left="284"/>
        <w:jc w:val="both"/>
        <w:rPr>
          <w:rFonts w:ascii="Arial" w:hAnsi="Arial" w:cs="Arial"/>
          <w:sz w:val="20"/>
          <w:szCs w:val="20"/>
        </w:rPr>
      </w:pPr>
    </w:p>
    <w:bookmarkEnd w:id="60"/>
    <w:p w14:paraId="541BA51F" w14:textId="77777777" w:rsidR="00DE4C0D" w:rsidRPr="00011F66" w:rsidRDefault="00DE4C0D" w:rsidP="00DE4C0D">
      <w:pPr>
        <w:spacing w:after="0" w:line="240" w:lineRule="auto"/>
        <w:ind w:left="284"/>
        <w:contextualSpacing/>
        <w:jc w:val="both"/>
        <w:rPr>
          <w:rFonts w:ascii="Arial" w:hAnsi="Arial" w:cs="Arial"/>
          <w:sz w:val="20"/>
          <w:szCs w:val="20"/>
        </w:rPr>
      </w:pPr>
      <w:r w:rsidRPr="00011F66">
        <w:rPr>
          <w:rFonts w:ascii="Arial" w:hAnsi="Arial" w:cs="Arial"/>
          <w:b/>
          <w:sz w:val="20"/>
          <w:szCs w:val="20"/>
        </w:rPr>
        <w:t>Pre každú pozíciu musí byť navrhnutý samostatný kľúčový odborník</w:t>
      </w:r>
      <w:r w:rsidRPr="00011F66">
        <w:rPr>
          <w:rFonts w:ascii="Arial" w:hAnsi="Arial" w:cs="Arial"/>
          <w:sz w:val="20"/>
          <w:szCs w:val="20"/>
        </w:rPr>
        <w:t xml:space="preserve">. </w:t>
      </w:r>
    </w:p>
    <w:p w14:paraId="439A6948" w14:textId="77777777" w:rsidR="00DE4C0D" w:rsidRPr="00C74904"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284"/>
        <w:contextualSpacing/>
        <w:jc w:val="both"/>
        <w:rPr>
          <w:rFonts w:ascii="Arial" w:eastAsia="Arial" w:hAnsi="Arial" w:cs="Arial"/>
          <w:sz w:val="20"/>
          <w:szCs w:val="20"/>
          <w:u w:color="000000"/>
          <w:bdr w:val="nil"/>
        </w:rPr>
      </w:pPr>
      <w:r w:rsidRPr="00011F66">
        <w:rPr>
          <w:rFonts w:ascii="Arial" w:eastAsia="Arial Unicode MS" w:hAnsi="Arial" w:cs="Arial"/>
          <w:sz w:val="20"/>
          <w:szCs w:val="20"/>
          <w:u w:color="000000"/>
          <w:bdr w:val="nil"/>
        </w:rPr>
        <w:t>Časový priebeh postupu prác, vzájomná kooperácia si vyžadujú</w:t>
      </w:r>
      <w:r w:rsidRPr="00C74904">
        <w:rPr>
          <w:rFonts w:ascii="Arial" w:eastAsia="Arial Unicode MS" w:hAnsi="Arial" w:cs="Arial"/>
          <w:sz w:val="20"/>
          <w:szCs w:val="20"/>
          <w:u w:color="000000"/>
          <w:bdr w:val="nil"/>
        </w:rPr>
        <w:t xml:space="preserve"> plnú angažovanosť príslušného kľúčového odborníka pri riadení svojho pracovného tímu – a to počas celej doby trvania zákazky. Akákoľvek kumulácia funkcií na úrovni kľúčových odborníkov pre vybrané odborné okruhy jednou osobou, znamená ohrozenie zhotovenia predmetu zákazky v požadovanom termíne a kvalite. Záujemcovia preto nemôžu využiť odborné skúsenosti jednej osoby na preukázanie plnenia viacerých kľúčových odborníkov.</w:t>
      </w:r>
    </w:p>
    <w:p w14:paraId="15C5D2E4" w14:textId="77777777" w:rsidR="00DE4C0D" w:rsidRPr="00C74904" w:rsidRDefault="00DE4C0D" w:rsidP="00DE4C0D">
      <w:pPr>
        <w:spacing w:after="0" w:line="240" w:lineRule="auto"/>
        <w:ind w:left="284"/>
        <w:contextualSpacing/>
        <w:jc w:val="both"/>
        <w:rPr>
          <w:rFonts w:ascii="Arial" w:hAnsi="Arial" w:cs="Arial"/>
          <w:sz w:val="20"/>
          <w:szCs w:val="20"/>
        </w:rPr>
      </w:pPr>
    </w:p>
    <w:p w14:paraId="61381F3C" w14:textId="77777777" w:rsidR="00DE4C0D" w:rsidRPr="00C74904" w:rsidRDefault="00DE4C0D" w:rsidP="00DE4C0D">
      <w:pPr>
        <w:spacing w:after="0" w:line="240" w:lineRule="auto"/>
        <w:ind w:left="709" w:hanging="425"/>
        <w:contextualSpacing/>
        <w:jc w:val="both"/>
        <w:rPr>
          <w:rFonts w:ascii="Arial" w:hAnsi="Arial" w:cs="Arial"/>
          <w:sz w:val="20"/>
          <w:szCs w:val="20"/>
        </w:rPr>
      </w:pPr>
      <w:bookmarkStart w:id="63" w:name="_Hlk167182596"/>
      <w:r w:rsidRPr="00C74904">
        <w:rPr>
          <w:rFonts w:ascii="Arial" w:hAnsi="Arial" w:cs="Arial"/>
          <w:sz w:val="20"/>
          <w:szCs w:val="20"/>
        </w:rPr>
        <w:t xml:space="preserve">2.1. </w:t>
      </w:r>
      <w:r w:rsidRPr="00C74904">
        <w:rPr>
          <w:rFonts w:ascii="Arial" w:hAnsi="Arial" w:cs="Arial"/>
          <w:b/>
          <w:sz w:val="20"/>
          <w:szCs w:val="20"/>
        </w:rPr>
        <w:t xml:space="preserve">Riaditeľ stavby - Predstaviteľ Zhotoviteľa: </w:t>
      </w:r>
      <w:r w:rsidRPr="00C74904">
        <w:rPr>
          <w:rFonts w:ascii="Arial" w:hAnsi="Arial" w:cs="Arial"/>
          <w:sz w:val="20"/>
          <w:szCs w:val="20"/>
        </w:rPr>
        <w:t>preukáže odbornú prax za rozhodné obdobie za</w:t>
      </w:r>
      <w:r w:rsidRPr="00C74904">
        <w:rPr>
          <w:rFonts w:ascii="Arial" w:hAnsi="Arial" w:cs="Arial"/>
          <w:spacing w:val="-23"/>
          <w:sz w:val="20"/>
          <w:szCs w:val="20"/>
        </w:rPr>
        <w:t xml:space="preserve"> </w:t>
      </w:r>
      <w:r w:rsidRPr="00C74904">
        <w:rPr>
          <w:rFonts w:ascii="Arial" w:hAnsi="Arial" w:cs="Arial"/>
          <w:sz w:val="20"/>
          <w:szCs w:val="20"/>
        </w:rPr>
        <w:t>nasledovných podmienok:</w:t>
      </w:r>
    </w:p>
    <w:p w14:paraId="411339A8" w14:textId="58E07CD9" w:rsidR="00DE4C0D" w:rsidRDefault="00DE4C0D" w:rsidP="00DE4C0D">
      <w:pPr>
        <w:spacing w:after="0" w:line="240" w:lineRule="auto"/>
        <w:ind w:left="993" w:hanging="284"/>
        <w:contextualSpacing/>
        <w:jc w:val="both"/>
        <w:rPr>
          <w:rFonts w:ascii="Arial" w:hAnsi="Arial" w:cs="Arial"/>
          <w:sz w:val="20"/>
          <w:szCs w:val="20"/>
        </w:rPr>
      </w:pPr>
      <w:r w:rsidRPr="00C74904">
        <w:rPr>
          <w:rFonts w:ascii="Arial" w:hAnsi="Arial" w:cs="Arial"/>
          <w:sz w:val="20"/>
          <w:szCs w:val="20"/>
        </w:rPr>
        <w:t xml:space="preserve">a) </w:t>
      </w:r>
      <w:r w:rsidRPr="00C74904">
        <w:rPr>
          <w:rFonts w:ascii="Arial" w:hAnsi="Arial" w:cs="Arial"/>
          <w:sz w:val="20"/>
          <w:szCs w:val="20"/>
        </w:rPr>
        <w:tab/>
        <w:t>účasť na realizácii</w:t>
      </w:r>
      <w:del w:id="64" w:author="Autor">
        <w:r w:rsidRPr="00C74904" w:rsidDel="00714E16">
          <w:rPr>
            <w:rFonts w:ascii="Arial" w:hAnsi="Arial" w:cs="Arial"/>
            <w:sz w:val="20"/>
            <w:szCs w:val="20"/>
          </w:rPr>
          <w:delText>**</w:delText>
        </w:r>
      </w:del>
      <w:r w:rsidRPr="00C74904">
        <w:rPr>
          <w:rFonts w:ascii="Arial" w:hAnsi="Arial" w:cs="Arial"/>
          <w:sz w:val="20"/>
          <w:szCs w:val="20"/>
        </w:rPr>
        <w:t xml:space="preserve"> minimálne</w:t>
      </w:r>
      <w:r w:rsidRPr="00420C9D">
        <w:rPr>
          <w:rFonts w:ascii="Arial" w:hAnsi="Arial" w:cs="Arial"/>
          <w:sz w:val="20"/>
          <w:szCs w:val="20"/>
        </w:rPr>
        <w:t xml:space="preserve"> 1 projektu**</w:t>
      </w:r>
      <w:del w:id="65" w:author="Autor">
        <w:r w:rsidRPr="00420C9D" w:rsidDel="00714E16">
          <w:rPr>
            <w:rFonts w:ascii="Arial" w:hAnsi="Arial" w:cs="Arial"/>
            <w:sz w:val="20"/>
            <w:szCs w:val="20"/>
          </w:rPr>
          <w:delText>*</w:delText>
        </w:r>
      </w:del>
      <w:r w:rsidRPr="00420C9D">
        <w:rPr>
          <w:rFonts w:ascii="Arial" w:hAnsi="Arial" w:cs="Arial"/>
          <w:sz w:val="20"/>
          <w:szCs w:val="20"/>
        </w:rPr>
        <w:t xml:space="preserve"> pri stavbách diaľnic alebo rýchlostných ciest, cesty I. triedy, alebo ciest obdobného charakteru* kde zmluvné podmienky vychádzali zo zmluvného manažmentu zmlúv; Podmienka nadobudnutia skúsenosti v oblasti zmluvného manažmentu zmlúv na strane zhotoviteľa v zmysle predchádzajúcej vety sa preukazuje relevantnou zmluvou alebo Referenčným listom odborníka (</w:t>
      </w:r>
      <w:r w:rsidRPr="00DE4C0D">
        <w:rPr>
          <w:rFonts w:ascii="Arial" w:hAnsi="Arial" w:cs="Arial"/>
          <w:sz w:val="20"/>
          <w:szCs w:val="20"/>
        </w:rPr>
        <w:t>Príloha B3 Časť B Zväzok 1 týchto SP);</w:t>
      </w:r>
      <w:r w:rsidR="00C95FEC">
        <w:rPr>
          <w:rFonts w:ascii="Arial" w:hAnsi="Arial" w:cs="Arial"/>
          <w:sz w:val="20"/>
          <w:szCs w:val="20"/>
        </w:rPr>
        <w:t>*</w:t>
      </w:r>
    </w:p>
    <w:p w14:paraId="385E50C3" w14:textId="77777777" w:rsidR="005B08BB" w:rsidRDefault="005B08BB" w:rsidP="00DE4C0D">
      <w:pPr>
        <w:spacing w:after="0" w:line="240" w:lineRule="auto"/>
        <w:ind w:left="993" w:hanging="284"/>
        <w:contextualSpacing/>
        <w:jc w:val="both"/>
        <w:rPr>
          <w:rFonts w:ascii="Arial" w:hAnsi="Arial" w:cs="Arial"/>
          <w:sz w:val="20"/>
          <w:szCs w:val="20"/>
        </w:rPr>
      </w:pPr>
    </w:p>
    <w:p w14:paraId="1997BB59" w14:textId="450B1AD1"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300</w:t>
      </w:r>
      <w:r w:rsidRPr="00420C9D">
        <w:rPr>
          <w:rFonts w:ascii="Arial" w:hAnsi="Arial" w:cs="Arial"/>
          <w:sz w:val="20"/>
          <w:szCs w:val="20"/>
        </w:rPr>
        <w:t xml:space="preserve"> 000 000,- EUR (slovom:</w:t>
      </w:r>
      <w:r>
        <w:rPr>
          <w:rFonts w:ascii="Arial" w:hAnsi="Arial" w:cs="Arial"/>
          <w:sz w:val="20"/>
          <w:szCs w:val="20"/>
        </w:rPr>
        <w:t xml:space="preserve"> tristo</w:t>
      </w:r>
      <w:r w:rsidRPr="00420C9D">
        <w:rPr>
          <w:rFonts w:ascii="Arial" w:hAnsi="Arial" w:cs="Arial"/>
          <w:sz w:val="20"/>
          <w:szCs w:val="20"/>
        </w:rPr>
        <w:t xml:space="preserve"> miliónov eur) bez DPH; </w:t>
      </w:r>
    </w:p>
    <w:p w14:paraId="761ECCBA"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účasť na tomto projekte musí byť na pozícii projektového manažéra stavby/riaditeľa stavby/zástupcu zhotoviteľa stavby/zástupcu riaditeľa stavby;</w:t>
      </w:r>
    </w:p>
    <w:bookmarkEnd w:id="63"/>
    <w:p w14:paraId="16A0EDB0"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36CB44FE" w14:textId="745C9A70" w:rsidR="00DE4C0D" w:rsidRPr="00420C9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t>súčasťou projektu bol tunel (stavebná a technologická časť);</w:t>
      </w:r>
    </w:p>
    <w:p w14:paraId="2F2285C3" w14:textId="71C75202"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f</w:t>
      </w:r>
      <w:r w:rsidRPr="00420C9D">
        <w:rPr>
          <w:rFonts w:ascii="Arial" w:hAnsi="Arial" w:cs="Arial"/>
          <w:sz w:val="20"/>
          <w:szCs w:val="20"/>
        </w:rPr>
        <w:t>)</w:t>
      </w:r>
      <w:r w:rsidRPr="00420C9D">
        <w:rPr>
          <w:rFonts w:ascii="Arial" w:hAnsi="Arial" w:cs="Arial"/>
          <w:sz w:val="20"/>
          <w:szCs w:val="20"/>
        </w:rPr>
        <w:tab/>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r w:rsidR="00CD233F">
        <w:rPr>
          <w:rFonts w:ascii="Arial" w:hAnsi="Arial" w:cs="Arial"/>
          <w:sz w:val="20"/>
          <w:szCs w:val="20"/>
        </w:rPr>
        <w:t xml:space="preserve"> a/alebo </w:t>
      </w:r>
      <w:r w:rsidR="00426C4B">
        <w:rPr>
          <w:rFonts w:ascii="Arial" w:hAnsi="Arial" w:cs="Arial"/>
          <w:sz w:val="20"/>
          <w:szCs w:val="20"/>
        </w:rPr>
        <w:t>tunely</w:t>
      </w:r>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platný v čase predloženia ponuky ako sken originálu alebo úradne osvedčenej fotokópie.</w:t>
      </w:r>
    </w:p>
    <w:p w14:paraId="0A90E98E" w14:textId="77777777" w:rsidR="00DE4C0D" w:rsidRDefault="00DE4C0D" w:rsidP="00DE4C0D">
      <w:pPr>
        <w:spacing w:after="0" w:line="240" w:lineRule="auto"/>
        <w:ind w:left="993" w:hanging="284"/>
        <w:contextualSpacing/>
        <w:jc w:val="both"/>
        <w:rPr>
          <w:rFonts w:ascii="Arial" w:hAnsi="Arial" w:cs="Arial"/>
          <w:sz w:val="20"/>
          <w:szCs w:val="20"/>
        </w:rPr>
      </w:pPr>
    </w:p>
    <w:p w14:paraId="5A725A3D"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 xml:space="preserve">2.2. </w:t>
      </w:r>
      <w:r w:rsidRPr="000B6702">
        <w:rPr>
          <w:rFonts w:ascii="Arial" w:hAnsi="Arial" w:cs="Arial"/>
          <w:sz w:val="20"/>
          <w:szCs w:val="20"/>
        </w:rPr>
        <w:tab/>
      </w:r>
      <w:r w:rsidRPr="000B6702">
        <w:rPr>
          <w:rFonts w:ascii="Arial" w:hAnsi="Arial" w:cs="Arial"/>
          <w:b/>
          <w:sz w:val="20"/>
          <w:szCs w:val="20"/>
        </w:rPr>
        <w:t xml:space="preserve">Hlavný stavbyvedúci/zástupca Riaditeľa stavby: </w:t>
      </w:r>
      <w:r w:rsidRPr="000B6702">
        <w:rPr>
          <w:rFonts w:ascii="Arial" w:hAnsi="Arial" w:cs="Arial"/>
          <w:sz w:val="20"/>
          <w:szCs w:val="20"/>
        </w:rPr>
        <w:t>preukáž</w:t>
      </w:r>
      <w:r w:rsidRPr="00420C9D">
        <w:rPr>
          <w:rFonts w:ascii="Arial" w:hAnsi="Arial" w:cs="Arial"/>
          <w:sz w:val="20"/>
          <w:szCs w:val="20"/>
        </w:rPr>
        <w:t>e odbornú prax za rozhodné obdobie za</w:t>
      </w:r>
      <w:r w:rsidRPr="00420C9D">
        <w:rPr>
          <w:rFonts w:ascii="Arial" w:hAnsi="Arial" w:cs="Arial"/>
          <w:spacing w:val="-23"/>
          <w:sz w:val="20"/>
          <w:szCs w:val="20"/>
        </w:rPr>
        <w:t xml:space="preserve"> </w:t>
      </w:r>
      <w:r w:rsidRPr="00420C9D">
        <w:rPr>
          <w:rFonts w:ascii="Arial" w:hAnsi="Arial" w:cs="Arial"/>
          <w:sz w:val="20"/>
          <w:szCs w:val="20"/>
        </w:rPr>
        <w:t>nasledovných podmienok:</w:t>
      </w:r>
    </w:p>
    <w:p w14:paraId="6FFCAC2D" w14:textId="37D13895"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účasť na realizácii minimálne 1 projektu**</w:t>
      </w:r>
      <w:del w:id="66" w:author="Autor">
        <w:r w:rsidRPr="00420C9D" w:rsidDel="00714E16">
          <w:rPr>
            <w:rFonts w:ascii="Arial" w:hAnsi="Arial" w:cs="Arial"/>
            <w:sz w:val="20"/>
            <w:szCs w:val="20"/>
          </w:rPr>
          <w:delText>*</w:delText>
        </w:r>
      </w:del>
      <w:r w:rsidRPr="00420C9D">
        <w:rPr>
          <w:rFonts w:ascii="Arial" w:hAnsi="Arial" w:cs="Arial"/>
          <w:sz w:val="20"/>
          <w:szCs w:val="20"/>
        </w:rPr>
        <w:t xml:space="preserve"> pri stavbách diaľnic alebo rýchlostných ciest, cesty I. triedy, alebo ciest obdobného charakteru* kde zmluvné podmienky vychádzali zo zmluvného manažmentu zmlúv; </w:t>
      </w:r>
      <w:bookmarkStart w:id="67" w:name="_Hlk173823733"/>
      <w:r w:rsidRPr="00420C9D">
        <w:rPr>
          <w:rFonts w:ascii="Arial" w:hAnsi="Arial" w:cs="Arial"/>
          <w:sz w:val="20"/>
          <w:szCs w:val="20"/>
        </w:rPr>
        <w:t>Podmienka nadobudnutia skúsenosti v oblasti zmluvného manažmentu zmlúv na strane zhotoviteľa v </w:t>
      </w:r>
      <w:r w:rsidRPr="00DE4C0D">
        <w:rPr>
          <w:rFonts w:ascii="Arial" w:hAnsi="Arial" w:cs="Arial"/>
          <w:sz w:val="20"/>
          <w:szCs w:val="20"/>
        </w:rPr>
        <w:t>zmysle predchádzajúcej vety sa preukazuje relevantnou zmluvou alebo Referenčným listom odborníka (Príloha B3 Časť B Zväzok 1 týchto SP);</w:t>
      </w:r>
    </w:p>
    <w:bookmarkEnd w:id="67"/>
    <w:p w14:paraId="4B662844" w14:textId="62C498F6"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w:t>
      </w:r>
      <w:r w:rsidR="00C41EC0">
        <w:rPr>
          <w:rFonts w:ascii="Arial" w:hAnsi="Arial" w:cs="Arial"/>
          <w:sz w:val="20"/>
          <w:szCs w:val="20"/>
        </w:rPr>
        <w:t>5</w:t>
      </w:r>
      <w:r>
        <w:rPr>
          <w:rFonts w:ascii="Arial" w:hAnsi="Arial" w:cs="Arial"/>
          <w:sz w:val="20"/>
          <w:szCs w:val="20"/>
        </w:rPr>
        <w:t>0</w:t>
      </w:r>
      <w:r w:rsidRPr="00420C9D">
        <w:rPr>
          <w:rFonts w:ascii="Arial" w:hAnsi="Arial" w:cs="Arial"/>
          <w:sz w:val="20"/>
          <w:szCs w:val="20"/>
        </w:rPr>
        <w:t xml:space="preserve"> 000 000,- EUR </w:t>
      </w:r>
      <w:bookmarkStart w:id="68" w:name="_Hlk173841445"/>
      <w:r w:rsidRPr="00420C9D">
        <w:rPr>
          <w:rFonts w:ascii="Arial" w:hAnsi="Arial" w:cs="Arial"/>
          <w:sz w:val="20"/>
          <w:szCs w:val="20"/>
        </w:rPr>
        <w:t xml:space="preserve">(slovom: </w:t>
      </w:r>
      <w:r>
        <w:rPr>
          <w:rFonts w:ascii="Arial" w:hAnsi="Arial" w:cs="Arial"/>
          <w:sz w:val="20"/>
          <w:szCs w:val="20"/>
        </w:rPr>
        <w:t>sto</w:t>
      </w:r>
      <w:r w:rsidR="00C41EC0">
        <w:rPr>
          <w:rFonts w:ascii="Arial" w:hAnsi="Arial" w:cs="Arial"/>
          <w:sz w:val="20"/>
          <w:szCs w:val="20"/>
        </w:rPr>
        <w:t>päťdesiat</w:t>
      </w:r>
      <w:r w:rsidRPr="00420C9D">
        <w:rPr>
          <w:rFonts w:ascii="Arial" w:hAnsi="Arial" w:cs="Arial"/>
          <w:sz w:val="20"/>
          <w:szCs w:val="20"/>
        </w:rPr>
        <w:t xml:space="preserve"> miliónov eur) </w:t>
      </w:r>
      <w:bookmarkEnd w:id="68"/>
      <w:r w:rsidRPr="00420C9D">
        <w:rPr>
          <w:rFonts w:ascii="Arial" w:hAnsi="Arial" w:cs="Arial"/>
          <w:sz w:val="20"/>
          <w:szCs w:val="20"/>
        </w:rPr>
        <w:t xml:space="preserve">bez DPH; </w:t>
      </w:r>
    </w:p>
    <w:p w14:paraId="2923A487"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musí byť na pozícii </w:t>
      </w:r>
      <w:r>
        <w:rPr>
          <w:rFonts w:ascii="Arial" w:hAnsi="Arial" w:cs="Arial"/>
          <w:sz w:val="20"/>
          <w:szCs w:val="20"/>
        </w:rPr>
        <w:t>stavbyvedúceho/zástupca stavbyvedúceho/</w:t>
      </w:r>
      <w:r w:rsidRPr="00420C9D">
        <w:rPr>
          <w:rFonts w:ascii="Arial" w:hAnsi="Arial" w:cs="Arial"/>
          <w:sz w:val="20"/>
          <w:szCs w:val="20"/>
        </w:rPr>
        <w:t>;</w:t>
      </w:r>
    </w:p>
    <w:p w14:paraId="576B9121" w14:textId="6426B1E9"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účasť na tomto projekte na danej pozícií musí byť v minimálnej dobe trvania zodpovedajúcej 50 % lehoty výstavby Projektu (za lehotu výstavby sa považuje lehota odo dňa vydania Oznámenia o začatí prác po vydanie Preberacieho protokolu);</w:t>
      </w:r>
    </w:p>
    <w:p w14:paraId="17CCA1C8" w14:textId="06A20DCB" w:rsidR="002A193F" w:rsidRDefault="002A193F" w:rsidP="002A193F">
      <w:pPr>
        <w:spacing w:after="0" w:line="240" w:lineRule="auto"/>
        <w:ind w:left="993" w:hanging="284"/>
        <w:contextualSpacing/>
        <w:jc w:val="both"/>
        <w:rPr>
          <w:rFonts w:ascii="Arial" w:hAnsi="Arial" w:cs="Arial"/>
          <w:sz w:val="20"/>
          <w:szCs w:val="20"/>
        </w:rPr>
      </w:pPr>
      <w:r>
        <w:rPr>
          <w:rFonts w:ascii="Arial" w:hAnsi="Arial" w:cs="Arial"/>
          <w:sz w:val="20"/>
          <w:szCs w:val="20"/>
        </w:rPr>
        <w:t>e)</w:t>
      </w:r>
      <w:r>
        <w:rPr>
          <w:rFonts w:ascii="Arial" w:hAnsi="Arial" w:cs="Arial"/>
          <w:sz w:val="20"/>
          <w:szCs w:val="20"/>
        </w:rPr>
        <w:tab/>
      </w:r>
      <w:r w:rsidRPr="00420C9D">
        <w:rPr>
          <w:rFonts w:ascii="Arial" w:hAnsi="Arial" w:cs="Arial"/>
          <w:sz w:val="20"/>
          <w:szCs w:val="20"/>
        </w:rPr>
        <w:t xml:space="preserve">Osvedčenie o vykonaní odbornej skúšky podľa zákona č. 138/1992 Zb. </w:t>
      </w:r>
      <w:r w:rsidRPr="00420C9D">
        <w:rPr>
          <w:rFonts w:ascii="Arial" w:hAnsi="Arial" w:cs="Arial"/>
          <w:bCs/>
          <w:sz w:val="20"/>
          <w:szCs w:val="20"/>
        </w:rPr>
        <w:t xml:space="preserve">o autorizovaných architektoch a autorizovaných stavebných inžinieroch v znení neskorších prepisov (ďalej len „zákon č. 138/1992 Zb.“) </w:t>
      </w:r>
      <w:r w:rsidRPr="00420C9D">
        <w:rPr>
          <w:rFonts w:ascii="Arial" w:hAnsi="Arial" w:cs="Arial"/>
          <w:sz w:val="20"/>
          <w:szCs w:val="20"/>
        </w:rPr>
        <w:t xml:space="preserve">pre výkon činnosti stavbyvedúci s odborným zameraním Inžinierske stavby – dopravné stavby </w:t>
      </w:r>
      <w:r w:rsidRPr="00426C4B">
        <w:rPr>
          <w:rFonts w:ascii="Arial" w:hAnsi="Arial" w:cs="Arial"/>
          <w:b/>
          <w:sz w:val="20"/>
          <w:szCs w:val="20"/>
        </w:rPr>
        <w:t>alebo</w:t>
      </w:r>
      <w:r w:rsidRPr="00420C9D">
        <w:rPr>
          <w:rFonts w:ascii="Arial" w:hAnsi="Arial" w:cs="Arial"/>
          <w:sz w:val="20"/>
          <w:szCs w:val="20"/>
        </w:rPr>
        <w:t xml:space="preserve"> Inžinierske stavby – mosty</w:t>
      </w:r>
      <w:r w:rsidR="00CD233F">
        <w:rPr>
          <w:rFonts w:ascii="Arial" w:hAnsi="Arial" w:cs="Arial"/>
          <w:sz w:val="20"/>
          <w:szCs w:val="20"/>
        </w:rPr>
        <w:t xml:space="preserve"> a</w:t>
      </w:r>
      <w:r w:rsidR="00C4493B">
        <w:rPr>
          <w:rFonts w:ascii="Arial" w:hAnsi="Arial" w:cs="Arial"/>
          <w:sz w:val="20"/>
          <w:szCs w:val="20"/>
        </w:rPr>
        <w:t>/</w:t>
      </w:r>
      <w:r w:rsidR="00CD233F">
        <w:rPr>
          <w:rFonts w:ascii="Arial" w:hAnsi="Arial" w:cs="Arial"/>
          <w:sz w:val="20"/>
          <w:szCs w:val="20"/>
        </w:rPr>
        <w:t xml:space="preserve">alebo </w:t>
      </w:r>
      <w:r>
        <w:rPr>
          <w:rFonts w:ascii="Arial" w:hAnsi="Arial" w:cs="Arial"/>
          <w:sz w:val="20"/>
          <w:szCs w:val="20"/>
        </w:rPr>
        <w:t>tunely</w:t>
      </w:r>
      <w:r w:rsidRPr="00420C9D">
        <w:rPr>
          <w:rFonts w:ascii="Arial" w:hAnsi="Arial" w:cs="Arial"/>
          <w:sz w:val="20"/>
          <w:szCs w:val="20"/>
        </w:rPr>
        <w:t>; resp. ekvivalentný doklad</w:t>
      </w:r>
      <w:r w:rsidRPr="00420C9D">
        <w:rPr>
          <w:rFonts w:ascii="Arial" w:eastAsia="Times New Roman" w:hAnsi="Arial" w:cs="Arial"/>
          <w:sz w:val="20"/>
          <w:szCs w:val="20"/>
        </w:rPr>
        <w:t xml:space="preserve"> </w:t>
      </w:r>
      <w:r w:rsidRPr="00420C9D">
        <w:rPr>
          <w:rFonts w:ascii="Arial" w:hAnsi="Arial" w:cs="Arial"/>
          <w:sz w:val="20"/>
          <w:szCs w:val="20"/>
        </w:rPr>
        <w:t>platný v čase predloženia ponuky ako sken originálu alebo úradne osvedčenej fotokópie.</w:t>
      </w:r>
    </w:p>
    <w:p w14:paraId="54AB80C5" w14:textId="77777777" w:rsidR="00DE4C0D" w:rsidRPr="00420C9D" w:rsidRDefault="00DE4C0D" w:rsidP="00DE4C0D">
      <w:pPr>
        <w:spacing w:after="0" w:line="240" w:lineRule="auto"/>
        <w:ind w:left="284"/>
        <w:contextualSpacing/>
        <w:jc w:val="both"/>
        <w:rPr>
          <w:rFonts w:ascii="Arial" w:hAnsi="Arial" w:cs="Arial"/>
          <w:sz w:val="20"/>
          <w:szCs w:val="20"/>
        </w:rPr>
      </w:pPr>
    </w:p>
    <w:p w14:paraId="5277E0F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3</w:t>
      </w:r>
      <w:r w:rsidRPr="00420C9D">
        <w:rPr>
          <w:rFonts w:ascii="Arial" w:hAnsi="Arial" w:cs="Arial"/>
          <w:sz w:val="20"/>
          <w:szCs w:val="20"/>
        </w:rPr>
        <w:t>.</w:t>
      </w:r>
      <w:r>
        <w:rPr>
          <w:rFonts w:ascii="Arial" w:hAnsi="Arial" w:cs="Arial"/>
          <w:sz w:val="20"/>
          <w:szCs w:val="20"/>
        </w:rPr>
        <w:tab/>
      </w:r>
      <w:r w:rsidRPr="00420C9D">
        <w:rPr>
          <w:rFonts w:ascii="Arial" w:hAnsi="Arial" w:cs="Arial"/>
          <w:b/>
          <w:sz w:val="20"/>
          <w:szCs w:val="20"/>
        </w:rPr>
        <w:t>Stavbyvedúci na mosty:</w:t>
      </w:r>
      <w:r>
        <w:rPr>
          <w:rFonts w:ascii="Arial" w:hAnsi="Arial" w:cs="Arial"/>
          <w:b/>
          <w:sz w:val="20"/>
          <w:szCs w:val="20"/>
        </w:rPr>
        <w:t xml:space="preserve"> </w:t>
      </w:r>
      <w:r w:rsidRPr="00420C9D">
        <w:rPr>
          <w:rFonts w:ascii="Arial" w:hAnsi="Arial" w:cs="Arial"/>
          <w:sz w:val="20"/>
          <w:szCs w:val="20"/>
        </w:rPr>
        <w:t>preukáže odbornú prax za rozhodné obdobie za nasledovných</w:t>
      </w:r>
      <w:r w:rsidRPr="00420C9D">
        <w:rPr>
          <w:rFonts w:ascii="Arial" w:hAnsi="Arial" w:cs="Arial"/>
          <w:spacing w:val="-8"/>
          <w:sz w:val="20"/>
          <w:szCs w:val="20"/>
        </w:rPr>
        <w:t xml:space="preserve"> </w:t>
      </w:r>
      <w:r w:rsidRPr="00420C9D">
        <w:rPr>
          <w:rFonts w:ascii="Arial" w:hAnsi="Arial" w:cs="Arial"/>
          <w:sz w:val="20"/>
          <w:szCs w:val="20"/>
        </w:rPr>
        <w:t>podmienok:</w:t>
      </w:r>
    </w:p>
    <w:p w14:paraId="5BFEC7BC" w14:textId="43A1B19A"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a) </w:t>
      </w:r>
      <w:r w:rsidRPr="00420C9D">
        <w:rPr>
          <w:rFonts w:ascii="Arial" w:hAnsi="Arial" w:cs="Arial"/>
          <w:sz w:val="20"/>
          <w:szCs w:val="20"/>
        </w:rPr>
        <w:tab/>
        <w:t>účasť na realizácii</w:t>
      </w:r>
      <w:del w:id="69" w:author="Autor">
        <w:r w:rsidRPr="00420C9D" w:rsidDel="00714E16">
          <w:rPr>
            <w:rFonts w:ascii="Arial" w:hAnsi="Arial" w:cs="Arial"/>
            <w:sz w:val="20"/>
            <w:szCs w:val="20"/>
          </w:rPr>
          <w:delText>**</w:delText>
        </w:r>
      </w:del>
      <w:r w:rsidRPr="00420C9D">
        <w:rPr>
          <w:rFonts w:ascii="Arial" w:hAnsi="Arial" w:cs="Arial"/>
          <w:sz w:val="20"/>
          <w:szCs w:val="20"/>
        </w:rPr>
        <w:t xml:space="preserve"> minimálne 1 projektu**</w:t>
      </w:r>
      <w:bookmarkStart w:id="70" w:name="_GoBack"/>
      <w:bookmarkEnd w:id="70"/>
      <w:del w:id="71" w:author="Autor">
        <w:r w:rsidRPr="00420C9D" w:rsidDel="00714E16">
          <w:rPr>
            <w:rFonts w:ascii="Arial" w:hAnsi="Arial" w:cs="Arial"/>
            <w:sz w:val="20"/>
            <w:szCs w:val="20"/>
          </w:rPr>
          <w:delText>*</w:delText>
        </w:r>
      </w:del>
      <w:r w:rsidRPr="00420C9D">
        <w:rPr>
          <w:rFonts w:ascii="Arial" w:hAnsi="Arial" w:cs="Arial"/>
          <w:sz w:val="20"/>
          <w:szCs w:val="20"/>
        </w:rPr>
        <w:t xml:space="preserve"> pri stavbách diaľnic alebo rýchlostných ciest cesty I. triedy, alebo cesty obdobného charakteru*, ktorých súčasťou bol most/mosty s dĺžkou mosta minimálne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w:t>
      </w:r>
      <w:r w:rsidRPr="00F32381">
        <w:rPr>
          <w:rFonts w:ascii="Arial" w:hAnsi="Arial" w:cs="Arial"/>
          <w:sz w:val="20"/>
          <w:szCs w:val="20"/>
        </w:rPr>
        <w:t xml:space="preserve"> Podmienka v zmysle predchádzajúcej vety sa preukazuje relevantnou zmluvou alebo Referenčným listom odborníka (Príloha B3 Časť B Zväzok 1 týchto SP);</w:t>
      </w:r>
    </w:p>
    <w:p w14:paraId="58416D3C"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b) </w:t>
      </w:r>
      <w:r w:rsidRPr="00420C9D">
        <w:rPr>
          <w:rFonts w:ascii="Arial" w:hAnsi="Arial" w:cs="Arial"/>
          <w:sz w:val="20"/>
          <w:szCs w:val="20"/>
        </w:rPr>
        <w:tab/>
        <w:t xml:space="preserve">účasť na tomto projekte musí byť na pozícii </w:t>
      </w:r>
      <w:r>
        <w:rPr>
          <w:rFonts w:ascii="Arial" w:hAnsi="Arial" w:cs="Arial"/>
          <w:sz w:val="20"/>
          <w:szCs w:val="20"/>
        </w:rPr>
        <w:t>H</w:t>
      </w:r>
      <w:r w:rsidRPr="00420C9D">
        <w:rPr>
          <w:rFonts w:ascii="Arial" w:hAnsi="Arial" w:cs="Arial"/>
          <w:sz w:val="20"/>
          <w:szCs w:val="20"/>
        </w:rPr>
        <w:t>lavný stavbyvedúci</w:t>
      </w:r>
      <w:r>
        <w:rPr>
          <w:rFonts w:ascii="Arial" w:hAnsi="Arial" w:cs="Arial"/>
          <w:sz w:val="20"/>
          <w:szCs w:val="20"/>
        </w:rPr>
        <w:t xml:space="preserve"> alebo S</w:t>
      </w:r>
      <w:r w:rsidRPr="00420C9D">
        <w:rPr>
          <w:rFonts w:ascii="Arial" w:hAnsi="Arial" w:cs="Arial"/>
          <w:sz w:val="20"/>
          <w:szCs w:val="20"/>
        </w:rPr>
        <w:t>tavbyvedúc</w:t>
      </w:r>
      <w:r>
        <w:rPr>
          <w:rFonts w:ascii="Arial" w:hAnsi="Arial" w:cs="Arial"/>
          <w:sz w:val="20"/>
          <w:szCs w:val="20"/>
        </w:rPr>
        <w:t>i</w:t>
      </w:r>
      <w:r w:rsidRPr="00420C9D">
        <w:rPr>
          <w:rFonts w:ascii="Arial" w:hAnsi="Arial" w:cs="Arial"/>
          <w:sz w:val="20"/>
          <w:szCs w:val="20"/>
        </w:rPr>
        <w:t xml:space="preserve"> na mosty;</w:t>
      </w:r>
    </w:p>
    <w:p w14:paraId="61086CE3" w14:textId="77777777" w:rsidR="00DE4C0D" w:rsidRPr="00420C9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účasť na tomto projekte na danej pozícii musí byť v minimálnej dobe trvania zodpovedajúcej 50 % lehoty výstavby Projektu (za lehotu výstavby sa považuje lehota odo dňa vydania Oznámenia o začatí prác po vydanie Preberacieho protokolu); </w:t>
      </w:r>
    </w:p>
    <w:p w14:paraId="1B46355B" w14:textId="385299D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d) </w:t>
      </w:r>
      <w:r w:rsidRPr="00420C9D">
        <w:rPr>
          <w:rFonts w:ascii="Arial" w:hAnsi="Arial" w:cs="Arial"/>
          <w:sz w:val="20"/>
          <w:szCs w:val="20"/>
        </w:rPr>
        <w:tab/>
        <w:t xml:space="preserve">tento projekt musí byť v celkovej zmluvnej cene stavebných prác projektu minimálne </w:t>
      </w:r>
      <w:r>
        <w:rPr>
          <w:rFonts w:ascii="Arial" w:hAnsi="Arial" w:cs="Arial"/>
          <w:sz w:val="20"/>
          <w:szCs w:val="20"/>
        </w:rPr>
        <w:t>100</w:t>
      </w:r>
      <w:r w:rsidRPr="00420C9D">
        <w:rPr>
          <w:rFonts w:ascii="Arial" w:hAnsi="Arial" w:cs="Arial"/>
          <w:sz w:val="20"/>
          <w:szCs w:val="20"/>
        </w:rPr>
        <w:t xml:space="preserve"> 000 000,- EUR (slovom: </w:t>
      </w:r>
      <w:r w:rsidR="00426C4B">
        <w:rPr>
          <w:rFonts w:ascii="Arial" w:hAnsi="Arial" w:cs="Arial"/>
          <w:sz w:val="20"/>
          <w:szCs w:val="20"/>
        </w:rPr>
        <w:t>sto</w:t>
      </w:r>
      <w:r w:rsidRPr="00420C9D">
        <w:rPr>
          <w:rFonts w:ascii="Arial" w:hAnsi="Arial" w:cs="Arial"/>
          <w:sz w:val="20"/>
          <w:szCs w:val="20"/>
        </w:rPr>
        <w:t xml:space="preserve"> miliónov) bez DPH;</w:t>
      </w:r>
    </w:p>
    <w:p w14:paraId="1FFFC879" w14:textId="087EE3BC"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r>
      <w:bookmarkStart w:id="72" w:name="_Hlk174707290"/>
      <w:r w:rsidRPr="00420C9D">
        <w:rPr>
          <w:rFonts w:ascii="Arial" w:hAnsi="Arial" w:cs="Arial"/>
          <w:sz w:val="20"/>
          <w:szCs w:val="20"/>
        </w:rPr>
        <w:t>Osvedčenie o vykonaní odbornej skúšky podľa zákona č. 138/1992 Zb. pre výkon činnosti stavbyvedúci s odborným zameraním Inžinierske stavby –</w:t>
      </w:r>
      <w:r>
        <w:rPr>
          <w:rFonts w:ascii="Arial" w:hAnsi="Arial" w:cs="Arial"/>
          <w:sz w:val="20"/>
          <w:szCs w:val="20"/>
        </w:rPr>
        <w:t xml:space="preserve"> </w:t>
      </w:r>
      <w:r w:rsidRPr="00420C9D">
        <w:rPr>
          <w:rFonts w:ascii="Arial" w:hAnsi="Arial" w:cs="Arial"/>
          <w:sz w:val="20"/>
          <w:szCs w:val="20"/>
        </w:rPr>
        <w:t>mosty; resp. ekvivalentný doklad</w:t>
      </w:r>
      <w:r w:rsidRPr="00420C9D">
        <w:rPr>
          <w:rFonts w:ascii="Arial" w:eastAsia="Times New Roman" w:hAnsi="Arial" w:cs="Arial"/>
          <w:sz w:val="20"/>
          <w:szCs w:val="20"/>
        </w:rPr>
        <w:t xml:space="preserve"> </w:t>
      </w:r>
      <w:r w:rsidRPr="00420C9D">
        <w:rPr>
          <w:rFonts w:ascii="Arial" w:hAnsi="Arial" w:cs="Arial"/>
          <w:sz w:val="20"/>
          <w:szCs w:val="20"/>
        </w:rPr>
        <w:t>platný v čase predloženia ponuky ako sken originálu alebo úradne osvedčenej fotokópie;</w:t>
      </w:r>
    </w:p>
    <w:bookmarkEnd w:id="72"/>
    <w:p w14:paraId="32BA9E54" w14:textId="77777777" w:rsidR="00DE4C0D" w:rsidRPr="00420C9D" w:rsidRDefault="00DE4C0D" w:rsidP="00DE4C0D">
      <w:pPr>
        <w:spacing w:after="0" w:line="240" w:lineRule="auto"/>
        <w:ind w:left="993"/>
        <w:contextualSpacing/>
        <w:jc w:val="both"/>
        <w:rPr>
          <w:rFonts w:ascii="Arial" w:hAnsi="Arial" w:cs="Arial"/>
          <w:sz w:val="20"/>
          <w:szCs w:val="20"/>
        </w:rPr>
      </w:pPr>
    </w:p>
    <w:p w14:paraId="3C58C439" w14:textId="77777777" w:rsidR="00DE4C0D" w:rsidRPr="00420C9D" w:rsidRDefault="00DE4C0D" w:rsidP="00DE4C0D">
      <w:pPr>
        <w:spacing w:after="0" w:line="240" w:lineRule="auto"/>
        <w:ind w:left="709" w:hanging="425"/>
        <w:contextualSpacing/>
        <w:jc w:val="both"/>
        <w:rPr>
          <w:rFonts w:ascii="Arial" w:eastAsia="Times New Roman" w:hAnsi="Arial" w:cs="Arial"/>
          <w:sz w:val="20"/>
          <w:szCs w:val="20"/>
        </w:rPr>
      </w:pPr>
      <w:r w:rsidRPr="000B6702">
        <w:rPr>
          <w:rFonts w:ascii="Arial" w:eastAsia="Times New Roman" w:hAnsi="Arial" w:cs="Arial"/>
          <w:sz w:val="20"/>
          <w:szCs w:val="20"/>
        </w:rPr>
        <w:t>2.4.</w:t>
      </w:r>
      <w:r w:rsidRPr="000B6702">
        <w:rPr>
          <w:rFonts w:ascii="Arial" w:eastAsia="Times New Roman" w:hAnsi="Arial" w:cs="Arial"/>
          <w:sz w:val="20"/>
          <w:szCs w:val="20"/>
        </w:rPr>
        <w:tab/>
      </w:r>
      <w:r w:rsidRPr="000B6702">
        <w:rPr>
          <w:rFonts w:ascii="Arial" w:eastAsia="Times New Roman" w:hAnsi="Arial" w:cs="Arial"/>
          <w:b/>
          <w:sz w:val="20"/>
          <w:szCs w:val="20"/>
        </w:rPr>
        <w:t>Stavbyvedúci pre tunely:</w:t>
      </w:r>
      <w:r w:rsidRPr="000B6702">
        <w:rPr>
          <w:rFonts w:ascii="Arial" w:eastAsia="Times New Roman" w:hAnsi="Arial" w:cs="Arial"/>
          <w:sz w:val="20"/>
          <w:szCs w:val="20"/>
        </w:rPr>
        <w:t xml:space="preserve"> preukáže</w:t>
      </w:r>
      <w:r w:rsidRPr="00420C9D">
        <w:rPr>
          <w:rFonts w:ascii="Arial" w:eastAsia="Times New Roman" w:hAnsi="Arial" w:cs="Arial"/>
          <w:sz w:val="20"/>
          <w:szCs w:val="20"/>
        </w:rPr>
        <w:t xml:space="preserve"> odbornú prax za rozhodné obdobie za nasledovných podmienok: </w:t>
      </w:r>
    </w:p>
    <w:p w14:paraId="346C9207" w14:textId="18557491" w:rsidR="00DE4C0D" w:rsidRPr="00F32381"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a)</w:t>
      </w:r>
      <w:r w:rsidRPr="00420C9D">
        <w:rPr>
          <w:rFonts w:ascii="Arial" w:eastAsia="Times New Roman" w:hAnsi="Arial" w:cs="Arial"/>
          <w:sz w:val="20"/>
          <w:szCs w:val="20"/>
        </w:rPr>
        <w:tab/>
        <w:t xml:space="preserve">účasť na realizácii* min. 1 projektu pri stavbách diaľnic, ktorých súčasťou bol minimálne 1 razený tunel s dĺžkou minimálne 2000 m alebo rýchlostných ciest, ktorých súčasťou bol minimálne 1 razený tunel s dĺžkou minimálne 2000 m; </w:t>
      </w:r>
      <w:r w:rsidRPr="00F32381">
        <w:rPr>
          <w:rFonts w:ascii="Arial" w:eastAsia="Times New Roman" w:hAnsi="Arial" w:cs="Arial"/>
          <w:sz w:val="20"/>
          <w:szCs w:val="20"/>
        </w:rPr>
        <w:t>Podmienka v zmysle predchádzajúcej vety sa preukazuje relevantnou zmluvou alebo Referenčným listom odborníka (Príloha B3 Časť B Zväzok 1 týchto SP);</w:t>
      </w:r>
    </w:p>
    <w:p w14:paraId="442AEFC8" w14:textId="154D2621"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t>b)</w:t>
      </w:r>
      <w:r w:rsidRPr="00420C9D">
        <w:rPr>
          <w:rFonts w:ascii="Arial" w:eastAsia="Times New Roman" w:hAnsi="Arial" w:cs="Arial"/>
          <w:sz w:val="20"/>
          <w:szCs w:val="20"/>
        </w:rPr>
        <w:tab/>
        <w:t xml:space="preserve">účasť na tomto projekte musí byť na pozícii stavbyvedúceho pre tunely - pre činnosti vykonávané banským spôsobom; </w:t>
      </w:r>
    </w:p>
    <w:p w14:paraId="4BBC78EF" w14:textId="77777777" w:rsidR="005B08BB" w:rsidRDefault="005B08BB" w:rsidP="00DE4C0D">
      <w:pPr>
        <w:tabs>
          <w:tab w:val="left" w:pos="709"/>
        </w:tabs>
        <w:spacing w:after="0" w:line="240" w:lineRule="auto"/>
        <w:ind w:left="993" w:hanging="426"/>
        <w:contextualSpacing/>
        <w:jc w:val="both"/>
        <w:rPr>
          <w:rFonts w:ascii="Arial" w:eastAsia="Times New Roman" w:hAnsi="Arial" w:cs="Arial"/>
          <w:sz w:val="20"/>
          <w:szCs w:val="20"/>
        </w:rPr>
      </w:pPr>
    </w:p>
    <w:p w14:paraId="7B614BD4" w14:textId="5EA6F3E2" w:rsidR="00CD01CB" w:rsidRDefault="00CD01CB" w:rsidP="00DE4C0D">
      <w:pPr>
        <w:tabs>
          <w:tab w:val="left" w:pos="709"/>
        </w:tabs>
        <w:spacing w:after="0" w:line="240" w:lineRule="auto"/>
        <w:ind w:left="993" w:hanging="426"/>
        <w:contextualSpacing/>
        <w:jc w:val="both"/>
        <w:rPr>
          <w:rFonts w:ascii="Arial" w:eastAsia="Times New Roman" w:hAnsi="Arial" w:cs="Arial"/>
          <w:sz w:val="20"/>
          <w:szCs w:val="20"/>
        </w:rPr>
      </w:pPr>
    </w:p>
    <w:p w14:paraId="3E3DB24F" w14:textId="70746E4A" w:rsidR="00DE4C0D"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420C9D">
        <w:rPr>
          <w:rFonts w:ascii="Arial" w:eastAsia="Times New Roman" w:hAnsi="Arial" w:cs="Arial"/>
          <w:sz w:val="20"/>
          <w:szCs w:val="20"/>
        </w:rPr>
        <w:tab/>
      </w:r>
      <w:r w:rsidRPr="00A72A5E">
        <w:rPr>
          <w:rFonts w:ascii="Arial" w:eastAsia="Times New Roman" w:hAnsi="Arial" w:cs="Arial"/>
          <w:sz w:val="20"/>
          <w:szCs w:val="20"/>
        </w:rPr>
        <w:t>c)</w:t>
      </w:r>
      <w:r w:rsidRPr="00A72A5E">
        <w:rPr>
          <w:rFonts w:ascii="Arial" w:eastAsia="Times New Roman" w:hAnsi="Arial" w:cs="Arial"/>
          <w:sz w:val="20"/>
          <w:szCs w:val="20"/>
        </w:rPr>
        <w:tab/>
      </w:r>
      <w:bookmarkStart w:id="73" w:name="_Hlk173502177"/>
      <w:r w:rsidRPr="00A72A5E">
        <w:rPr>
          <w:rFonts w:ascii="Arial" w:eastAsia="Times New Roman" w:hAnsi="Arial" w:cs="Arial"/>
          <w:sz w:val="20"/>
          <w:szCs w:val="20"/>
        </w:rPr>
        <w:t xml:space="preserve">účasť na tomto projekte musí byť v minimálnej dobe trvania zodpovedajúcej </w:t>
      </w:r>
      <w:r>
        <w:rPr>
          <w:rFonts w:ascii="Arial" w:eastAsia="Times New Roman" w:hAnsi="Arial" w:cs="Arial"/>
          <w:sz w:val="20"/>
          <w:szCs w:val="20"/>
        </w:rPr>
        <w:t>7</w:t>
      </w:r>
      <w:r w:rsidRPr="00A72A5E">
        <w:rPr>
          <w:rFonts w:ascii="Arial" w:eastAsia="Times New Roman" w:hAnsi="Arial" w:cs="Arial"/>
          <w:sz w:val="20"/>
          <w:szCs w:val="20"/>
        </w:rPr>
        <w:t xml:space="preserve">5 % lehoty výstavby </w:t>
      </w:r>
      <w:r>
        <w:rPr>
          <w:rFonts w:ascii="Arial" w:eastAsia="Times New Roman" w:hAnsi="Arial" w:cs="Arial"/>
          <w:sz w:val="20"/>
          <w:szCs w:val="20"/>
        </w:rPr>
        <w:t>tunela</w:t>
      </w:r>
      <w:r w:rsidRPr="00A72A5E">
        <w:rPr>
          <w:rFonts w:ascii="Arial" w:eastAsia="Times New Roman" w:hAnsi="Arial" w:cs="Arial"/>
          <w:sz w:val="20"/>
          <w:szCs w:val="20"/>
        </w:rPr>
        <w:t xml:space="preserve"> (za lehotu výstavby </w:t>
      </w:r>
      <w:r>
        <w:rPr>
          <w:rFonts w:ascii="Arial" w:eastAsia="Times New Roman" w:hAnsi="Arial" w:cs="Arial"/>
          <w:sz w:val="20"/>
          <w:szCs w:val="20"/>
        </w:rPr>
        <w:t xml:space="preserve">tunela </w:t>
      </w:r>
      <w:r w:rsidRPr="00A72A5E">
        <w:rPr>
          <w:rFonts w:ascii="Arial" w:eastAsia="Times New Roman" w:hAnsi="Arial" w:cs="Arial"/>
          <w:sz w:val="20"/>
          <w:szCs w:val="20"/>
        </w:rPr>
        <w:t xml:space="preserve">sa považuje lehota odo dňa </w:t>
      </w:r>
      <w:r>
        <w:rPr>
          <w:rFonts w:ascii="Arial" w:eastAsia="Times New Roman" w:hAnsi="Arial" w:cs="Arial"/>
          <w:sz w:val="20"/>
          <w:szCs w:val="20"/>
        </w:rPr>
        <w:t>začatia prác na stavebných a technologických objektoch tunela po vydanie všetkých preberacích protokolov tých stavebných objektov tunela, ktoré umožňujú uviesť tunel do skúšobnej prevádzky s verejnosťou</w:t>
      </w:r>
      <w:r w:rsidRPr="00A72A5E">
        <w:rPr>
          <w:rFonts w:ascii="Arial" w:eastAsia="Times New Roman" w:hAnsi="Arial" w:cs="Arial"/>
          <w:sz w:val="20"/>
          <w:szCs w:val="20"/>
        </w:rPr>
        <w:t>) pri stavbách diaľnic alebo rýchlostných ciest, ktorých súčasťou bol razený tunel/tunely;</w:t>
      </w:r>
    </w:p>
    <w:p w14:paraId="555D52B0" w14:textId="77777777" w:rsidR="00447134" w:rsidRDefault="00DE4C0D" w:rsidP="00DE4C0D">
      <w:pPr>
        <w:tabs>
          <w:tab w:val="left" w:pos="709"/>
        </w:tabs>
        <w:spacing w:after="0" w:line="240" w:lineRule="auto"/>
        <w:ind w:left="993" w:hanging="426"/>
        <w:contextualSpacing/>
        <w:jc w:val="both"/>
        <w:rPr>
          <w:rFonts w:ascii="Arial" w:eastAsia="Times New Roman" w:hAnsi="Arial" w:cs="Arial"/>
          <w:sz w:val="20"/>
          <w:szCs w:val="20"/>
        </w:rPr>
      </w:pPr>
      <w:r w:rsidRPr="00A72A5E">
        <w:rPr>
          <w:rFonts w:ascii="Arial" w:eastAsia="Times New Roman" w:hAnsi="Arial" w:cs="Arial"/>
          <w:sz w:val="20"/>
          <w:szCs w:val="20"/>
        </w:rPr>
        <w:tab/>
        <w:t>d)</w:t>
      </w:r>
      <w:r w:rsidRPr="00A72A5E">
        <w:rPr>
          <w:rFonts w:ascii="Arial" w:eastAsia="Times New Roman" w:hAnsi="Arial" w:cs="Arial"/>
          <w:sz w:val="20"/>
          <w:szCs w:val="20"/>
        </w:rPr>
        <w:tab/>
        <w:t xml:space="preserve">tento </w:t>
      </w:r>
      <w:r>
        <w:rPr>
          <w:rFonts w:ascii="Arial" w:eastAsia="Times New Roman" w:hAnsi="Arial" w:cs="Arial"/>
          <w:sz w:val="20"/>
          <w:szCs w:val="20"/>
        </w:rPr>
        <w:t>tunel</w:t>
      </w:r>
      <w:r w:rsidRPr="00A72A5E">
        <w:rPr>
          <w:rFonts w:ascii="Arial" w:eastAsia="Times New Roman" w:hAnsi="Arial" w:cs="Arial"/>
          <w:sz w:val="20"/>
          <w:szCs w:val="20"/>
        </w:rPr>
        <w:t xml:space="preserve"> musí byť v celkovej zmluvnej cene stavebných </w:t>
      </w:r>
      <w:r>
        <w:rPr>
          <w:rFonts w:ascii="Arial" w:eastAsia="Times New Roman" w:hAnsi="Arial" w:cs="Arial"/>
          <w:sz w:val="20"/>
          <w:szCs w:val="20"/>
        </w:rPr>
        <w:t xml:space="preserve">a technologických </w:t>
      </w:r>
      <w:r w:rsidRPr="00A72A5E">
        <w:rPr>
          <w:rFonts w:ascii="Arial" w:eastAsia="Times New Roman" w:hAnsi="Arial" w:cs="Arial"/>
          <w:sz w:val="20"/>
          <w:szCs w:val="20"/>
        </w:rPr>
        <w:t xml:space="preserve">prác minimálne </w:t>
      </w:r>
      <w:r w:rsidR="00DA7BB4" w:rsidRPr="000B6702">
        <w:rPr>
          <w:rFonts w:ascii="Arial" w:eastAsia="Times New Roman" w:hAnsi="Arial" w:cs="Arial"/>
          <w:sz w:val="20"/>
          <w:szCs w:val="20"/>
        </w:rPr>
        <w:t>10</w:t>
      </w:r>
      <w:r w:rsidRPr="000B6702">
        <w:rPr>
          <w:rFonts w:ascii="Arial" w:eastAsia="Times New Roman" w:hAnsi="Arial" w:cs="Arial"/>
          <w:sz w:val="20"/>
          <w:szCs w:val="20"/>
        </w:rPr>
        <w:t xml:space="preserve">0 000 000,- EUR (slovom: </w:t>
      </w:r>
      <w:r w:rsidR="00DA7BB4" w:rsidRPr="000B6702">
        <w:rPr>
          <w:rFonts w:ascii="Arial" w:eastAsia="Times New Roman" w:hAnsi="Arial" w:cs="Arial"/>
          <w:sz w:val="20"/>
          <w:szCs w:val="20"/>
        </w:rPr>
        <w:t>sto</w:t>
      </w:r>
      <w:r w:rsidRPr="000B6702">
        <w:rPr>
          <w:rFonts w:ascii="Arial" w:eastAsia="Times New Roman" w:hAnsi="Arial" w:cs="Arial"/>
          <w:sz w:val="20"/>
          <w:szCs w:val="20"/>
        </w:rPr>
        <w:t xml:space="preserve"> miliónov eur) bez DPH</w:t>
      </w:r>
      <w:r w:rsidR="00447134">
        <w:rPr>
          <w:rFonts w:ascii="Arial" w:eastAsia="Times New Roman" w:hAnsi="Arial" w:cs="Arial"/>
          <w:sz w:val="20"/>
          <w:szCs w:val="20"/>
        </w:rPr>
        <w:t>;</w:t>
      </w:r>
    </w:p>
    <w:p w14:paraId="25F631A1" w14:textId="6EB89329" w:rsidR="002A193F" w:rsidRDefault="00447134" w:rsidP="002A193F">
      <w:pPr>
        <w:spacing w:after="0" w:line="240" w:lineRule="auto"/>
        <w:ind w:left="993" w:hanging="284"/>
        <w:contextualSpacing/>
        <w:jc w:val="both"/>
        <w:rPr>
          <w:rFonts w:ascii="Arial" w:hAnsi="Arial" w:cs="Arial"/>
          <w:sz w:val="20"/>
          <w:szCs w:val="20"/>
        </w:rPr>
      </w:pPr>
      <w:r>
        <w:rPr>
          <w:rFonts w:ascii="Arial" w:eastAsia="Times New Roman" w:hAnsi="Arial" w:cs="Arial"/>
          <w:sz w:val="20"/>
          <w:szCs w:val="20"/>
        </w:rPr>
        <w:t>e)</w:t>
      </w:r>
      <w:r>
        <w:rPr>
          <w:rFonts w:ascii="Arial" w:eastAsia="Times New Roman" w:hAnsi="Arial" w:cs="Arial"/>
          <w:sz w:val="20"/>
          <w:szCs w:val="20"/>
        </w:rPr>
        <w:tab/>
      </w:r>
      <w:r w:rsidR="002A193F" w:rsidRPr="00420C9D">
        <w:rPr>
          <w:rFonts w:ascii="Arial" w:hAnsi="Arial" w:cs="Arial"/>
          <w:sz w:val="20"/>
          <w:szCs w:val="20"/>
        </w:rPr>
        <w:t>Osvedčenie o vykonaní odbornej skúšky podľa zákona č. 138/1992 Zb. pre výkon činnosti stavbyvedúci s odborným zameraním Inžinierske stavby –</w:t>
      </w:r>
      <w:r w:rsidR="002A193F">
        <w:rPr>
          <w:rFonts w:ascii="Arial" w:hAnsi="Arial" w:cs="Arial"/>
          <w:sz w:val="20"/>
          <w:szCs w:val="20"/>
        </w:rPr>
        <w:t xml:space="preserve"> tunely</w:t>
      </w:r>
      <w:r w:rsidR="002A193F" w:rsidRPr="00420C9D">
        <w:rPr>
          <w:rFonts w:ascii="Arial" w:hAnsi="Arial" w:cs="Arial"/>
          <w:sz w:val="20"/>
          <w:szCs w:val="20"/>
        </w:rPr>
        <w:t>; resp. ekvivalentný doklad</w:t>
      </w:r>
      <w:r w:rsidR="002A193F" w:rsidRPr="00420C9D">
        <w:rPr>
          <w:rFonts w:ascii="Arial" w:eastAsia="Times New Roman" w:hAnsi="Arial" w:cs="Arial"/>
          <w:sz w:val="20"/>
          <w:szCs w:val="20"/>
        </w:rPr>
        <w:t xml:space="preserve"> </w:t>
      </w:r>
      <w:r w:rsidR="002A193F" w:rsidRPr="00420C9D">
        <w:rPr>
          <w:rFonts w:ascii="Arial" w:hAnsi="Arial" w:cs="Arial"/>
          <w:sz w:val="20"/>
          <w:szCs w:val="20"/>
        </w:rPr>
        <w:t>platný v čase predloženia ponuky ako sken originálu alebo úradne osvedčenej fotokópie;</w:t>
      </w:r>
    </w:p>
    <w:p w14:paraId="1D6F7408" w14:textId="57C31240" w:rsidR="002A193F" w:rsidRPr="002A193F" w:rsidRDefault="002A193F" w:rsidP="002A193F">
      <w:pPr>
        <w:spacing w:after="0" w:line="240" w:lineRule="auto"/>
        <w:ind w:left="993" w:hanging="284"/>
        <w:contextualSpacing/>
        <w:jc w:val="both"/>
        <w:rPr>
          <w:rFonts w:ascii="Arial" w:hAnsi="Arial" w:cs="Arial"/>
          <w:sz w:val="20"/>
          <w:szCs w:val="20"/>
        </w:rPr>
      </w:pPr>
      <w:r>
        <w:rPr>
          <w:rFonts w:ascii="Arial" w:hAnsi="Arial" w:cs="Arial"/>
          <w:sz w:val="20"/>
          <w:szCs w:val="20"/>
        </w:rPr>
        <w:t>f)</w:t>
      </w:r>
      <w:r>
        <w:rPr>
          <w:rFonts w:ascii="Arial" w:hAnsi="Arial" w:cs="Arial"/>
          <w:sz w:val="20"/>
          <w:szCs w:val="20"/>
        </w:rPr>
        <w:tab/>
        <w:t>O</w:t>
      </w:r>
      <w:r w:rsidRPr="002A193F">
        <w:rPr>
          <w:rFonts w:ascii="Arial" w:hAnsi="Arial" w:cs="Arial"/>
          <w:sz w:val="20"/>
          <w:szCs w:val="20"/>
        </w:rPr>
        <w:t xml:space="preserve">svedčenie o odbornej spôsobilosti podľa § 5 ods. 3 písm. </w:t>
      </w:r>
      <w:r>
        <w:rPr>
          <w:rFonts w:ascii="Arial" w:hAnsi="Arial" w:cs="Arial"/>
          <w:sz w:val="20"/>
          <w:szCs w:val="20"/>
        </w:rPr>
        <w:t>c</w:t>
      </w:r>
      <w:r w:rsidRPr="002A193F">
        <w:rPr>
          <w:rFonts w:ascii="Arial" w:hAnsi="Arial" w:cs="Arial"/>
          <w:sz w:val="20"/>
          <w:szCs w:val="20"/>
        </w:rPr>
        <w:t>) zákona č. 51/1988 Zb., (</w:t>
      </w:r>
      <w:r>
        <w:rPr>
          <w:rFonts w:ascii="Arial" w:hAnsi="Arial" w:cs="Arial"/>
          <w:sz w:val="20"/>
          <w:szCs w:val="20"/>
        </w:rPr>
        <w:t>pre výkon funkcie vedúceho inej banskej činnosti alebo činnosti vykonávanej banským spôsobom</w:t>
      </w:r>
      <w:r w:rsidRPr="002A193F">
        <w:rPr>
          <w:rFonts w:ascii="Arial" w:hAnsi="Arial" w:cs="Arial"/>
          <w:sz w:val="20"/>
          <w:szCs w:val="20"/>
        </w:rPr>
        <w:t>)</w:t>
      </w:r>
      <w:r>
        <w:rPr>
          <w:rFonts w:ascii="Arial" w:hAnsi="Arial" w:cs="Arial"/>
          <w:sz w:val="20"/>
          <w:szCs w:val="20"/>
        </w:rPr>
        <w:t>;</w:t>
      </w:r>
      <w:r w:rsidRPr="002A193F">
        <w:rPr>
          <w:rFonts w:ascii="Arial" w:hAnsi="Arial" w:cs="Arial"/>
          <w:sz w:val="20"/>
          <w:szCs w:val="20"/>
        </w:rPr>
        <w:t xml:space="preserve"> resp. ekvivalentný doklad platný v čase predloženia ponuky ako sken originálu alebo úradne osvedčenej fotokópie;</w:t>
      </w:r>
    </w:p>
    <w:bookmarkEnd w:id="73"/>
    <w:p w14:paraId="5533FBE4" w14:textId="201A68C6" w:rsidR="00DE4C0D" w:rsidRPr="000B6702" w:rsidRDefault="00DE4C0D" w:rsidP="002A193F">
      <w:pPr>
        <w:tabs>
          <w:tab w:val="left" w:pos="709"/>
        </w:tabs>
        <w:spacing w:after="0" w:line="240" w:lineRule="auto"/>
        <w:ind w:left="993" w:hanging="284"/>
        <w:contextualSpacing/>
        <w:jc w:val="both"/>
        <w:rPr>
          <w:rFonts w:ascii="Arial" w:hAnsi="Arial" w:cs="Arial"/>
          <w:spacing w:val="-8"/>
          <w:sz w:val="20"/>
          <w:szCs w:val="20"/>
        </w:rPr>
      </w:pPr>
    </w:p>
    <w:p w14:paraId="465341C1" w14:textId="77777777" w:rsidR="00DE4C0D" w:rsidRPr="000B6702" w:rsidRDefault="00DE4C0D" w:rsidP="00DE4C0D">
      <w:pPr>
        <w:spacing w:after="0" w:line="240" w:lineRule="auto"/>
        <w:ind w:left="709" w:hanging="425"/>
        <w:contextualSpacing/>
        <w:jc w:val="both"/>
        <w:rPr>
          <w:rFonts w:ascii="Arial" w:hAnsi="Arial" w:cs="Arial"/>
          <w:sz w:val="20"/>
          <w:szCs w:val="20"/>
        </w:rPr>
      </w:pPr>
      <w:r w:rsidRPr="000B6702">
        <w:rPr>
          <w:rFonts w:ascii="Arial" w:hAnsi="Arial" w:cs="Arial"/>
          <w:sz w:val="20"/>
          <w:szCs w:val="20"/>
        </w:rPr>
        <w:t>2.5.</w:t>
      </w:r>
      <w:r w:rsidRPr="000B6702">
        <w:rPr>
          <w:rFonts w:ascii="Arial" w:hAnsi="Arial" w:cs="Arial"/>
          <w:b/>
          <w:sz w:val="20"/>
          <w:szCs w:val="20"/>
        </w:rPr>
        <w:t xml:space="preserve"> Hlavný inžinier projektu:</w:t>
      </w:r>
      <w:r w:rsidRPr="000B6702">
        <w:rPr>
          <w:rFonts w:ascii="Arial" w:hAnsi="Arial" w:cs="Arial"/>
          <w:sz w:val="20"/>
          <w:szCs w:val="20"/>
        </w:rPr>
        <w:t xml:space="preserve"> preukáže odbornú prax za rozhodné obdobie za nasledovných podmienok:</w:t>
      </w:r>
    </w:p>
    <w:p w14:paraId="030E607C" w14:textId="6284854B" w:rsidR="00DE4C0D" w:rsidRPr="000B6702" w:rsidRDefault="00DE4C0D" w:rsidP="00DE4C0D">
      <w:pPr>
        <w:spacing w:after="0" w:line="240" w:lineRule="auto"/>
        <w:ind w:left="993" w:hanging="284"/>
        <w:contextualSpacing/>
        <w:jc w:val="both"/>
        <w:rPr>
          <w:rFonts w:ascii="Arial" w:hAnsi="Arial" w:cs="Arial"/>
          <w:sz w:val="20"/>
          <w:szCs w:val="20"/>
        </w:rPr>
      </w:pPr>
      <w:r w:rsidRPr="000B6702">
        <w:rPr>
          <w:rFonts w:ascii="Arial" w:hAnsi="Arial" w:cs="Arial"/>
          <w:sz w:val="20"/>
          <w:szCs w:val="20"/>
        </w:rPr>
        <w:t xml:space="preserve">a) </w:t>
      </w:r>
      <w:r w:rsidRPr="000B6702">
        <w:rPr>
          <w:rFonts w:ascii="Arial" w:hAnsi="Arial" w:cs="Arial"/>
          <w:sz w:val="20"/>
          <w:szCs w:val="20"/>
        </w:rPr>
        <w:tab/>
        <w:t>zoznam projektov*** u ktorých vykonával hlavného inžiniera projektu</w:t>
      </w:r>
      <w:r w:rsidRPr="000B6702">
        <w:rPr>
          <w:rFonts w:ascii="Arial" w:eastAsia="Arial Unicode MS" w:hAnsi="Arial" w:cs="Arial"/>
          <w:sz w:val="20"/>
          <w:szCs w:val="20"/>
          <w:u w:color="000000"/>
        </w:rPr>
        <w:t>/zástupcu hlavného inžiniera projektu/zodpovedného projektanta</w:t>
      </w:r>
      <w:r w:rsidRPr="000B6702">
        <w:rPr>
          <w:rFonts w:ascii="Arial" w:hAnsi="Arial" w:cs="Arial"/>
          <w:sz w:val="20"/>
          <w:szCs w:val="20"/>
        </w:rPr>
        <w:t>, minimálne 1v stupni DSP alebo DRS pre stavby diaľnic alebo rýchlostných ciest  alebo cesty I. triedy alebo ciest obdobného charakteru*,</w:t>
      </w:r>
      <w:r w:rsidR="00DA7BB4" w:rsidRPr="000B6702">
        <w:rPr>
          <w:rFonts w:ascii="Arial" w:hAnsi="Arial" w:cs="Arial"/>
          <w:sz w:val="20"/>
          <w:szCs w:val="20"/>
        </w:rPr>
        <w:t>ktorého súčasťou bol tunel v dĺžke minimálne</w:t>
      </w:r>
      <w:r w:rsidRPr="000B6702">
        <w:rPr>
          <w:rFonts w:ascii="Arial" w:hAnsi="Arial" w:cs="Arial"/>
          <w:sz w:val="20"/>
          <w:szCs w:val="20"/>
        </w:rPr>
        <w:t xml:space="preserve"> 1000 metrov</w:t>
      </w:r>
      <w:r w:rsidR="00DA7BB4" w:rsidRPr="000B6702">
        <w:rPr>
          <w:rFonts w:ascii="Arial" w:hAnsi="Arial" w:cs="Arial"/>
          <w:sz w:val="20"/>
          <w:szCs w:val="20"/>
        </w:rPr>
        <w:t xml:space="preserve"> a minimálne 1 most v minimálnej dĺžke 300 m</w:t>
      </w:r>
      <w:r w:rsidRPr="000B6702">
        <w:rPr>
          <w:rFonts w:ascii="Arial" w:hAnsi="Arial" w:cs="Arial"/>
          <w:sz w:val="20"/>
          <w:szCs w:val="20"/>
        </w:rPr>
        <w:t>; Podmienka v zmysle predchádzajúcej vety sa preukazuje relevantnou zmluvou alebo Referenčným listom odborníka (Príloha B3 Časť B Zväzok 1 týchto SP);</w:t>
      </w:r>
    </w:p>
    <w:p w14:paraId="3C26BC10"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35098AAE" w14:textId="77777777"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t xml:space="preserve">Osvedčenie o vykonaní odbornej skúšky podľa zákona č. 138/1992 Zb. o odbornej spôsobilosti pre autorizáciu kategórie A2 –  Komplexné  architektonické  a inžinierske  služby  </w:t>
      </w:r>
      <w:r w:rsidRPr="00426C4B">
        <w:rPr>
          <w:rFonts w:ascii="Arial" w:eastAsia="Arial" w:hAnsi="Arial" w:cs="Arial"/>
          <w:b/>
          <w:sz w:val="20"/>
          <w:szCs w:val="20"/>
          <w:u w:color="000000"/>
          <w:bdr w:val="nil"/>
        </w:rPr>
        <w:t xml:space="preserve">alebo </w:t>
      </w:r>
      <w:r w:rsidRPr="00420C9D">
        <w:rPr>
          <w:rFonts w:ascii="Arial" w:eastAsia="Arial" w:hAnsi="Arial" w:cs="Arial"/>
          <w:sz w:val="20"/>
          <w:szCs w:val="20"/>
          <w:u w:color="000000"/>
          <w:bdr w:val="nil"/>
        </w:rPr>
        <w:t>stupňa  I2 - Inžinier  pre  konštrukcie  inžinierskych  stavieb  (§  5  ods.  1b  (2))  s odborným zameraním Inžinierske stavby – dopravné stavby; resp. ekvivalentný doklad</w:t>
      </w:r>
      <w:r w:rsidRPr="00420C9D">
        <w:rPr>
          <w:rFonts w:ascii="Arial" w:eastAsia="Times New Roman" w:hAnsi="Arial" w:cs="Arial"/>
          <w:sz w:val="20"/>
          <w:szCs w:val="20"/>
        </w:rPr>
        <w:t xml:space="preserve"> </w:t>
      </w:r>
      <w:r w:rsidRPr="00420C9D">
        <w:rPr>
          <w:rFonts w:ascii="Arial" w:eastAsia="Arial" w:hAnsi="Arial" w:cs="Arial"/>
          <w:sz w:val="20"/>
          <w:szCs w:val="20"/>
          <w:u w:color="000000"/>
          <w:bdr w:val="nil"/>
        </w:rPr>
        <w:t>platný v čase predloženia ponuky ako sken originálu alebo úradne osvedčenej fotokópie.</w:t>
      </w:r>
    </w:p>
    <w:p w14:paraId="4A19F905" w14:textId="77777777" w:rsidR="00DE4C0D" w:rsidRPr="00420C9D" w:rsidRDefault="00DE4C0D" w:rsidP="00DE4C0D">
      <w:pPr>
        <w:spacing w:after="0" w:line="240" w:lineRule="auto"/>
        <w:ind w:left="709" w:hanging="425"/>
        <w:contextualSpacing/>
        <w:jc w:val="both"/>
        <w:rPr>
          <w:rFonts w:ascii="Arial" w:hAnsi="Arial" w:cs="Arial"/>
          <w:sz w:val="20"/>
          <w:szCs w:val="20"/>
        </w:rPr>
      </w:pPr>
    </w:p>
    <w:p w14:paraId="61731D6A"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6</w:t>
      </w:r>
      <w:r w:rsidRPr="00420C9D">
        <w:rPr>
          <w:rFonts w:ascii="Arial" w:hAnsi="Arial" w:cs="Arial"/>
          <w:sz w:val="20"/>
          <w:szCs w:val="20"/>
        </w:rPr>
        <w:t>.</w:t>
      </w:r>
      <w:r w:rsidRPr="00420C9D">
        <w:rPr>
          <w:rFonts w:ascii="Arial" w:hAnsi="Arial" w:cs="Arial"/>
          <w:b/>
          <w:sz w:val="20"/>
          <w:szCs w:val="20"/>
        </w:rPr>
        <w:t xml:space="preserve"> Zodpovedný projektant pre mostnú časť:</w:t>
      </w:r>
      <w:r w:rsidRPr="00420C9D">
        <w:rPr>
          <w:rFonts w:ascii="Arial" w:hAnsi="Arial" w:cs="Arial"/>
          <w:sz w:val="20"/>
          <w:szCs w:val="20"/>
        </w:rPr>
        <w:t xml:space="preserve"> preukáže odbornú prax za rozhodné obdobie za nasledovných podmienok:</w:t>
      </w:r>
    </w:p>
    <w:p w14:paraId="183C5B3B" w14:textId="5EA06852" w:rsidR="00DE4C0D" w:rsidRPr="00F32381"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zoznam projektov***</w:t>
      </w:r>
      <w:r>
        <w:rPr>
          <w:rFonts w:ascii="Arial" w:hAnsi="Arial" w:cs="Arial"/>
          <w:sz w:val="20"/>
          <w:szCs w:val="20"/>
        </w:rPr>
        <w:t xml:space="preserve"> </w:t>
      </w:r>
      <w:r w:rsidRPr="00420C9D">
        <w:rPr>
          <w:rFonts w:ascii="Arial" w:hAnsi="Arial" w:cs="Arial"/>
          <w:sz w:val="20"/>
          <w:szCs w:val="20"/>
        </w:rPr>
        <w:t>u ktorých vykonával zodpovedného</w:t>
      </w:r>
      <w:r>
        <w:rPr>
          <w:rFonts w:ascii="Arial" w:hAnsi="Arial" w:cs="Arial"/>
          <w:sz w:val="20"/>
          <w:szCs w:val="20"/>
        </w:rPr>
        <w:t xml:space="preserve"> </w:t>
      </w:r>
      <w:r w:rsidRPr="00420C9D">
        <w:rPr>
          <w:rFonts w:ascii="Arial" w:hAnsi="Arial" w:cs="Arial"/>
          <w:sz w:val="20"/>
          <w:szCs w:val="20"/>
        </w:rPr>
        <w:t xml:space="preserve">projektanta/hlavného projektanta/zástupcu hlavného projektanta/kontroloval, minimálne 1 projekt v stupni DSP alebo DRS pre stavby mostov minimálnej dĺžky </w:t>
      </w:r>
      <w:r>
        <w:rPr>
          <w:rFonts w:ascii="Arial" w:hAnsi="Arial" w:cs="Arial"/>
          <w:sz w:val="20"/>
          <w:szCs w:val="20"/>
        </w:rPr>
        <w:t>3</w:t>
      </w:r>
      <w:r w:rsidRPr="00420C9D">
        <w:rPr>
          <w:rFonts w:ascii="Arial" w:hAnsi="Arial" w:cs="Arial"/>
          <w:sz w:val="20"/>
          <w:szCs w:val="20"/>
        </w:rPr>
        <w:t>0</w:t>
      </w:r>
      <w:r>
        <w:rPr>
          <w:rFonts w:ascii="Arial" w:hAnsi="Arial" w:cs="Arial"/>
          <w:sz w:val="20"/>
          <w:szCs w:val="20"/>
        </w:rPr>
        <w:t>0</w:t>
      </w:r>
      <w:r w:rsidRPr="00420C9D">
        <w:rPr>
          <w:rFonts w:ascii="Arial" w:hAnsi="Arial" w:cs="Arial"/>
          <w:sz w:val="20"/>
          <w:szCs w:val="20"/>
        </w:rPr>
        <w:t xml:space="preserve"> metrov v rámci stavby diaľnice alebo rýchlostnej cesty alebo cesty I. triedy alebo cesty obdobného charakteru*</w:t>
      </w:r>
      <w:r w:rsidR="00426C4B">
        <w:rPr>
          <w:rFonts w:ascii="Arial" w:hAnsi="Arial" w:cs="Arial"/>
          <w:sz w:val="20"/>
          <w:szCs w:val="20"/>
        </w:rPr>
        <w:t xml:space="preserve">. </w:t>
      </w:r>
      <w:bookmarkStart w:id="74" w:name="_Hlk173842000"/>
      <w:r w:rsidRPr="00F32381">
        <w:rPr>
          <w:rFonts w:ascii="Arial" w:hAnsi="Arial" w:cs="Arial"/>
          <w:sz w:val="20"/>
          <w:szCs w:val="20"/>
        </w:rPr>
        <w:t>Podmienka v zmysle predchádzajúcej vety sa preukazuje relevantnou zmluvou alebo Referenčným listom odborníka (Príloha B3 Časť B Zväzok 1 týchto SP);</w:t>
      </w:r>
    </w:p>
    <w:bookmarkEnd w:id="74"/>
    <w:p w14:paraId="6037D527" w14:textId="21AD01A1" w:rsidR="00DE4C0D" w:rsidRPr="00420C9D" w:rsidRDefault="00DE4C0D" w:rsidP="00DE4C0D">
      <w:pPr>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c)</w:t>
      </w:r>
      <w:r w:rsidRPr="00420C9D">
        <w:rPr>
          <w:rFonts w:ascii="Arial" w:eastAsia="Arial" w:hAnsi="Arial" w:cs="Arial"/>
          <w:sz w:val="20"/>
          <w:szCs w:val="20"/>
          <w:u w:color="000000"/>
          <w:bdr w:val="nil"/>
        </w:rPr>
        <w:tab/>
        <w:t>účasť na tomto projekte na danej pozícií musí byť v minimálnej dobe trvania zodpovedajúcej 50  % lehoty trvania projektu (za lehotu trvania projektu sa považuje lehota odo dňa podpisu zmluvy  po vydanie Preberacieho protokolu;</w:t>
      </w:r>
    </w:p>
    <w:p w14:paraId="58F92AE8" w14:textId="77777777" w:rsidR="00DE4C0D" w:rsidRPr="00420C9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993" w:hanging="284"/>
        <w:contextualSpacing/>
        <w:jc w:val="both"/>
        <w:rPr>
          <w:rFonts w:ascii="Arial" w:eastAsia="Arial" w:hAnsi="Arial" w:cs="Arial"/>
          <w:sz w:val="20"/>
          <w:szCs w:val="20"/>
          <w:u w:color="000000"/>
          <w:bdr w:val="nil"/>
        </w:rPr>
      </w:pPr>
      <w:r w:rsidRPr="00420C9D">
        <w:rPr>
          <w:rFonts w:ascii="Arial" w:eastAsia="Arial" w:hAnsi="Arial" w:cs="Arial"/>
          <w:sz w:val="20"/>
          <w:szCs w:val="20"/>
          <w:u w:color="000000"/>
          <w:bdr w:val="nil"/>
        </w:rPr>
        <w:t>d)</w:t>
      </w:r>
      <w:r w:rsidRPr="00420C9D">
        <w:rPr>
          <w:rFonts w:ascii="Arial" w:eastAsia="Arial" w:hAnsi="Arial" w:cs="Arial"/>
          <w:sz w:val="20"/>
          <w:szCs w:val="20"/>
          <w:u w:color="000000"/>
          <w:bdr w:val="nil"/>
        </w:rPr>
        <w:tab/>
      </w:r>
      <w:bookmarkStart w:id="75" w:name="_Hlk166833776"/>
      <w:r w:rsidRPr="00420C9D">
        <w:rPr>
          <w:rFonts w:ascii="Arial" w:eastAsia="Arial" w:hAnsi="Arial" w:cs="Arial"/>
          <w:sz w:val="20"/>
          <w:szCs w:val="20"/>
          <w:u w:color="000000"/>
          <w:bdr w:val="nil"/>
        </w:rPr>
        <w:t xml:space="preserve">Osvedčenie o vykonaní odbornej skúšky podľa zákona č. 138/1992 Zb. o odbornej spôsobilosti </w:t>
      </w:r>
      <w:bookmarkEnd w:id="75"/>
      <w:r w:rsidRPr="00420C9D">
        <w:rPr>
          <w:rFonts w:ascii="Arial" w:eastAsia="Arial" w:hAnsi="Arial" w:cs="Arial"/>
          <w:sz w:val="20"/>
          <w:szCs w:val="20"/>
          <w:u w:color="000000"/>
          <w:bdr w:val="nil"/>
        </w:rPr>
        <w:t>pre autorizáciu</w:t>
      </w:r>
      <w:r w:rsidRPr="00420C9D">
        <w:rPr>
          <w:rFonts w:ascii="Arial" w:eastAsia="Arial" w:hAnsi="Arial" w:cs="Arial"/>
          <w:sz w:val="20"/>
          <w:szCs w:val="20"/>
          <w:u w:color="000000"/>
          <w:bdr w:val="nil"/>
        </w:rPr>
        <w:tab/>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I2 - Inžinier  pre  konštrukcie  inžinierskych  stavieb  (§  5  ods.  1b  (2))  so  zameraním  na mosty </w:t>
      </w:r>
      <w:r w:rsidRPr="00420C9D">
        <w:rPr>
          <w:rFonts w:ascii="Arial" w:eastAsia="Arial" w:hAnsi="Arial" w:cs="Arial"/>
          <w:b/>
          <w:sz w:val="20"/>
          <w:szCs w:val="20"/>
          <w:u w:val="single"/>
          <w:bdr w:val="nil"/>
        </w:rPr>
        <w:t>alebo</w:t>
      </w:r>
      <w:r w:rsidRPr="00420C9D">
        <w:rPr>
          <w:rFonts w:ascii="Arial" w:eastAsia="Arial" w:hAnsi="Arial" w:cs="Arial"/>
          <w:sz w:val="20"/>
          <w:szCs w:val="20"/>
          <w:u w:color="000000"/>
          <w:bdr w:val="nil"/>
        </w:rPr>
        <w:t xml:space="preserve"> stupňa I3 - Inžinier pre statiku stavieb (§ 5 ods. 1b (3)) so zameraním na statiku a dynamiku stavieb </w:t>
      </w:r>
      <w:r w:rsidRPr="00420C9D">
        <w:rPr>
          <w:rFonts w:ascii="Arial" w:eastAsia="Arial" w:hAnsi="Arial" w:cs="Arial"/>
          <w:b/>
          <w:sz w:val="20"/>
          <w:szCs w:val="20"/>
          <w:u w:val="single"/>
          <w:bdr w:val="nil"/>
        </w:rPr>
        <w:t>a</w:t>
      </w:r>
      <w:r w:rsidRPr="00420C9D">
        <w:rPr>
          <w:rFonts w:ascii="Arial" w:eastAsia="Arial" w:hAnsi="Arial" w:cs="Arial"/>
          <w:sz w:val="20"/>
          <w:szCs w:val="20"/>
          <w:u w:color="000000"/>
          <w:bdr w:val="nil"/>
        </w:rPr>
        <w:t xml:space="preserve"> stupňa A2 - Komplexné architektonické a inžinierske služby; resp. ekvivalentný doklad platný v čase predloženia ponuky ako sken originálu alebo úradne osvedčenej fotokópie.</w:t>
      </w:r>
    </w:p>
    <w:p w14:paraId="69EFFC24" w14:textId="5AB6322D" w:rsidR="00DE4C0D" w:rsidRDefault="00DE4C0D" w:rsidP="00DE4C0D">
      <w:pPr>
        <w:pBdr>
          <w:top w:val="nil"/>
          <w:left w:val="nil"/>
          <w:bottom w:val="nil"/>
          <w:right w:val="nil"/>
          <w:between w:val="nil"/>
          <w:bar w:val="nil"/>
        </w:pBdr>
        <w:tabs>
          <w:tab w:val="left" w:pos="567"/>
          <w:tab w:val="left" w:pos="851"/>
          <w:tab w:val="left" w:pos="1134"/>
          <w:tab w:val="left" w:pos="1276"/>
        </w:tabs>
        <w:spacing w:after="0" w:line="240" w:lineRule="auto"/>
        <w:ind w:left="709"/>
        <w:contextualSpacing/>
        <w:jc w:val="both"/>
        <w:rPr>
          <w:rFonts w:ascii="Arial" w:eastAsia="Arial" w:hAnsi="Arial" w:cs="Arial"/>
          <w:sz w:val="20"/>
          <w:szCs w:val="20"/>
          <w:u w:color="000000"/>
          <w:bdr w:val="nil"/>
        </w:rPr>
      </w:pPr>
    </w:p>
    <w:p w14:paraId="36A8E691" w14:textId="77777777"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7</w:t>
      </w:r>
      <w:r w:rsidRPr="00420C9D">
        <w:rPr>
          <w:rFonts w:ascii="Arial" w:hAnsi="Arial" w:cs="Arial"/>
          <w:sz w:val="20"/>
          <w:szCs w:val="20"/>
        </w:rPr>
        <w:t>.</w:t>
      </w:r>
      <w:r w:rsidRPr="00420C9D">
        <w:rPr>
          <w:rFonts w:ascii="Arial" w:hAnsi="Arial" w:cs="Arial"/>
          <w:sz w:val="20"/>
          <w:szCs w:val="20"/>
        </w:rPr>
        <w:tab/>
      </w:r>
      <w:r w:rsidRPr="00420C9D">
        <w:rPr>
          <w:rFonts w:ascii="Arial" w:hAnsi="Arial" w:cs="Arial"/>
          <w:b/>
          <w:sz w:val="20"/>
          <w:szCs w:val="20"/>
        </w:rPr>
        <w:t>Zodpovedný projektant</w:t>
      </w:r>
      <w:r>
        <w:rPr>
          <w:rFonts w:ascii="Arial" w:hAnsi="Arial" w:cs="Arial"/>
          <w:b/>
          <w:sz w:val="20"/>
          <w:szCs w:val="20"/>
        </w:rPr>
        <w:t xml:space="preserve"> </w:t>
      </w:r>
      <w:r w:rsidRPr="00420C9D">
        <w:rPr>
          <w:rFonts w:ascii="Arial" w:hAnsi="Arial" w:cs="Arial"/>
          <w:b/>
          <w:sz w:val="20"/>
          <w:szCs w:val="20"/>
        </w:rPr>
        <w:t>pre tunel:</w:t>
      </w:r>
      <w:bookmarkStart w:id="76" w:name="_Hlk166833834"/>
      <w:r w:rsidRPr="00420C9D">
        <w:rPr>
          <w:rFonts w:ascii="Arial" w:hAnsi="Arial" w:cs="Arial"/>
          <w:b/>
          <w:sz w:val="20"/>
          <w:szCs w:val="20"/>
        </w:rPr>
        <w:t xml:space="preserve"> </w:t>
      </w:r>
      <w:bookmarkStart w:id="77" w:name="_Hlk167183422"/>
      <w:r w:rsidRPr="00420C9D">
        <w:rPr>
          <w:rFonts w:ascii="Arial" w:hAnsi="Arial" w:cs="Arial"/>
          <w:sz w:val="20"/>
          <w:szCs w:val="20"/>
        </w:rPr>
        <w:t>preukáže odbornú prax za rozhodné obdobie za nasledovných podmienok:</w:t>
      </w:r>
    </w:p>
    <w:bookmarkEnd w:id="76"/>
    <w:bookmarkEnd w:id="77"/>
    <w:p w14:paraId="08A21B53"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r>
      <w:r w:rsidRPr="00420C9D">
        <w:rPr>
          <w:rFonts w:ascii="Arial" w:eastAsia="Arial" w:hAnsi="Arial" w:cs="Arial"/>
          <w:sz w:val="20"/>
          <w:szCs w:val="20"/>
          <w:u w:color="000000"/>
          <w:bdr w:val="nil"/>
        </w:rPr>
        <w:t>Osvedčenie o vykonaní odbornej skúšky podľa zákona č. 138/1992 Zb.</w:t>
      </w:r>
      <w:r>
        <w:rPr>
          <w:rFonts w:ascii="Arial" w:eastAsia="Arial" w:hAnsi="Arial" w:cs="Arial"/>
          <w:sz w:val="20"/>
          <w:szCs w:val="20"/>
          <w:u w:color="000000"/>
          <w:bdr w:val="nil"/>
        </w:rPr>
        <w:t xml:space="preserve"> </w:t>
      </w:r>
      <w:r w:rsidRPr="00420C9D">
        <w:rPr>
          <w:rFonts w:ascii="Arial" w:eastAsia="Arial" w:hAnsi="Arial" w:cs="Arial"/>
          <w:sz w:val="20"/>
          <w:szCs w:val="20"/>
          <w:u w:color="000000"/>
          <w:bdr w:val="nil"/>
        </w:rPr>
        <w:t xml:space="preserve">o odbornej spôsobilosti </w:t>
      </w:r>
      <w:r w:rsidRPr="00420C9D">
        <w:rPr>
          <w:rFonts w:ascii="Arial" w:hAnsi="Arial" w:cs="Arial"/>
          <w:sz w:val="20"/>
          <w:szCs w:val="20"/>
        </w:rPr>
        <w:t xml:space="preserve">pre autorizáciu stupňa I3 – Inžinier pre statiku stavieb (§5 ods. 1b (3)) so zameraním na statiku a dynamiku </w:t>
      </w:r>
      <w:r w:rsidRPr="00420C9D">
        <w:rPr>
          <w:rFonts w:ascii="Arial" w:hAnsi="Arial" w:cs="Arial"/>
          <w:b/>
          <w:sz w:val="20"/>
          <w:szCs w:val="20"/>
        </w:rPr>
        <w:t>a</w:t>
      </w:r>
      <w:r w:rsidRPr="00420C9D">
        <w:rPr>
          <w:rFonts w:ascii="Arial" w:hAnsi="Arial" w:cs="Arial"/>
          <w:sz w:val="20"/>
          <w:szCs w:val="20"/>
        </w:rPr>
        <w:t xml:space="preserve"> stupňa I2 - Inžinier pre konštrukcie inžinierskych stavieb  (§5 ods. 1b (2)) so zameraním na tunely resp. ekvivalentný doklad platný v čase predloženia ponuky ako sken originálu alebo úradne osvedčenej fotokópie;</w:t>
      </w:r>
    </w:p>
    <w:p w14:paraId="4AB16503" w14:textId="041997DC"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b/>
          <w:sz w:val="20"/>
          <w:szCs w:val="20"/>
        </w:rPr>
        <w:t>alebo</w:t>
      </w:r>
      <w:r w:rsidR="00426C4B">
        <w:rPr>
          <w:rFonts w:ascii="Arial" w:hAnsi="Arial" w:cs="Arial"/>
          <w:b/>
          <w:sz w:val="20"/>
          <w:szCs w:val="20"/>
        </w:rPr>
        <w:t xml:space="preserve"> </w:t>
      </w:r>
      <w:r>
        <w:rPr>
          <w:rFonts w:ascii="Arial" w:hAnsi="Arial" w:cs="Arial"/>
          <w:sz w:val="20"/>
          <w:szCs w:val="20"/>
        </w:rPr>
        <w:t>O</w:t>
      </w:r>
      <w:r w:rsidRPr="00420C9D">
        <w:rPr>
          <w:rFonts w:ascii="Arial" w:hAnsi="Arial" w:cs="Arial"/>
          <w:sz w:val="20"/>
          <w:szCs w:val="20"/>
        </w:rPr>
        <w:t xml:space="preserve">svedčenie o odbornej spôsobilosti </w:t>
      </w:r>
      <w:r>
        <w:rPr>
          <w:rFonts w:ascii="Arial" w:hAnsi="Arial" w:cs="Arial"/>
          <w:sz w:val="20"/>
          <w:szCs w:val="20"/>
        </w:rPr>
        <w:t xml:space="preserve">podľa zákona č. 138/1992 Zb. o odbornej spôsobilosti pre </w:t>
      </w:r>
      <w:r w:rsidRPr="00420C9D">
        <w:rPr>
          <w:rFonts w:ascii="Arial" w:hAnsi="Arial" w:cs="Arial"/>
          <w:sz w:val="20"/>
          <w:szCs w:val="20"/>
        </w:rPr>
        <w:t xml:space="preserve">pre autorizáciu stupňa I3 – Inžinier pre statiku stavieb (§5 ods. 1b (3)) so zameraním na </w:t>
      </w:r>
      <w:r w:rsidRPr="00A21590">
        <w:rPr>
          <w:rFonts w:ascii="Arial" w:hAnsi="Arial" w:cs="Arial"/>
          <w:sz w:val="20"/>
          <w:szCs w:val="20"/>
        </w:rPr>
        <w:t xml:space="preserve">statiku </w:t>
      </w:r>
      <w:r w:rsidRPr="005063B4">
        <w:rPr>
          <w:rFonts w:ascii="Arial" w:hAnsi="Arial" w:cs="Arial"/>
          <w:sz w:val="20"/>
          <w:szCs w:val="20"/>
        </w:rPr>
        <w:t>a</w:t>
      </w:r>
      <w:r w:rsidRPr="00420C9D">
        <w:rPr>
          <w:rFonts w:ascii="Arial" w:hAnsi="Arial" w:cs="Arial"/>
          <w:sz w:val="20"/>
          <w:szCs w:val="20"/>
        </w:rPr>
        <w:t xml:space="preserve"> dynamiku </w:t>
      </w:r>
      <w:r w:rsidRPr="005063B4">
        <w:rPr>
          <w:rFonts w:ascii="Arial" w:hAnsi="Arial" w:cs="Arial"/>
          <w:b/>
          <w:sz w:val="20"/>
          <w:szCs w:val="20"/>
        </w:rPr>
        <w:t>a</w:t>
      </w:r>
      <w:r w:rsidRPr="00420C9D">
        <w:rPr>
          <w:rFonts w:ascii="Arial" w:hAnsi="Arial" w:cs="Arial"/>
          <w:sz w:val="20"/>
          <w:szCs w:val="20"/>
        </w:rPr>
        <w:t xml:space="preserve"> stupňa A2 - Komplexné architektonické a inžinierske služby a súvisiace technické poradenstvo – vykonávanie komplexných služieb a súvisiaceho technického poradenstva (§5 ods. 1a) so zameraním na dopravné stavby, resp. ekvivalentný doklad platný v čase predloženia ponuky ako sken originálu alebo úradne osvedčenej fotokópie;</w:t>
      </w:r>
    </w:p>
    <w:p w14:paraId="127CF4B7" w14:textId="77777777" w:rsidR="00DE4C0D" w:rsidRPr="00420C9D" w:rsidRDefault="00DE4C0D" w:rsidP="00DE4C0D">
      <w:pPr>
        <w:spacing w:after="0" w:line="240" w:lineRule="auto"/>
        <w:ind w:left="993" w:hanging="284"/>
        <w:jc w:val="both"/>
      </w:pPr>
      <w:r w:rsidRPr="00420C9D">
        <w:rPr>
          <w:rFonts w:ascii="Arial" w:hAnsi="Arial" w:cs="Arial"/>
          <w:sz w:val="20"/>
          <w:szCs w:val="20"/>
        </w:rPr>
        <w:t>b)</w:t>
      </w:r>
      <w:r w:rsidRPr="00420C9D">
        <w:rPr>
          <w:rFonts w:ascii="Arial" w:hAnsi="Arial" w:cs="Arial"/>
          <w:sz w:val="20"/>
          <w:szCs w:val="20"/>
        </w:rPr>
        <w:tab/>
        <w:t xml:space="preserve">Osvedčenie o odbornej spôsobilosti podľa § 5 ods. 3 písm. d) zákona č. 51/1988 Zb., (banský projektant) </w:t>
      </w:r>
      <w:bookmarkStart w:id="78" w:name="_Hlk166833298"/>
      <w:r w:rsidRPr="00420C9D">
        <w:rPr>
          <w:rFonts w:ascii="Arial" w:eastAsia="Arial" w:hAnsi="Arial" w:cs="Arial"/>
          <w:sz w:val="20"/>
          <w:szCs w:val="20"/>
          <w:u w:color="000000"/>
          <w:bdr w:val="nil"/>
        </w:rPr>
        <w:t>resp. ekvivalentný doklad platný v čase predloženia ponuky ako sken originálu alebo úradne osvedčenej fotokópie;</w:t>
      </w:r>
    </w:p>
    <w:bookmarkEnd w:id="78"/>
    <w:p w14:paraId="5EC4D50A" w14:textId="77777777" w:rsidR="00DE4C0D" w:rsidRDefault="00DE4C0D" w:rsidP="00DE4C0D">
      <w:pPr>
        <w:tabs>
          <w:tab w:val="left" w:pos="993"/>
        </w:tabs>
        <w:spacing w:after="0" w:line="240" w:lineRule="auto"/>
        <w:ind w:left="709"/>
        <w:jc w:val="both"/>
        <w:rPr>
          <w:rFonts w:ascii="Arial" w:hAnsi="Arial" w:cs="Arial"/>
          <w:sz w:val="20"/>
          <w:szCs w:val="20"/>
        </w:rPr>
      </w:pPr>
      <w:r w:rsidRPr="00420C9D">
        <w:rPr>
          <w:rFonts w:ascii="Arial" w:hAnsi="Arial" w:cs="Arial"/>
          <w:sz w:val="20"/>
          <w:szCs w:val="20"/>
        </w:rPr>
        <w:t>c)</w:t>
      </w:r>
      <w:r w:rsidRPr="00420C9D">
        <w:rPr>
          <w:rFonts w:ascii="Arial" w:hAnsi="Arial" w:cs="Arial"/>
          <w:sz w:val="20"/>
          <w:szCs w:val="20"/>
        </w:rPr>
        <w:tab/>
        <w:t xml:space="preserve">skúsenosti s projektovaním (DSP, DRS, DVP) s uvedením cien, lehôt dodania a odberateľov </w:t>
      </w:r>
      <w:r w:rsidRPr="00420C9D">
        <w:rPr>
          <w:rFonts w:ascii="Arial" w:hAnsi="Arial" w:cs="Arial"/>
          <w:sz w:val="20"/>
          <w:szCs w:val="20"/>
        </w:rPr>
        <w:tab/>
        <w:t>pre stavby diaľnic s tunelmi alebo rýchlostných ciest s tunelmi za podmienok:</w:t>
      </w:r>
    </w:p>
    <w:p w14:paraId="0A7AA609" w14:textId="01173AC9" w:rsidR="00426C4B" w:rsidRPr="00F32381" w:rsidRDefault="00DE4C0D" w:rsidP="00426C4B">
      <w:pPr>
        <w:spacing w:after="0" w:line="240" w:lineRule="auto"/>
        <w:ind w:left="1418" w:hanging="425"/>
        <w:contextualSpacing/>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účasť na projektovaní minimálne jedného projektu dvojrúrového alebo jednorúrového cestného tunela s dĺžkou minimálne </w:t>
      </w:r>
      <w:r>
        <w:rPr>
          <w:rFonts w:ascii="Arial" w:hAnsi="Arial" w:cs="Arial"/>
          <w:sz w:val="20"/>
          <w:szCs w:val="20"/>
        </w:rPr>
        <w:t>2</w:t>
      </w:r>
      <w:r w:rsidRPr="00420C9D">
        <w:rPr>
          <w:rFonts w:ascii="Arial" w:hAnsi="Arial" w:cs="Arial"/>
          <w:sz w:val="20"/>
          <w:szCs w:val="20"/>
        </w:rPr>
        <w:t>000 m (tunel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 Účasť na projekte musí byť na pozícii zodpovedného projektanta za tunelové objekty</w:t>
      </w:r>
      <w:r>
        <w:rPr>
          <w:rFonts w:ascii="Arial" w:hAnsi="Arial" w:cs="Arial"/>
          <w:sz w:val="20"/>
          <w:szCs w:val="20"/>
        </w:rPr>
        <w:t>;</w:t>
      </w:r>
      <w:r w:rsidR="00426C4B" w:rsidRPr="00426C4B">
        <w:rPr>
          <w:rFonts w:ascii="Arial" w:hAnsi="Arial" w:cs="Arial"/>
          <w:sz w:val="20"/>
          <w:szCs w:val="20"/>
        </w:rPr>
        <w:t xml:space="preserve"> </w:t>
      </w:r>
      <w:r w:rsidR="00426C4B" w:rsidRPr="00F32381">
        <w:rPr>
          <w:rFonts w:ascii="Arial" w:hAnsi="Arial" w:cs="Arial"/>
          <w:sz w:val="20"/>
          <w:szCs w:val="20"/>
        </w:rPr>
        <w:t>Podmienka v zmysle predchádzajúcej vety sa preukazuje relevantnou zmluvou alebo Referenčným listom odborníka (Príloha B3 Časť B Zväzok 1 týchto SP);</w:t>
      </w:r>
    </w:p>
    <w:p w14:paraId="6B572313" w14:textId="29D94139" w:rsidR="00426C4B" w:rsidRPr="00426C4B"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účasť na tomto projekte na danej pozícií musí byť v minimálnej dobe trvania zodpovedajúcej 50  % lehoty trvania projektu (za lehotu trvania projektu sa považuje lehota odo dňa podpisu zmluvy  po vydanie Preberacieho protokolu.</w:t>
      </w:r>
      <w:r w:rsidR="00426C4B" w:rsidRPr="00426C4B">
        <w:rPr>
          <w:rFonts w:ascii="Arial" w:hAnsi="Arial" w:cs="Arial"/>
          <w:sz w:val="20"/>
          <w:szCs w:val="20"/>
        </w:rPr>
        <w:t xml:space="preserve"> Podmienka v zmysle predchádzajúcej vety sa preukazuje relevantnou zmluvou alebo Referenčným listom odborníka (Príloha B3 Časť B Zväzok 1 týchto SP)</w:t>
      </w:r>
      <w:r w:rsidR="00426C4B">
        <w:rPr>
          <w:rFonts w:ascii="Arial" w:hAnsi="Arial" w:cs="Arial"/>
          <w:sz w:val="20"/>
          <w:szCs w:val="20"/>
        </w:rPr>
        <w:t>.</w:t>
      </w:r>
    </w:p>
    <w:p w14:paraId="5802E59D" w14:textId="77777777" w:rsidR="00DE4C0D" w:rsidRPr="00420C9D" w:rsidRDefault="00DE4C0D" w:rsidP="00DE4C0D">
      <w:pPr>
        <w:spacing w:after="0" w:line="240" w:lineRule="auto"/>
        <w:ind w:left="993" w:hanging="284"/>
        <w:contextualSpacing/>
        <w:jc w:val="both"/>
        <w:rPr>
          <w:rFonts w:ascii="Arial" w:hAnsi="Arial" w:cs="Arial"/>
          <w:sz w:val="20"/>
          <w:szCs w:val="20"/>
        </w:rPr>
      </w:pPr>
    </w:p>
    <w:p w14:paraId="022FACDA" w14:textId="0497BF90" w:rsidR="00DE4C0D" w:rsidRPr="00420C9D" w:rsidRDefault="00DE4C0D" w:rsidP="00DE4C0D">
      <w:pPr>
        <w:spacing w:after="0" w:line="240" w:lineRule="auto"/>
        <w:ind w:left="709" w:hanging="425"/>
        <w:contextualSpacing/>
        <w:jc w:val="both"/>
        <w:rPr>
          <w:rFonts w:ascii="Arial" w:hAnsi="Arial" w:cs="Arial"/>
          <w:sz w:val="20"/>
          <w:szCs w:val="20"/>
        </w:rPr>
      </w:pPr>
      <w:r w:rsidRPr="00420C9D">
        <w:rPr>
          <w:rFonts w:ascii="Arial" w:hAnsi="Arial" w:cs="Arial"/>
          <w:sz w:val="20"/>
          <w:szCs w:val="20"/>
        </w:rPr>
        <w:t>2.</w:t>
      </w:r>
      <w:r>
        <w:rPr>
          <w:rFonts w:ascii="Arial" w:hAnsi="Arial" w:cs="Arial"/>
          <w:sz w:val="20"/>
          <w:szCs w:val="20"/>
        </w:rPr>
        <w:t>8</w:t>
      </w:r>
      <w:r w:rsidRPr="00420C9D">
        <w:rPr>
          <w:rFonts w:ascii="Arial" w:hAnsi="Arial" w:cs="Arial"/>
          <w:sz w:val="20"/>
          <w:szCs w:val="20"/>
        </w:rPr>
        <w:t xml:space="preserve">. </w:t>
      </w:r>
      <w:r w:rsidR="00C95FEC">
        <w:rPr>
          <w:rFonts w:ascii="Arial" w:hAnsi="Arial" w:cs="Arial"/>
          <w:sz w:val="20"/>
          <w:szCs w:val="20"/>
        </w:rPr>
        <w:tab/>
      </w:r>
      <w:r w:rsidRPr="00420C9D">
        <w:rPr>
          <w:rFonts w:ascii="Arial" w:hAnsi="Arial" w:cs="Arial"/>
          <w:b/>
          <w:sz w:val="20"/>
          <w:szCs w:val="20"/>
        </w:rPr>
        <w:t>Zodpovedný odborník pre banské a prevádzkové vetranie tunela:</w:t>
      </w:r>
      <w:r w:rsidRPr="00420C9D">
        <w:rPr>
          <w:rFonts w:ascii="Arial" w:hAnsi="Arial" w:cs="Arial"/>
          <w:sz w:val="20"/>
          <w:szCs w:val="20"/>
        </w:rPr>
        <w:t xml:space="preserve"> preukáže odbornú prax za rozhodné obdobie za nasledovných podmienok:</w:t>
      </w:r>
    </w:p>
    <w:p w14:paraId="1CF60E58" w14:textId="49CB37A8" w:rsidR="00426C4B" w:rsidRPr="00F32381" w:rsidRDefault="00DE4C0D" w:rsidP="00426C4B">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na pozícii odborník za vetranie tunelov na diaľnici alebo rýchlostnej ceste, alebo ceste obdobného charakteru, ktorá spĺňa parametre diaľnice, alebo rýchlostnej cesty, </w:t>
      </w:r>
      <w:r w:rsidR="00426C4B" w:rsidRPr="00F32381">
        <w:rPr>
          <w:rFonts w:ascii="Arial" w:hAnsi="Arial" w:cs="Arial"/>
          <w:sz w:val="20"/>
          <w:szCs w:val="20"/>
        </w:rPr>
        <w:t>Podmienka v zmysle predchádzajúcej vety sa preukazuje Príloh</w:t>
      </w:r>
      <w:r w:rsidR="00426C4B">
        <w:rPr>
          <w:rFonts w:ascii="Arial" w:hAnsi="Arial" w:cs="Arial"/>
          <w:sz w:val="20"/>
          <w:szCs w:val="20"/>
        </w:rPr>
        <w:t>ou</w:t>
      </w:r>
      <w:r w:rsidR="00426C4B" w:rsidRPr="00F32381">
        <w:rPr>
          <w:rFonts w:ascii="Arial" w:hAnsi="Arial" w:cs="Arial"/>
          <w:sz w:val="20"/>
          <w:szCs w:val="20"/>
        </w:rPr>
        <w:t xml:space="preserve"> B</w:t>
      </w:r>
      <w:r w:rsidR="00426C4B">
        <w:rPr>
          <w:rFonts w:ascii="Arial" w:hAnsi="Arial" w:cs="Arial"/>
          <w:sz w:val="20"/>
          <w:szCs w:val="20"/>
        </w:rPr>
        <w:t>4</w:t>
      </w:r>
      <w:r w:rsidR="00426C4B" w:rsidRPr="00F32381">
        <w:rPr>
          <w:rFonts w:ascii="Arial" w:hAnsi="Arial" w:cs="Arial"/>
          <w:sz w:val="20"/>
          <w:szCs w:val="20"/>
        </w:rPr>
        <w:t xml:space="preserve"> Časť B Zväzok 1 týchto SP);</w:t>
      </w:r>
    </w:p>
    <w:p w14:paraId="75055E63" w14:textId="77777777" w:rsidR="00DE4C0D" w:rsidRDefault="00DE4C0D" w:rsidP="00DE4C0D">
      <w:pPr>
        <w:tabs>
          <w:tab w:val="left" w:pos="709"/>
        </w:tabs>
        <w:spacing w:after="0" w:line="240" w:lineRule="auto"/>
        <w:ind w:left="993" w:hanging="284"/>
        <w:contextualSpacing/>
        <w:jc w:val="both"/>
        <w:rPr>
          <w:rFonts w:ascii="Arial" w:hAnsi="Arial" w:cs="Arial"/>
          <w:sz w:val="20"/>
          <w:szCs w:val="20"/>
        </w:rPr>
      </w:pPr>
      <w:r w:rsidRPr="00420C9D">
        <w:rPr>
          <w:rFonts w:ascii="Arial" w:hAnsi="Arial" w:cs="Arial"/>
          <w:sz w:val="20"/>
          <w:szCs w:val="20"/>
        </w:rPr>
        <w:t>b)</w:t>
      </w:r>
      <w:r w:rsidRPr="00420C9D">
        <w:rPr>
          <w:rFonts w:ascii="Arial" w:hAnsi="Arial" w:cs="Arial"/>
          <w:sz w:val="20"/>
          <w:szCs w:val="20"/>
        </w:rPr>
        <w:tab/>
        <w:t>Osvedčenie o odbornej spôsobilosti na</w:t>
      </w:r>
      <w:r>
        <w:rPr>
          <w:rFonts w:ascii="Arial" w:hAnsi="Arial" w:cs="Arial"/>
          <w:sz w:val="20"/>
          <w:szCs w:val="20"/>
        </w:rPr>
        <w:t xml:space="preserve"> výkon</w:t>
      </w:r>
      <w:r w:rsidRPr="00420C9D">
        <w:rPr>
          <w:rFonts w:ascii="Arial" w:hAnsi="Arial" w:cs="Arial"/>
          <w:sz w:val="20"/>
          <w:szCs w:val="20"/>
        </w:rPr>
        <w:t xml:space="preserve"> činnos</w:t>
      </w:r>
      <w:r>
        <w:rPr>
          <w:rFonts w:ascii="Arial" w:hAnsi="Arial" w:cs="Arial"/>
          <w:sz w:val="20"/>
          <w:szCs w:val="20"/>
        </w:rPr>
        <w:t>ti</w:t>
      </w:r>
      <w:r w:rsidRPr="00420C9D">
        <w:rPr>
          <w:rFonts w:ascii="Arial" w:hAnsi="Arial" w:cs="Arial"/>
          <w:sz w:val="20"/>
          <w:szCs w:val="20"/>
        </w:rPr>
        <w:t xml:space="preserve"> autorizovaný stavebný inžinier podľa zákona č. 138/1992 Zb. </w:t>
      </w:r>
      <w:r>
        <w:rPr>
          <w:rFonts w:ascii="Arial" w:hAnsi="Arial" w:cs="Arial"/>
          <w:sz w:val="20"/>
          <w:szCs w:val="20"/>
        </w:rPr>
        <w:t xml:space="preserve">v </w:t>
      </w:r>
      <w:r w:rsidRPr="00420C9D">
        <w:rPr>
          <w:rFonts w:ascii="Arial" w:hAnsi="Arial" w:cs="Arial"/>
          <w:sz w:val="20"/>
          <w:szCs w:val="20"/>
        </w:rPr>
        <w:t xml:space="preserve">kategórii I4 Inžinier pre technické, technologické a energetické vybavenie stavieb so zameraním na tunely, podkategória 520 vykurovacie a klimatizačné zariadenia </w:t>
      </w:r>
      <w:r w:rsidRPr="00420C9D">
        <w:rPr>
          <w:rFonts w:ascii="Arial" w:hAnsi="Arial" w:cs="Arial"/>
          <w:b/>
          <w:sz w:val="20"/>
          <w:szCs w:val="20"/>
        </w:rPr>
        <w:t>alebo</w:t>
      </w:r>
      <w:r w:rsidRPr="00420C9D">
        <w:rPr>
          <w:rFonts w:ascii="Arial" w:hAnsi="Arial" w:cs="Arial"/>
          <w:sz w:val="20"/>
          <w:szCs w:val="20"/>
        </w:rPr>
        <w:t xml:space="preserve"> 560 výrobné technologické zariadenia, špecifikácia vetranie tunelov podľa zákona č. 138/1992 Z.z., resp. ekvivalentný doklad platný v čase predloženia ponuky ako sken originálu alebo úradne osvedčenej fotokópie;</w:t>
      </w:r>
    </w:p>
    <w:p w14:paraId="6A02F4F9"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 xml:space="preserve">c) </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projektanta podľa § 2 ods. 6 vyhlášky MH SR č. 208/1993 Z.z. o požiadavkách na kvalifikáciu a overovaní odbornej spôsobilosti pracovníkov pri banskej činnosti a činnosti vykonávanej banským spôsobom, resp. </w:t>
      </w:r>
      <w:bookmarkStart w:id="79" w:name="_Hlk173823501"/>
      <w:r w:rsidRPr="00420C9D">
        <w:rPr>
          <w:rFonts w:ascii="Arial" w:hAnsi="Arial" w:cs="Arial"/>
          <w:sz w:val="20"/>
          <w:szCs w:val="20"/>
        </w:rPr>
        <w:t>ekvivalentný doklad platný v čase predloženia ponuky ako sken originálu alebo úradne osvedčenej fotokópie</w:t>
      </w:r>
      <w:bookmarkEnd w:id="79"/>
      <w:r w:rsidRPr="00420C9D">
        <w:rPr>
          <w:rFonts w:ascii="Arial" w:hAnsi="Arial" w:cs="Arial"/>
          <w:sz w:val="20"/>
          <w:szCs w:val="20"/>
        </w:rPr>
        <w:t>;</w:t>
      </w:r>
    </w:p>
    <w:p w14:paraId="0A150796" w14:textId="11F7C9FD"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d)</w:t>
      </w:r>
      <w:r w:rsidRPr="00420C9D">
        <w:rPr>
          <w:rFonts w:ascii="Arial" w:hAnsi="Arial" w:cs="Arial"/>
          <w:sz w:val="20"/>
          <w:szCs w:val="20"/>
        </w:rPr>
        <w:tab/>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114 ods. 4 vyhlášky SBÚ č. 21/1989 Zb. o bezpečnosti a ochrane zdravia pri práci a bezpečnosti prevádzky pri banskej činnosti a činnosti vykonávanej banským spôsobom </w:t>
      </w:r>
      <w:r w:rsidRPr="00420C9D">
        <w:rPr>
          <w:rFonts w:ascii="Arial" w:hAnsi="Arial" w:cs="Arial"/>
          <w:b/>
          <w:sz w:val="20"/>
          <w:szCs w:val="20"/>
        </w:rPr>
        <w:t xml:space="preserve">alebo </w:t>
      </w:r>
      <w:r w:rsidRPr="00420C9D">
        <w:rPr>
          <w:rFonts w:ascii="Arial" w:hAnsi="Arial" w:cs="Arial"/>
          <w:sz w:val="20"/>
          <w:szCs w:val="20"/>
        </w:rPr>
        <w:t xml:space="preserve">Osvedčenie o odbornej spôsobilosti na </w:t>
      </w:r>
      <w:r>
        <w:rPr>
          <w:rFonts w:ascii="Arial" w:hAnsi="Arial" w:cs="Arial"/>
          <w:sz w:val="20"/>
          <w:szCs w:val="20"/>
        </w:rPr>
        <w:t xml:space="preserve">výkon </w:t>
      </w:r>
      <w:r w:rsidRPr="00420C9D">
        <w:rPr>
          <w:rFonts w:ascii="Arial" w:hAnsi="Arial" w:cs="Arial"/>
          <w:sz w:val="20"/>
          <w:szCs w:val="20"/>
        </w:rPr>
        <w:t>činnos</w:t>
      </w:r>
      <w:r>
        <w:rPr>
          <w:rFonts w:ascii="Arial" w:hAnsi="Arial" w:cs="Arial"/>
          <w:sz w:val="20"/>
          <w:szCs w:val="20"/>
        </w:rPr>
        <w:t>ti</w:t>
      </w:r>
      <w:r w:rsidRPr="00420C9D">
        <w:rPr>
          <w:rFonts w:ascii="Arial" w:hAnsi="Arial" w:cs="Arial"/>
          <w:sz w:val="20"/>
          <w:szCs w:val="20"/>
        </w:rPr>
        <w:t xml:space="preserve"> vedúci vetrania podľa § 150 ods. 3 vyhlášky SBU č. 21/1989 Zb. o bezpečnosti a ochrane zdravia pri práci a bezpečnosti prevádzky pri banskej činnosti a činnosti vykonávanej banským spôsobom, </w:t>
      </w:r>
      <w:bookmarkStart w:id="80" w:name="_Hlk176510604"/>
      <w:bookmarkStart w:id="81" w:name="_Hlk173842333"/>
      <w:r w:rsidRPr="00420C9D">
        <w:rPr>
          <w:rFonts w:ascii="Arial" w:hAnsi="Arial" w:cs="Arial"/>
          <w:sz w:val="20"/>
          <w:szCs w:val="20"/>
        </w:rPr>
        <w:t>resp. ekvivalentný doklad platný v čase predloženia ponuky ako sken originálu alebo úradne osvedčenej fotokópie</w:t>
      </w:r>
      <w:bookmarkEnd w:id="80"/>
      <w:r w:rsidRPr="00420C9D">
        <w:rPr>
          <w:rFonts w:ascii="Arial" w:hAnsi="Arial" w:cs="Arial"/>
          <w:sz w:val="20"/>
          <w:szCs w:val="20"/>
        </w:rPr>
        <w:t>;</w:t>
      </w:r>
    </w:p>
    <w:bookmarkEnd w:id="81"/>
    <w:p w14:paraId="63D0BD29" w14:textId="326EEBF0"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e)</w:t>
      </w:r>
      <w:r w:rsidRPr="00420C9D">
        <w:rPr>
          <w:rFonts w:ascii="Arial" w:hAnsi="Arial" w:cs="Arial"/>
          <w:sz w:val="20"/>
          <w:szCs w:val="20"/>
        </w:rPr>
        <w:tab/>
        <w:t xml:space="preserve">účasť na projekte v pozícii odborníka na vetranie tunelov, pričom predmetom takéhoto projektu bolo riešenej technologického vybavenia minimálne jedného (1) tunela dĺžky minimálne </w:t>
      </w:r>
      <w:r>
        <w:rPr>
          <w:rFonts w:ascii="Arial" w:hAnsi="Arial" w:cs="Arial"/>
          <w:sz w:val="20"/>
          <w:szCs w:val="20"/>
        </w:rPr>
        <w:t>3</w:t>
      </w:r>
      <w:r w:rsidRPr="00420C9D">
        <w:rPr>
          <w:rFonts w:ascii="Arial" w:hAnsi="Arial" w:cs="Arial"/>
          <w:sz w:val="20"/>
          <w:szCs w:val="20"/>
        </w:rPr>
        <w:t xml:space="preserve">000 m na diaľnici alebo rýchlostnej ceste, alebo ceste obdobného charakteru, ktorá spĺňa parametre diaľnice alebo rýchlostnej cesty (preukazuje sa predložením Prílohy B3 </w:t>
      </w:r>
      <w:r>
        <w:rPr>
          <w:rFonts w:ascii="Arial" w:hAnsi="Arial" w:cs="Arial"/>
          <w:sz w:val="20"/>
          <w:szCs w:val="20"/>
        </w:rPr>
        <w:t>Časť B</w:t>
      </w:r>
      <w:r w:rsidRPr="00420C9D">
        <w:rPr>
          <w:rFonts w:ascii="Arial" w:hAnsi="Arial" w:cs="Arial"/>
          <w:sz w:val="20"/>
          <w:szCs w:val="20"/>
        </w:rPr>
        <w:t xml:space="preserve"> Zväz</w:t>
      </w:r>
      <w:r>
        <w:rPr>
          <w:rFonts w:ascii="Arial" w:hAnsi="Arial" w:cs="Arial"/>
          <w:sz w:val="20"/>
          <w:szCs w:val="20"/>
        </w:rPr>
        <w:t>o</w:t>
      </w:r>
      <w:r w:rsidRPr="00420C9D">
        <w:rPr>
          <w:rFonts w:ascii="Arial" w:hAnsi="Arial" w:cs="Arial"/>
          <w:sz w:val="20"/>
          <w:szCs w:val="20"/>
        </w:rPr>
        <w:t>k 1 týchto SP).</w:t>
      </w:r>
      <w:r w:rsidR="00426C4B" w:rsidRPr="00426C4B">
        <w:rPr>
          <w:rFonts w:ascii="Arial" w:hAnsi="Arial" w:cs="Arial"/>
          <w:sz w:val="20"/>
          <w:szCs w:val="20"/>
        </w:rPr>
        <w:t xml:space="preserve"> </w:t>
      </w:r>
      <w:bookmarkStart w:id="82" w:name="_Hlk173842371"/>
      <w:r w:rsidR="00426C4B" w:rsidRPr="00426C4B">
        <w:rPr>
          <w:rFonts w:ascii="Arial" w:hAnsi="Arial" w:cs="Arial"/>
          <w:sz w:val="20"/>
          <w:szCs w:val="20"/>
        </w:rPr>
        <w:t>Podmienka v zmysle predchádzajúcej vety sa preukazuje relevantnou zmluvou alebo Referenčným listom odborníka (Príloha B3 Časť B Zväzok 1 týchto SP)</w:t>
      </w:r>
      <w:r w:rsidR="00426C4B">
        <w:rPr>
          <w:rFonts w:ascii="Arial" w:hAnsi="Arial" w:cs="Arial"/>
          <w:sz w:val="20"/>
          <w:szCs w:val="20"/>
        </w:rPr>
        <w:t>.</w:t>
      </w:r>
    </w:p>
    <w:bookmarkEnd w:id="82"/>
    <w:p w14:paraId="59F5CC86" w14:textId="77777777" w:rsidR="00DE4C0D" w:rsidRDefault="00DE4C0D" w:rsidP="00C95FEC">
      <w:pPr>
        <w:tabs>
          <w:tab w:val="left" w:pos="709"/>
        </w:tabs>
        <w:spacing w:after="0" w:line="240" w:lineRule="auto"/>
        <w:ind w:left="709" w:hanging="425"/>
        <w:contextualSpacing/>
        <w:jc w:val="both"/>
        <w:rPr>
          <w:rFonts w:ascii="Arial" w:hAnsi="Arial" w:cs="Arial"/>
          <w:sz w:val="20"/>
          <w:szCs w:val="20"/>
        </w:rPr>
      </w:pPr>
    </w:p>
    <w:p w14:paraId="15F665B3" w14:textId="77777777" w:rsidR="00C95FEC" w:rsidRDefault="00DE4C0D" w:rsidP="00C95FEC">
      <w:pPr>
        <w:tabs>
          <w:tab w:val="left" w:pos="709"/>
        </w:tabs>
        <w:spacing w:after="0" w:line="240" w:lineRule="auto"/>
        <w:ind w:left="709" w:hanging="425"/>
        <w:contextualSpacing/>
        <w:jc w:val="both"/>
        <w:rPr>
          <w:rFonts w:ascii="Arial" w:hAnsi="Arial" w:cs="Arial"/>
          <w:sz w:val="20"/>
          <w:szCs w:val="20"/>
        </w:rPr>
      </w:pPr>
      <w:r w:rsidRPr="00A21590">
        <w:rPr>
          <w:rFonts w:ascii="Arial" w:hAnsi="Arial" w:cs="Arial"/>
          <w:sz w:val="20"/>
          <w:szCs w:val="20"/>
        </w:rPr>
        <w:t>2.9.</w:t>
      </w:r>
      <w:r w:rsidRPr="005063B4">
        <w:rPr>
          <w:rFonts w:ascii="Arial" w:hAnsi="Arial" w:cs="Arial"/>
          <w:b/>
          <w:sz w:val="20"/>
          <w:szCs w:val="20"/>
        </w:rPr>
        <w:t xml:space="preserve"> </w:t>
      </w:r>
      <w:r w:rsidRPr="005063B4">
        <w:rPr>
          <w:rFonts w:ascii="Arial" w:hAnsi="Arial" w:cs="Arial"/>
          <w:b/>
          <w:sz w:val="20"/>
          <w:szCs w:val="20"/>
        </w:rPr>
        <w:tab/>
      </w:r>
      <w:r>
        <w:rPr>
          <w:rFonts w:ascii="Arial" w:hAnsi="Arial" w:cs="Arial"/>
          <w:b/>
          <w:sz w:val="20"/>
          <w:szCs w:val="20"/>
        </w:rPr>
        <w:t xml:space="preserve">Koordinátor pre </w:t>
      </w:r>
      <w:r w:rsidRPr="005063B4">
        <w:rPr>
          <w:rFonts w:ascii="Arial" w:hAnsi="Arial" w:cs="Arial"/>
          <w:b/>
          <w:sz w:val="20"/>
          <w:szCs w:val="20"/>
        </w:rPr>
        <w:t>geologick</w:t>
      </w:r>
      <w:r>
        <w:rPr>
          <w:rFonts w:ascii="Arial" w:hAnsi="Arial" w:cs="Arial"/>
          <w:b/>
          <w:sz w:val="20"/>
          <w:szCs w:val="20"/>
        </w:rPr>
        <w:t>ú časť:</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26DC23CD" w14:textId="69D959F1"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a) vysokoškolské vzdelanie</w:t>
      </w:r>
      <w:r w:rsidRPr="006379D5">
        <w:rPr>
          <w:rFonts w:ascii="Arial" w:hAnsi="Arial" w:cs="Arial"/>
          <w:sz w:val="20"/>
          <w:szCs w:val="20"/>
        </w:rPr>
        <w:t xml:space="preserve"> druhého stupňa v príslušnom geologickom a stavebnom odbore, vrátane referencií, preukazujúcich príslušnú prax</w:t>
      </w:r>
      <w:r w:rsidR="00C95FEC">
        <w:rPr>
          <w:rFonts w:ascii="Arial" w:hAnsi="Arial" w:cs="Arial"/>
          <w:sz w:val="20"/>
          <w:szCs w:val="20"/>
        </w:rPr>
        <w:t>;</w:t>
      </w:r>
    </w:p>
    <w:p w14:paraId="665635D4" w14:textId="18784477" w:rsidR="00DE4C0D"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b) </w:t>
      </w:r>
      <w:r w:rsidR="00C95FEC">
        <w:rPr>
          <w:rFonts w:ascii="Arial" w:hAnsi="Arial" w:cs="Arial"/>
          <w:sz w:val="20"/>
          <w:szCs w:val="20"/>
        </w:rPr>
        <w:tab/>
        <w:t>O</w:t>
      </w:r>
      <w:r>
        <w:rPr>
          <w:rFonts w:ascii="Arial" w:hAnsi="Arial" w:cs="Arial"/>
          <w:sz w:val="20"/>
          <w:szCs w:val="20"/>
        </w:rPr>
        <w:t xml:space="preserve">svedčenie o </w:t>
      </w:r>
      <w:r w:rsidRPr="00684D74">
        <w:rPr>
          <w:rFonts w:ascii="Arial" w:hAnsi="Arial" w:cs="Arial"/>
          <w:sz w:val="20"/>
          <w:szCs w:val="20"/>
        </w:rPr>
        <w:t>odbornej spôsobilostí uvedenej v  § 9, bod 2</w:t>
      </w:r>
      <w:r w:rsidR="00E86366">
        <w:rPr>
          <w:rFonts w:ascii="Arial" w:hAnsi="Arial" w:cs="Arial"/>
          <w:sz w:val="20"/>
          <w:szCs w:val="20"/>
        </w:rPr>
        <w:t xml:space="preserve"> písm. </w:t>
      </w:r>
      <w:r w:rsidRPr="00684D74">
        <w:rPr>
          <w:rFonts w:ascii="Arial" w:hAnsi="Arial" w:cs="Arial"/>
          <w:sz w:val="20"/>
          <w:szCs w:val="20"/>
        </w:rPr>
        <w:t xml:space="preserve">d) zákona </w:t>
      </w:r>
      <w:r w:rsidR="00E86366">
        <w:rPr>
          <w:rFonts w:ascii="Arial" w:hAnsi="Arial" w:cs="Arial"/>
          <w:sz w:val="20"/>
          <w:szCs w:val="20"/>
        </w:rPr>
        <w:t xml:space="preserve">č. </w:t>
      </w:r>
      <w:r w:rsidRPr="00684D74">
        <w:rPr>
          <w:rFonts w:ascii="Arial" w:hAnsi="Arial" w:cs="Arial"/>
          <w:sz w:val="20"/>
          <w:szCs w:val="20"/>
        </w:rPr>
        <w:t>569/2007 Z. z.</w:t>
      </w:r>
      <w:r w:rsidR="00E86366" w:rsidRPr="00E86366">
        <w:t xml:space="preserve"> </w:t>
      </w:r>
      <w:r w:rsidR="00E86366" w:rsidRPr="00E86366">
        <w:rPr>
          <w:rFonts w:ascii="Arial" w:hAnsi="Arial" w:cs="Arial"/>
          <w:sz w:val="20"/>
          <w:szCs w:val="20"/>
        </w:rPr>
        <w:t>Zákon o geologických prácach (geologický zákon)</w:t>
      </w:r>
      <w:r w:rsidR="00101B69">
        <w:rPr>
          <w:rFonts w:ascii="Arial" w:hAnsi="Arial" w:cs="Arial"/>
          <w:sz w:val="20"/>
          <w:szCs w:val="20"/>
        </w:rPr>
        <w:t xml:space="preserve"> </w:t>
      </w:r>
      <w:r w:rsidR="00101B69" w:rsidRPr="00101B69">
        <w:rPr>
          <w:rFonts w:ascii="Arial" w:hAnsi="Arial" w:cs="Arial"/>
          <w:sz w:val="20"/>
          <w:szCs w:val="20"/>
        </w:rPr>
        <w:t>resp. ekvivalentný doklad platný v čase predloženia ponuky ako sken originálu alebo úradne osvedčenej fotokópie</w:t>
      </w:r>
      <w:r w:rsidR="00E86366" w:rsidRPr="00E86366">
        <w:rPr>
          <w:rFonts w:ascii="Arial" w:hAnsi="Arial" w:cs="Arial"/>
          <w:sz w:val="20"/>
          <w:szCs w:val="20"/>
        </w:rPr>
        <w:t>;</w:t>
      </w:r>
    </w:p>
    <w:p w14:paraId="58E74253" w14:textId="77777777" w:rsidR="005B08BB" w:rsidRDefault="005B08BB" w:rsidP="00C95FEC">
      <w:pPr>
        <w:tabs>
          <w:tab w:val="left" w:pos="993"/>
        </w:tabs>
        <w:spacing w:after="0" w:line="240" w:lineRule="auto"/>
        <w:ind w:left="993" w:hanging="284"/>
        <w:contextualSpacing/>
        <w:jc w:val="both"/>
        <w:rPr>
          <w:rFonts w:ascii="Arial" w:hAnsi="Arial" w:cs="Arial"/>
          <w:sz w:val="20"/>
          <w:szCs w:val="20"/>
        </w:rPr>
      </w:pPr>
    </w:p>
    <w:p w14:paraId="5C0F1C04" w14:textId="6E00DF6D" w:rsidR="006B01C5" w:rsidRDefault="006B01C5" w:rsidP="00C95FEC">
      <w:pPr>
        <w:tabs>
          <w:tab w:val="left" w:pos="993"/>
        </w:tabs>
        <w:spacing w:after="0" w:line="240" w:lineRule="auto"/>
        <w:ind w:left="993" w:hanging="284"/>
        <w:contextualSpacing/>
        <w:jc w:val="both"/>
        <w:rPr>
          <w:rFonts w:ascii="Arial" w:hAnsi="Arial" w:cs="Arial"/>
          <w:sz w:val="20"/>
          <w:szCs w:val="20"/>
        </w:rPr>
      </w:pPr>
    </w:p>
    <w:p w14:paraId="752681B2" w14:textId="098E9FF9" w:rsidR="00C95FEC" w:rsidRPr="00C95FEC" w:rsidRDefault="00DE4C0D" w:rsidP="00C95FEC">
      <w:pPr>
        <w:tabs>
          <w:tab w:val="left" w:pos="993"/>
        </w:tabs>
        <w:spacing w:after="0" w:line="240" w:lineRule="auto"/>
        <w:ind w:left="993" w:hanging="284"/>
        <w:contextualSpacing/>
        <w:jc w:val="both"/>
        <w:rPr>
          <w:rFonts w:ascii="Arial" w:hAnsi="Arial" w:cs="Arial"/>
          <w:sz w:val="20"/>
          <w:szCs w:val="20"/>
        </w:rPr>
      </w:pPr>
      <w:r>
        <w:rPr>
          <w:rFonts w:ascii="Arial" w:hAnsi="Arial" w:cs="Arial"/>
          <w:sz w:val="20"/>
          <w:szCs w:val="20"/>
        </w:rPr>
        <w:t xml:space="preserve">c) </w:t>
      </w:r>
      <w:r w:rsidR="00C95FEC">
        <w:rPr>
          <w:rFonts w:ascii="Arial" w:hAnsi="Arial" w:cs="Arial"/>
          <w:sz w:val="20"/>
          <w:szCs w:val="20"/>
        </w:rPr>
        <w:tab/>
      </w:r>
      <w:r>
        <w:rPr>
          <w:rFonts w:ascii="Arial" w:hAnsi="Arial" w:cs="Arial"/>
          <w:sz w:val="20"/>
          <w:szCs w:val="20"/>
        </w:rPr>
        <w:t>účasť min. na dvoch projektoch v pozícii koordinátora (manažéra) geologických prác, alebo</w:t>
      </w:r>
      <w:r w:rsidRPr="00684D74">
        <w:t xml:space="preserve"> </w:t>
      </w:r>
      <w:r>
        <w:rPr>
          <w:rFonts w:ascii="Arial" w:hAnsi="Arial" w:cs="Arial"/>
          <w:sz w:val="20"/>
          <w:szCs w:val="20"/>
        </w:rPr>
        <w:t>zodpovedného</w:t>
      </w:r>
      <w:r w:rsidRPr="00684D74">
        <w:rPr>
          <w:rFonts w:ascii="Arial" w:hAnsi="Arial" w:cs="Arial"/>
          <w:sz w:val="20"/>
          <w:szCs w:val="20"/>
        </w:rPr>
        <w:t xml:space="preserve"> riešiteľ</w:t>
      </w:r>
      <w:r>
        <w:rPr>
          <w:rFonts w:ascii="Arial" w:hAnsi="Arial" w:cs="Arial"/>
          <w:sz w:val="20"/>
          <w:szCs w:val="20"/>
        </w:rPr>
        <w:t>a</w:t>
      </w:r>
      <w:r w:rsidRPr="00684D74">
        <w:rPr>
          <w:rFonts w:ascii="Arial" w:hAnsi="Arial" w:cs="Arial"/>
          <w:sz w:val="20"/>
          <w:szCs w:val="20"/>
        </w:rPr>
        <w:t xml:space="preserve"> geologických prác</w:t>
      </w:r>
      <w:r>
        <w:rPr>
          <w:rFonts w:ascii="Arial" w:hAnsi="Arial" w:cs="Arial"/>
          <w:sz w:val="20"/>
          <w:szCs w:val="20"/>
        </w:rPr>
        <w:t xml:space="preserve"> (úloh)</w:t>
      </w:r>
      <w:r w:rsidR="00C95FEC" w:rsidRPr="00C95FEC">
        <w:rPr>
          <w:rFonts w:ascii="Arial" w:hAnsi="Arial" w:cs="Arial"/>
          <w:sz w:val="20"/>
          <w:szCs w:val="20"/>
        </w:rPr>
        <w:t xml:space="preserve"> Podmienka v zmysle predchádzajúcej vety sa preukazuje relevantnou zmluvou alebo Referenčným listom odborníka (Príloha B3 Časť B Zväzok 1 týchto SP)</w:t>
      </w:r>
      <w:r w:rsidR="00C95FEC">
        <w:rPr>
          <w:rFonts w:ascii="Arial" w:hAnsi="Arial" w:cs="Arial"/>
          <w:sz w:val="20"/>
          <w:szCs w:val="20"/>
        </w:rPr>
        <w:t>.</w:t>
      </w:r>
    </w:p>
    <w:p w14:paraId="145BF55D" w14:textId="3DFEDB0E" w:rsidR="00DE4C0D" w:rsidRDefault="00DE4C0D" w:rsidP="00C95FEC">
      <w:pPr>
        <w:tabs>
          <w:tab w:val="left" w:pos="993"/>
        </w:tabs>
        <w:spacing w:after="0" w:line="240" w:lineRule="auto"/>
        <w:ind w:left="993" w:hanging="284"/>
        <w:contextualSpacing/>
        <w:jc w:val="both"/>
        <w:rPr>
          <w:rFonts w:ascii="Arial" w:hAnsi="Arial" w:cs="Arial"/>
          <w:sz w:val="20"/>
          <w:szCs w:val="20"/>
        </w:rPr>
      </w:pPr>
    </w:p>
    <w:p w14:paraId="66344B4F" w14:textId="6DED0A05" w:rsidR="00DE4C0D" w:rsidRPr="005063B4" w:rsidRDefault="00DE4C0D" w:rsidP="00C95FEC">
      <w:pPr>
        <w:tabs>
          <w:tab w:val="left" w:pos="709"/>
        </w:tabs>
        <w:spacing w:after="0" w:line="240" w:lineRule="auto"/>
        <w:ind w:left="709" w:hanging="567"/>
        <w:contextualSpacing/>
        <w:jc w:val="both"/>
        <w:rPr>
          <w:rFonts w:ascii="Arial" w:hAnsi="Arial" w:cs="Arial"/>
          <w:sz w:val="20"/>
          <w:szCs w:val="20"/>
        </w:rPr>
      </w:pPr>
      <w:r w:rsidRPr="00A21590">
        <w:rPr>
          <w:rFonts w:ascii="Arial" w:hAnsi="Arial" w:cs="Arial"/>
          <w:sz w:val="20"/>
          <w:szCs w:val="20"/>
        </w:rPr>
        <w:t xml:space="preserve">2.10. </w:t>
      </w:r>
      <w:r w:rsidRPr="00A21590">
        <w:rPr>
          <w:rFonts w:ascii="Arial" w:hAnsi="Arial" w:cs="Arial"/>
          <w:sz w:val="20"/>
          <w:szCs w:val="20"/>
        </w:rPr>
        <w:tab/>
      </w:r>
      <w:r w:rsidRPr="005063B4">
        <w:rPr>
          <w:rFonts w:ascii="Arial" w:hAnsi="Arial" w:cs="Arial"/>
          <w:b/>
          <w:sz w:val="20"/>
          <w:szCs w:val="20"/>
        </w:rPr>
        <w:t>Zodpovedný odborník pre hydrogeológiu</w:t>
      </w:r>
      <w:r>
        <w:rPr>
          <w:rFonts w:ascii="Arial" w:hAnsi="Arial" w:cs="Arial"/>
          <w:b/>
          <w:sz w:val="20"/>
          <w:szCs w:val="20"/>
        </w:rPr>
        <w:t>:</w:t>
      </w:r>
      <w:r w:rsidRPr="00A21590">
        <w:rPr>
          <w:rFonts w:ascii="Arial" w:hAnsi="Arial" w:cs="Arial"/>
          <w:sz w:val="20"/>
          <w:szCs w:val="20"/>
        </w:rPr>
        <w:t xml:space="preserve"> </w:t>
      </w:r>
      <w:r w:rsidRPr="005063B4">
        <w:rPr>
          <w:rFonts w:ascii="Arial" w:hAnsi="Arial" w:cs="Arial"/>
          <w:sz w:val="20"/>
          <w:szCs w:val="20"/>
        </w:rPr>
        <w:t>preukáže odbornú prax za rozhodné obdobie za nasledovných podmienok:</w:t>
      </w:r>
    </w:p>
    <w:p w14:paraId="70814671" w14:textId="39A641A7" w:rsidR="00DE4C0D" w:rsidRPr="005063B4" w:rsidRDefault="00DE4C0D" w:rsidP="00C95FEC">
      <w:pPr>
        <w:pStyle w:val="Odsekzoznamu"/>
        <w:numPr>
          <w:ilvl w:val="0"/>
          <w:numId w:val="60"/>
        </w:numPr>
        <w:tabs>
          <w:tab w:val="left" w:pos="993"/>
        </w:tabs>
        <w:spacing w:after="0" w:line="240" w:lineRule="auto"/>
        <w:ind w:left="993" w:hanging="284"/>
        <w:jc w:val="both"/>
        <w:rPr>
          <w:rFonts w:ascii="Arial" w:hAnsi="Arial" w:cs="Arial"/>
          <w:sz w:val="20"/>
          <w:szCs w:val="20"/>
        </w:rPr>
      </w:pPr>
      <w:r w:rsidRPr="005063B4">
        <w:rPr>
          <w:rFonts w:ascii="Arial" w:hAnsi="Arial" w:cs="Arial"/>
          <w:sz w:val="20"/>
          <w:szCs w:val="20"/>
        </w:rPr>
        <w:t>vysokoškolské vzdelanie druhého stupňa v príslušnom odbore</w:t>
      </w:r>
      <w:r w:rsidR="00C95FEC">
        <w:rPr>
          <w:rFonts w:ascii="Arial" w:hAnsi="Arial" w:cs="Arial"/>
          <w:sz w:val="20"/>
          <w:szCs w:val="20"/>
        </w:rPr>
        <w:t>;</w:t>
      </w:r>
    </w:p>
    <w:p w14:paraId="0DA20DE9" w14:textId="2FBB37E9" w:rsidR="00C95FEC" w:rsidRPr="00420C9D" w:rsidRDefault="00C95FEC" w:rsidP="00C95FEC">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00DE4C0D">
        <w:rPr>
          <w:rFonts w:ascii="Arial" w:hAnsi="Arial" w:cs="Arial"/>
          <w:sz w:val="20"/>
          <w:szCs w:val="20"/>
        </w:rPr>
        <w:t xml:space="preserve">svedčenie o </w:t>
      </w:r>
      <w:r w:rsidR="00DE4C0D" w:rsidRPr="00F925DA">
        <w:rPr>
          <w:rFonts w:ascii="Arial" w:hAnsi="Arial" w:cs="Arial"/>
          <w:sz w:val="20"/>
          <w:szCs w:val="20"/>
        </w:rPr>
        <w:t xml:space="preserve">odbornej spôsobilostí uvedenej v  § 9, bod 2 písm. c) zákona </w:t>
      </w:r>
      <w:r w:rsidR="00E86366">
        <w:rPr>
          <w:rFonts w:ascii="Arial" w:hAnsi="Arial" w:cs="Arial"/>
          <w:sz w:val="20"/>
          <w:szCs w:val="20"/>
        </w:rPr>
        <w:t xml:space="preserve">č. </w:t>
      </w:r>
      <w:r w:rsidR="00DE4C0D" w:rsidRPr="00F925DA">
        <w:rPr>
          <w:rFonts w:ascii="Arial" w:hAnsi="Arial" w:cs="Arial"/>
          <w:sz w:val="20"/>
          <w:szCs w:val="20"/>
        </w:rPr>
        <w:t>569/2007 Z. z.</w:t>
      </w:r>
      <w:r w:rsidR="00DE4C0D">
        <w:rPr>
          <w:rFonts w:ascii="Arial" w:hAnsi="Arial" w:cs="Arial"/>
          <w:sz w:val="20"/>
          <w:szCs w:val="20"/>
        </w:rPr>
        <w:t xml:space="preserve"> </w:t>
      </w:r>
      <w:r w:rsidR="00E86366" w:rsidRPr="00E86366">
        <w:rPr>
          <w:rFonts w:ascii="Arial" w:hAnsi="Arial" w:cs="Arial"/>
          <w:sz w:val="20"/>
          <w:szCs w:val="20"/>
        </w:rPr>
        <w:t>Zákon o geologických prácach (geologický zákon)</w:t>
      </w:r>
      <w:r w:rsidR="00E86366">
        <w:rPr>
          <w:rFonts w:ascii="Arial" w:hAnsi="Arial" w:cs="Arial"/>
          <w:sz w:val="20"/>
          <w:szCs w:val="20"/>
        </w:rPr>
        <w:t xml:space="preserve"> </w:t>
      </w:r>
      <w:r w:rsidR="00DE4C0D" w:rsidRPr="00F737E2">
        <w:rPr>
          <w:rFonts w:ascii="Arial" w:hAnsi="Arial" w:cs="Arial"/>
          <w:sz w:val="20"/>
          <w:szCs w:val="20"/>
        </w:rPr>
        <w:t xml:space="preserve">na vykonávanie geologických prác, projektovanie, riešenie a vyhodnocovanie úloh hydrogeologického prieskumu a geologického prieskumu, špecializácia hydrogeológia </w:t>
      </w:r>
      <w:r w:rsidRPr="00420C9D">
        <w:rPr>
          <w:rFonts w:ascii="Arial" w:hAnsi="Arial" w:cs="Arial"/>
          <w:sz w:val="20"/>
          <w:szCs w:val="20"/>
        </w:rPr>
        <w:t>resp. ekvivalentný doklad platný v čase predloženia ponuky ako sken originálu alebo úradne osvedčenej fotokópie;</w:t>
      </w:r>
    </w:p>
    <w:p w14:paraId="67730ECA" w14:textId="4E47173A" w:rsidR="00DE4C0D" w:rsidRDefault="00DE4C0D" w:rsidP="00C95FEC">
      <w:pPr>
        <w:pStyle w:val="Odsekzoznamu"/>
        <w:numPr>
          <w:ilvl w:val="0"/>
          <w:numId w:val="61"/>
        </w:numPr>
        <w:tabs>
          <w:tab w:val="left" w:pos="993"/>
        </w:tabs>
        <w:spacing w:after="0" w:line="240" w:lineRule="auto"/>
        <w:ind w:left="709" w:firstLine="0"/>
        <w:jc w:val="both"/>
        <w:rPr>
          <w:rFonts w:ascii="Arial" w:hAnsi="Arial" w:cs="Arial"/>
          <w:sz w:val="20"/>
          <w:szCs w:val="20"/>
        </w:rPr>
      </w:pPr>
      <w:r w:rsidRPr="00F737E2">
        <w:rPr>
          <w:rFonts w:ascii="Arial" w:hAnsi="Arial" w:cs="Arial"/>
          <w:sz w:val="20"/>
          <w:szCs w:val="20"/>
        </w:rPr>
        <w:t>účasť min. na dvoch projektoch</w:t>
      </w:r>
      <w:r>
        <w:rPr>
          <w:rFonts w:ascii="Arial" w:hAnsi="Arial" w:cs="Arial"/>
          <w:sz w:val="20"/>
          <w:szCs w:val="20"/>
        </w:rPr>
        <w:t xml:space="preserve"> </w:t>
      </w:r>
      <w:r w:rsidRPr="00F737E2">
        <w:rPr>
          <w:rFonts w:ascii="Arial" w:hAnsi="Arial" w:cs="Arial"/>
          <w:sz w:val="20"/>
          <w:szCs w:val="20"/>
        </w:rPr>
        <w:t>z hydrogeologického prieskumu líniových stavie</w:t>
      </w:r>
      <w:r w:rsidR="00C95FEC">
        <w:rPr>
          <w:rFonts w:ascii="Arial" w:hAnsi="Arial" w:cs="Arial"/>
          <w:sz w:val="20"/>
          <w:szCs w:val="20"/>
        </w:rPr>
        <w:t>b;</w:t>
      </w:r>
    </w:p>
    <w:p w14:paraId="440B3DB0" w14:textId="1852EC0E" w:rsidR="00DE4C0D"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účasť min. na dvoch projektoch overovania</w:t>
      </w:r>
      <w:r w:rsidRPr="00CA232E">
        <w:rPr>
          <w:rFonts w:ascii="Arial" w:hAnsi="Arial" w:cs="Arial"/>
          <w:sz w:val="20"/>
          <w:szCs w:val="20"/>
        </w:rPr>
        <w:t xml:space="preserve"> výdatností vodných zdrojov</w:t>
      </w:r>
      <w:r w:rsidR="00C95FEC">
        <w:rPr>
          <w:rFonts w:ascii="Arial" w:hAnsi="Arial" w:cs="Arial"/>
          <w:sz w:val="20"/>
          <w:szCs w:val="20"/>
        </w:rPr>
        <w:t>;</w:t>
      </w:r>
    </w:p>
    <w:p w14:paraId="7E4A6EC3" w14:textId="4036A2B6" w:rsidR="00DE4C0D" w:rsidRPr="005063B4" w:rsidRDefault="00DE4C0D" w:rsidP="00C95FEC">
      <w:pPr>
        <w:pStyle w:val="Odsekzoznamu"/>
        <w:numPr>
          <w:ilvl w:val="0"/>
          <w:numId w:val="61"/>
        </w:numPr>
        <w:tabs>
          <w:tab w:val="left" w:pos="993"/>
        </w:tabs>
        <w:spacing w:after="0" w:line="240" w:lineRule="auto"/>
        <w:ind w:left="993" w:hanging="284"/>
        <w:jc w:val="both"/>
        <w:rPr>
          <w:rFonts w:ascii="Arial" w:hAnsi="Arial" w:cs="Arial"/>
          <w:sz w:val="20"/>
          <w:szCs w:val="20"/>
        </w:rPr>
      </w:pPr>
      <w:r>
        <w:rPr>
          <w:rFonts w:ascii="Arial" w:hAnsi="Arial" w:cs="Arial"/>
          <w:sz w:val="20"/>
          <w:szCs w:val="20"/>
        </w:rPr>
        <w:t xml:space="preserve">účasť min. na dvoch projektoch pri ktorých výsledkom bol </w:t>
      </w:r>
      <w:r w:rsidRPr="0025683C">
        <w:rPr>
          <w:rFonts w:ascii="Arial" w:hAnsi="Arial" w:cs="Arial"/>
          <w:sz w:val="20"/>
          <w:szCs w:val="20"/>
        </w:rPr>
        <w:t>výpočtu zásob podzemných vôd</w:t>
      </w:r>
      <w:r w:rsidR="00C95FEC">
        <w:rPr>
          <w:rFonts w:ascii="Arial" w:hAnsi="Arial" w:cs="Arial"/>
          <w:sz w:val="20"/>
          <w:szCs w:val="20"/>
        </w:rPr>
        <w:t>;</w:t>
      </w:r>
    </w:p>
    <w:p w14:paraId="08882947" w14:textId="40C487F5" w:rsidR="00DE4C0D" w:rsidRPr="00C95FEC" w:rsidRDefault="00C95FEC" w:rsidP="00C95FEC">
      <w:pPr>
        <w:tabs>
          <w:tab w:val="left" w:pos="851"/>
        </w:tabs>
        <w:spacing w:after="0" w:line="240" w:lineRule="auto"/>
        <w:ind w:left="709"/>
        <w:contextualSpacing/>
        <w:jc w:val="both"/>
        <w:rPr>
          <w:rFonts w:ascii="Arial" w:hAnsi="Arial" w:cs="Arial"/>
          <w:sz w:val="20"/>
          <w:szCs w:val="20"/>
        </w:rPr>
      </w:pPr>
      <w:r w:rsidRPr="00C95FEC">
        <w:rPr>
          <w:rFonts w:ascii="Arial" w:hAnsi="Arial" w:cs="Arial"/>
          <w:sz w:val="20"/>
          <w:szCs w:val="20"/>
        </w:rPr>
        <w:t xml:space="preserve">Podmienka v zmysle </w:t>
      </w:r>
      <w:r>
        <w:rPr>
          <w:rFonts w:ascii="Arial" w:hAnsi="Arial" w:cs="Arial"/>
          <w:sz w:val="20"/>
          <w:szCs w:val="20"/>
        </w:rPr>
        <w:t>bodov c) až e)</w:t>
      </w:r>
      <w:r w:rsidRPr="00C95FEC">
        <w:rPr>
          <w:rFonts w:ascii="Arial" w:hAnsi="Arial" w:cs="Arial"/>
          <w:sz w:val="20"/>
          <w:szCs w:val="20"/>
        </w:rPr>
        <w:t xml:space="preserve"> sa preukazuje relevantnou zmluvou alebo Referenčným listom odborníka (Príloha B3 Časť B Zväzok 1 týchto SP).</w:t>
      </w:r>
    </w:p>
    <w:p w14:paraId="388981AC" w14:textId="77777777" w:rsidR="00DE4C0D" w:rsidRDefault="00DE4C0D" w:rsidP="00DE4C0D">
      <w:pPr>
        <w:tabs>
          <w:tab w:val="left" w:pos="709"/>
        </w:tabs>
        <w:spacing w:after="0" w:line="240" w:lineRule="auto"/>
        <w:ind w:left="284"/>
        <w:contextualSpacing/>
        <w:jc w:val="both"/>
        <w:rPr>
          <w:rFonts w:ascii="Arial" w:hAnsi="Arial" w:cs="Arial"/>
          <w:sz w:val="20"/>
          <w:szCs w:val="20"/>
        </w:rPr>
      </w:pPr>
      <w:bookmarkStart w:id="83" w:name="_Hlk173822255"/>
    </w:p>
    <w:p w14:paraId="0E4072FD" w14:textId="77777777" w:rsidR="00DE4C0D" w:rsidRPr="00420C9D" w:rsidRDefault="00DE4C0D" w:rsidP="00DE4C0D">
      <w:pPr>
        <w:tabs>
          <w:tab w:val="left" w:pos="709"/>
        </w:tabs>
        <w:spacing w:after="0" w:line="240" w:lineRule="auto"/>
        <w:ind w:left="284" w:hanging="142"/>
        <w:contextualSpacing/>
        <w:jc w:val="both"/>
        <w:rPr>
          <w:rFonts w:ascii="Arial" w:hAnsi="Arial" w:cs="Arial"/>
          <w:sz w:val="20"/>
          <w:szCs w:val="20"/>
        </w:rPr>
      </w:pPr>
      <w:r>
        <w:rPr>
          <w:rFonts w:ascii="Arial" w:hAnsi="Arial" w:cs="Arial"/>
          <w:sz w:val="20"/>
          <w:szCs w:val="20"/>
        </w:rPr>
        <w:t>2.11.</w:t>
      </w:r>
      <w:r>
        <w:rPr>
          <w:rFonts w:ascii="Arial" w:hAnsi="Arial" w:cs="Arial"/>
          <w:sz w:val="20"/>
          <w:szCs w:val="20"/>
        </w:rPr>
        <w:tab/>
      </w:r>
      <w:r w:rsidRPr="005063B4">
        <w:rPr>
          <w:rFonts w:ascii="Arial" w:hAnsi="Arial" w:cs="Arial"/>
          <w:b/>
          <w:sz w:val="20"/>
          <w:szCs w:val="20"/>
        </w:rPr>
        <w:t>Zodpovedný odborník pre technologickú časť tunelov</w:t>
      </w:r>
      <w:bookmarkEnd w:id="83"/>
      <w:r>
        <w:rPr>
          <w:rFonts w:ascii="Arial" w:hAnsi="Arial" w:cs="Arial"/>
          <w:sz w:val="20"/>
          <w:szCs w:val="20"/>
        </w:rPr>
        <w:t xml:space="preserve">: </w:t>
      </w:r>
      <w:bookmarkStart w:id="84" w:name="_Hlk173822198"/>
      <w:r w:rsidRPr="00420C9D">
        <w:rPr>
          <w:rFonts w:ascii="Arial" w:hAnsi="Arial" w:cs="Arial"/>
          <w:sz w:val="20"/>
          <w:szCs w:val="20"/>
        </w:rPr>
        <w:t xml:space="preserve">preukáže odbornú prax za rozhodné </w:t>
      </w:r>
      <w:r>
        <w:rPr>
          <w:rFonts w:ascii="Arial" w:hAnsi="Arial" w:cs="Arial"/>
          <w:sz w:val="20"/>
          <w:szCs w:val="20"/>
        </w:rPr>
        <w:tab/>
      </w:r>
      <w:r w:rsidRPr="00420C9D">
        <w:rPr>
          <w:rFonts w:ascii="Arial" w:hAnsi="Arial" w:cs="Arial"/>
          <w:sz w:val="20"/>
          <w:szCs w:val="20"/>
        </w:rPr>
        <w:t>obdobie za nasledovných podmienok:</w:t>
      </w:r>
    </w:p>
    <w:bookmarkEnd w:id="84"/>
    <w:p w14:paraId="5987FCAB" w14:textId="77777777" w:rsidR="00DE4C0D" w:rsidRDefault="00DE4C0D" w:rsidP="00DE4C0D">
      <w:pPr>
        <w:spacing w:after="0" w:line="240" w:lineRule="auto"/>
        <w:ind w:left="993" w:hanging="284"/>
        <w:contextualSpacing/>
        <w:jc w:val="both"/>
        <w:rPr>
          <w:rFonts w:ascii="Arial" w:hAnsi="Arial" w:cs="Arial"/>
          <w:sz w:val="20"/>
          <w:szCs w:val="20"/>
        </w:rPr>
      </w:pPr>
      <w:r w:rsidRPr="00420C9D">
        <w:rPr>
          <w:rFonts w:ascii="Arial" w:hAnsi="Arial" w:cs="Arial"/>
          <w:sz w:val="20"/>
          <w:szCs w:val="20"/>
        </w:rPr>
        <w:t>a)</w:t>
      </w:r>
      <w:r w:rsidRPr="00420C9D">
        <w:rPr>
          <w:rFonts w:ascii="Arial" w:hAnsi="Arial" w:cs="Arial"/>
          <w:sz w:val="20"/>
          <w:szCs w:val="20"/>
        </w:rPr>
        <w:tab/>
        <w:t xml:space="preserve">10 ročnú odbornú prax </w:t>
      </w:r>
      <w:r w:rsidRPr="00420C9D">
        <w:rPr>
          <w:rFonts w:ascii="Arial" w:hAnsi="Arial" w:cs="Arial"/>
          <w:b/>
          <w:sz w:val="20"/>
          <w:szCs w:val="20"/>
        </w:rPr>
        <w:t xml:space="preserve">(nevzťahuje sa rozhodné obdobie) </w:t>
      </w:r>
      <w:r w:rsidRPr="00420C9D">
        <w:rPr>
          <w:rFonts w:ascii="Arial" w:hAnsi="Arial" w:cs="Arial"/>
          <w:sz w:val="20"/>
          <w:szCs w:val="20"/>
        </w:rPr>
        <w:t xml:space="preserve">s výkonom činnosti </w:t>
      </w:r>
      <w:r w:rsidRPr="004558AA">
        <w:rPr>
          <w:rFonts w:ascii="Arial" w:hAnsi="Arial" w:cs="Arial"/>
          <w:sz w:val="20"/>
          <w:szCs w:val="20"/>
        </w:rPr>
        <w:t>na pozícii projektanta</w:t>
      </w:r>
      <w:r>
        <w:rPr>
          <w:rFonts w:ascii="Arial" w:hAnsi="Arial" w:cs="Arial"/>
          <w:sz w:val="20"/>
          <w:szCs w:val="20"/>
        </w:rPr>
        <w:t>, alebo zodpovedného odborníka (koordinátora) pre</w:t>
      </w:r>
      <w:r w:rsidRPr="004558AA">
        <w:rPr>
          <w:rFonts w:ascii="Arial" w:hAnsi="Arial" w:cs="Arial"/>
          <w:sz w:val="20"/>
          <w:szCs w:val="20"/>
        </w:rPr>
        <w:t xml:space="preserve"> technologického vybavenia tunelov na diaľnici alebo rýchlostnej ceste, alebo ceste obdobného charakteru, ktorá spĺňa parametre diaľnice, alebo rýchlostnej cesty, preukázanú pracovným životopisom</w:t>
      </w:r>
    </w:p>
    <w:p w14:paraId="50F52521" w14:textId="77777777" w:rsidR="00DE4C0D" w:rsidRPr="00D44548"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b)</w:t>
      </w: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A2 Komplexné architektonické a inžinierske služby a súvisiace technické poradenstvo (Líniové vedenia a rozvody)</w:t>
      </w:r>
      <w:r>
        <w:rPr>
          <w:rFonts w:ascii="Arial" w:hAnsi="Arial" w:cs="Arial"/>
          <w:sz w:val="20"/>
          <w:szCs w:val="20"/>
        </w:rPr>
        <w:t xml:space="preserve">, resp. </w:t>
      </w:r>
      <w:r w:rsidRPr="00420C9D">
        <w:rPr>
          <w:rFonts w:ascii="Arial" w:hAnsi="Arial" w:cs="Arial"/>
          <w:sz w:val="20"/>
          <w:szCs w:val="20"/>
        </w:rPr>
        <w:t>ekvivalentný doklad platný v čase predloženia ponuky ako sken originálu alebo úradne osvedčenej fotokópie</w:t>
      </w:r>
      <w:r w:rsidRPr="00D44548" w:rsidDel="00F32381">
        <w:rPr>
          <w:rFonts w:ascii="Arial" w:hAnsi="Arial" w:cs="Arial"/>
          <w:sz w:val="20"/>
          <w:szCs w:val="20"/>
        </w:rPr>
        <w:t xml:space="preserve"> </w:t>
      </w:r>
    </w:p>
    <w:p w14:paraId="679E4A3D" w14:textId="77777777" w:rsidR="00DE4C0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 xml:space="preserve">alebo </w:t>
      </w:r>
    </w:p>
    <w:p w14:paraId="3E92EB8A" w14:textId="77777777" w:rsidR="00DE4C0D" w:rsidRDefault="00DE4C0D" w:rsidP="00DE4C0D">
      <w:pPr>
        <w:spacing w:after="0" w:line="240" w:lineRule="auto"/>
        <w:ind w:left="993" w:hanging="284"/>
        <w:contextualSpacing/>
        <w:jc w:val="both"/>
        <w:rPr>
          <w:rFonts w:ascii="Arial" w:hAnsi="Arial" w:cs="Arial"/>
          <w:sz w:val="20"/>
          <w:szCs w:val="20"/>
        </w:rPr>
      </w:pPr>
      <w:r>
        <w:rPr>
          <w:rFonts w:ascii="Arial" w:hAnsi="Arial" w:cs="Arial"/>
          <w:sz w:val="20"/>
          <w:szCs w:val="20"/>
        </w:rPr>
        <w:tab/>
        <w:t>O</w:t>
      </w:r>
      <w:r w:rsidRPr="00D44548">
        <w:rPr>
          <w:rFonts w:ascii="Arial" w:hAnsi="Arial" w:cs="Arial"/>
          <w:sz w:val="20"/>
          <w:szCs w:val="20"/>
        </w:rPr>
        <w:t>svedčenie o odbornej spôsobilosti na</w:t>
      </w:r>
      <w:r>
        <w:rPr>
          <w:rFonts w:ascii="Arial" w:hAnsi="Arial" w:cs="Arial"/>
          <w:sz w:val="20"/>
          <w:szCs w:val="20"/>
        </w:rPr>
        <w:t xml:space="preserve"> výkon</w:t>
      </w:r>
      <w:r w:rsidRPr="00D44548">
        <w:rPr>
          <w:rFonts w:ascii="Arial" w:hAnsi="Arial" w:cs="Arial"/>
          <w:sz w:val="20"/>
          <w:szCs w:val="20"/>
        </w:rPr>
        <w:t xml:space="preserve"> činnos</w:t>
      </w:r>
      <w:r>
        <w:rPr>
          <w:rFonts w:ascii="Arial" w:hAnsi="Arial" w:cs="Arial"/>
          <w:sz w:val="20"/>
          <w:szCs w:val="20"/>
        </w:rPr>
        <w:t>ti</w:t>
      </w:r>
      <w:r w:rsidRPr="00D44548">
        <w:rPr>
          <w:rFonts w:ascii="Arial" w:hAnsi="Arial" w:cs="Arial"/>
          <w:sz w:val="20"/>
          <w:szCs w:val="20"/>
        </w:rPr>
        <w:t xml:space="preserve"> autorizovaný stavebný inžinier podľa zákona č. 138/1992 Zb. v kategórii I4 Inžinier pre technické, technologické a energetické vybavenie stavieb, alebo ekvivalentný doklad, platný v čase predloženia ponuky,</w:t>
      </w:r>
    </w:p>
    <w:p w14:paraId="2562DDC2" w14:textId="77777777" w:rsidR="00DE4C0D" w:rsidRPr="00420C9D" w:rsidRDefault="00DE4C0D" w:rsidP="00DE4C0D">
      <w:pPr>
        <w:spacing w:after="0" w:line="240" w:lineRule="auto"/>
        <w:ind w:left="993" w:hanging="284"/>
        <w:contextualSpacing/>
        <w:jc w:val="both"/>
        <w:rPr>
          <w:rFonts w:ascii="Arial" w:hAnsi="Arial" w:cs="Arial"/>
          <w:sz w:val="20"/>
          <w:szCs w:val="20"/>
        </w:rPr>
      </w:pPr>
      <w:r w:rsidRPr="00D44548">
        <w:rPr>
          <w:rFonts w:ascii="Arial" w:hAnsi="Arial" w:cs="Arial"/>
          <w:sz w:val="20"/>
          <w:szCs w:val="20"/>
        </w:rPr>
        <w:t>c)</w:t>
      </w:r>
      <w:r w:rsidRPr="00D44548">
        <w:rPr>
          <w:rFonts w:ascii="Arial" w:hAnsi="Arial" w:cs="Arial"/>
          <w:sz w:val="20"/>
          <w:szCs w:val="20"/>
        </w:rPr>
        <w:tab/>
      </w:r>
      <w:r w:rsidRPr="00E87276">
        <w:rPr>
          <w:rFonts w:ascii="Arial" w:hAnsi="Arial" w:cs="Arial"/>
          <w:sz w:val="20"/>
          <w:szCs w:val="20"/>
        </w:rPr>
        <w:t>účasť na projekte v pozícii projektanta</w:t>
      </w:r>
      <w:r>
        <w:rPr>
          <w:rFonts w:ascii="Arial" w:hAnsi="Arial" w:cs="Arial"/>
          <w:sz w:val="20"/>
          <w:szCs w:val="20"/>
        </w:rPr>
        <w:t xml:space="preserve"> pre</w:t>
      </w:r>
      <w:r w:rsidRPr="00E87276">
        <w:rPr>
          <w:rFonts w:ascii="Arial" w:hAnsi="Arial" w:cs="Arial"/>
          <w:sz w:val="20"/>
          <w:szCs w:val="20"/>
        </w:rPr>
        <w:t xml:space="preserve"> technologické</w:t>
      </w:r>
      <w:r>
        <w:rPr>
          <w:rFonts w:ascii="Arial" w:hAnsi="Arial" w:cs="Arial"/>
          <w:sz w:val="20"/>
          <w:szCs w:val="20"/>
        </w:rPr>
        <w:t xml:space="preserve"> vybavenie</w:t>
      </w:r>
      <w:r w:rsidRPr="00E87276">
        <w:rPr>
          <w:rFonts w:ascii="Arial" w:hAnsi="Arial" w:cs="Arial"/>
          <w:sz w:val="20"/>
          <w:szCs w:val="20"/>
        </w:rPr>
        <w:t xml:space="preserve"> tunela, pričom predmetom takéhoto projektu bolo vypracovanie projektovej dokumentácie v stupni dokumentácia na realizáciu stavby (DRS), alebo dokumentácie na vykonanie prác (DVP), a to v rozsahu projektovania minimálne dvoch (2) súborov technologického vybavenia</w:t>
      </w:r>
      <w:r>
        <w:rPr>
          <w:rFonts w:ascii="Arial" w:hAnsi="Arial" w:cs="Arial"/>
          <w:sz w:val="20"/>
          <w:szCs w:val="20"/>
        </w:rPr>
        <w:t>,</w:t>
      </w:r>
      <w:r w:rsidRPr="00E87276">
        <w:rPr>
          <w:rFonts w:ascii="Arial" w:hAnsi="Arial" w:cs="Arial"/>
          <w:sz w:val="20"/>
          <w:szCs w:val="20"/>
        </w:rPr>
        <w:t xml:space="preserve"> </w:t>
      </w:r>
      <w:r>
        <w:rPr>
          <w:rFonts w:ascii="Arial" w:hAnsi="Arial" w:cs="Arial"/>
          <w:sz w:val="20"/>
          <w:szCs w:val="20"/>
        </w:rPr>
        <w:t xml:space="preserve">alebo zodpovedného odborníka (koordinátora) pre technologické vybavenie </w:t>
      </w:r>
      <w:r w:rsidRPr="00E87276">
        <w:rPr>
          <w:rFonts w:ascii="Arial" w:hAnsi="Arial" w:cs="Arial"/>
          <w:sz w:val="20"/>
          <w:szCs w:val="20"/>
        </w:rPr>
        <w:t>jedného (1) tunela dĺžky minimálne 2000 m (tunel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w:t>
      </w:r>
      <w:r>
        <w:rPr>
          <w:rFonts w:ascii="Arial" w:hAnsi="Arial" w:cs="Arial"/>
          <w:sz w:val="20"/>
          <w:szCs w:val="20"/>
        </w:rPr>
        <w:t xml:space="preserve">, </w:t>
      </w:r>
      <w:r w:rsidRPr="00E87276">
        <w:rPr>
          <w:rFonts w:ascii="Arial" w:hAnsi="Arial" w:cs="Arial"/>
          <w:sz w:val="20"/>
          <w:szCs w:val="20"/>
        </w:rPr>
        <w:t>na diaľnici alebo rýchlostnej ceste, alebo ceste obdobného charakteru, ktorá spĺňa parametre diaľnice alebo rýchlostnej cesty</w:t>
      </w:r>
      <w:r>
        <w:rPr>
          <w:rFonts w:ascii="Arial" w:hAnsi="Arial" w:cs="Arial"/>
          <w:sz w:val="20"/>
          <w:szCs w:val="20"/>
        </w:rPr>
        <w:t xml:space="preserve">, </w:t>
      </w:r>
      <w:r w:rsidRPr="00F32381">
        <w:rPr>
          <w:rFonts w:ascii="Arial" w:hAnsi="Arial" w:cs="Arial"/>
          <w:sz w:val="20"/>
          <w:szCs w:val="20"/>
        </w:rPr>
        <w:t>resp. ekvivalentný doklad platný v čase predloženia ponuky ako sken originálu alebo úradne osvedčenej fotokópie</w:t>
      </w:r>
      <w:r>
        <w:rPr>
          <w:rFonts w:ascii="Arial" w:hAnsi="Arial" w:cs="Arial"/>
          <w:sz w:val="20"/>
          <w:szCs w:val="20"/>
        </w:rPr>
        <w:t>.</w:t>
      </w:r>
      <w:r w:rsidRPr="00F32381">
        <w:rPr>
          <w:rFonts w:ascii="Arial" w:hAnsi="Arial" w:cs="Arial"/>
          <w:sz w:val="20"/>
          <w:szCs w:val="20"/>
        </w:rPr>
        <w:t xml:space="preserve"> </w:t>
      </w:r>
    </w:p>
    <w:p w14:paraId="0529856E" w14:textId="77777777" w:rsidR="00433484" w:rsidRPr="00420C9D" w:rsidRDefault="00433484" w:rsidP="00DE4C0D">
      <w:pPr>
        <w:spacing w:after="0" w:line="240" w:lineRule="auto"/>
        <w:ind w:left="993" w:hanging="284"/>
        <w:contextualSpacing/>
        <w:jc w:val="both"/>
        <w:rPr>
          <w:rFonts w:ascii="Arial" w:eastAsia="Arial" w:hAnsi="Arial" w:cs="Arial"/>
          <w:sz w:val="20"/>
          <w:szCs w:val="20"/>
          <w:u w:color="000000"/>
          <w:bdr w:val="nil"/>
        </w:rPr>
      </w:pPr>
    </w:p>
    <w:p w14:paraId="69F3DAD3" w14:textId="77777777" w:rsidR="00DE4C0D" w:rsidRPr="00420C9D" w:rsidRDefault="00DE4C0D" w:rsidP="00DE4C0D">
      <w:pPr>
        <w:spacing w:after="0" w:line="240" w:lineRule="auto"/>
        <w:ind w:left="284"/>
        <w:contextualSpacing/>
        <w:jc w:val="both"/>
        <w:rPr>
          <w:rFonts w:ascii="Arial" w:hAnsi="Arial" w:cs="Arial"/>
          <w:i/>
          <w:sz w:val="20"/>
          <w:szCs w:val="20"/>
        </w:rPr>
      </w:pPr>
      <w:r w:rsidRPr="00420C9D">
        <w:rPr>
          <w:rFonts w:ascii="Arial" w:hAnsi="Arial" w:cs="Arial"/>
          <w:i/>
          <w:sz w:val="20"/>
          <w:szCs w:val="20"/>
        </w:rPr>
        <w:t xml:space="preserve">*Poznámka: </w:t>
      </w:r>
    </w:p>
    <w:p w14:paraId="11EF0FD1" w14:textId="77777777" w:rsidR="00657722" w:rsidRPr="00420C9D" w:rsidRDefault="00DE4C0D" w:rsidP="00657722">
      <w:pPr>
        <w:spacing w:after="0" w:line="240" w:lineRule="auto"/>
        <w:ind w:left="284"/>
        <w:contextualSpacing/>
        <w:jc w:val="both"/>
        <w:rPr>
          <w:rFonts w:ascii="Arial" w:hAnsi="Arial" w:cs="Arial"/>
          <w:sz w:val="20"/>
          <w:szCs w:val="20"/>
        </w:rPr>
      </w:pPr>
      <w:r w:rsidRPr="00420C9D">
        <w:rPr>
          <w:rFonts w:ascii="Arial" w:hAnsi="Arial" w:cs="Arial"/>
          <w:sz w:val="20"/>
          <w:szCs w:val="20"/>
        </w:rPr>
        <w:t>Diaľnicou, rýchlostnou cestou, cestou I. triedy, alebo cestou obdobného charakteru sa rozumie smerovo rozdelená minimálne 4-pruhová komunikácia s celkovou šírkou minimálne 22,5 m.</w:t>
      </w:r>
      <w:r w:rsidR="00657722">
        <w:rPr>
          <w:rFonts w:ascii="Arial" w:hAnsi="Arial" w:cs="Arial"/>
          <w:sz w:val="20"/>
          <w:szCs w:val="20"/>
        </w:rPr>
        <w:t xml:space="preserve"> </w:t>
      </w:r>
      <w:r w:rsidR="00657722" w:rsidRPr="00420C9D">
        <w:rPr>
          <w:rFonts w:ascii="Arial" w:hAnsi="Arial" w:cs="Arial"/>
          <w:sz w:val="20"/>
          <w:szCs w:val="20"/>
        </w:rPr>
        <w:t>. V prípade stavby, ktorej začiatok alebo koniec nespadá do rozhodného obdobia, je záujemca povinný preukázať potvrdením objednávateľa/odberateľa alebo iným dokladom, že požadovaná minimálna hodnota stavebných prác bola uskutočnená / realizovaná v rozhodnom období.</w:t>
      </w:r>
    </w:p>
    <w:p w14:paraId="75599498" w14:textId="77777777" w:rsidR="00DE4C0D" w:rsidRPr="00420C9D" w:rsidRDefault="00DE4C0D" w:rsidP="00DE4C0D">
      <w:pPr>
        <w:spacing w:after="0" w:line="240" w:lineRule="auto"/>
        <w:ind w:left="284"/>
        <w:contextualSpacing/>
        <w:jc w:val="both"/>
        <w:rPr>
          <w:rFonts w:ascii="Arial" w:hAnsi="Arial" w:cs="Arial"/>
          <w:sz w:val="20"/>
          <w:szCs w:val="20"/>
        </w:rPr>
      </w:pPr>
    </w:p>
    <w:p w14:paraId="6D464982" w14:textId="77777777" w:rsidR="004E4099"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08A68009" w14:textId="65F7C4D0" w:rsidR="00DE4C0D" w:rsidRPr="00420C9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Realizáciou sa rozumie výstavba novej diaľnice alebo rýchlostnej cesty alebo cesty I. triedy, ktorých súčasťou boli mostné objekty.</w:t>
      </w:r>
    </w:p>
    <w:p w14:paraId="768A93A3" w14:textId="77777777" w:rsidR="00DE4C0D" w:rsidRPr="00420C9D" w:rsidRDefault="00DE4C0D" w:rsidP="00DE4C0D">
      <w:pPr>
        <w:tabs>
          <w:tab w:val="left" w:pos="571"/>
        </w:tabs>
        <w:spacing w:after="0" w:line="240" w:lineRule="auto"/>
        <w:ind w:left="284"/>
        <w:contextualSpacing/>
        <w:jc w:val="both"/>
        <w:rPr>
          <w:rFonts w:ascii="Arial" w:hAnsi="Arial" w:cs="Arial"/>
          <w:sz w:val="20"/>
          <w:szCs w:val="20"/>
        </w:rPr>
      </w:pPr>
    </w:p>
    <w:p w14:paraId="3D4EC129" w14:textId="77777777" w:rsidR="00DE4C0D" w:rsidRDefault="00DE4C0D" w:rsidP="00DE4C0D">
      <w:pPr>
        <w:spacing w:after="0" w:line="240" w:lineRule="auto"/>
        <w:ind w:left="284"/>
        <w:contextualSpacing/>
        <w:jc w:val="both"/>
        <w:rPr>
          <w:rFonts w:ascii="Arial" w:hAnsi="Arial" w:cs="Arial"/>
          <w:sz w:val="20"/>
          <w:szCs w:val="20"/>
        </w:rPr>
      </w:pPr>
      <w:r w:rsidRPr="00420C9D">
        <w:rPr>
          <w:rFonts w:ascii="Arial" w:hAnsi="Arial" w:cs="Arial"/>
          <w:sz w:val="20"/>
          <w:szCs w:val="20"/>
        </w:rPr>
        <w:t xml:space="preserve">***Poznámka: </w:t>
      </w:r>
    </w:p>
    <w:p w14:paraId="11551FEF" w14:textId="2D2B17D7" w:rsidR="00DE4C0D" w:rsidRPr="00420C9D" w:rsidRDefault="00DE4C0D" w:rsidP="00DE4C0D">
      <w:pPr>
        <w:spacing w:after="0" w:line="240" w:lineRule="auto"/>
        <w:ind w:left="284"/>
        <w:contextualSpacing/>
        <w:jc w:val="both"/>
        <w:rPr>
          <w:rFonts w:ascii="Arial" w:hAnsi="Arial" w:cs="Arial"/>
          <w:sz w:val="20"/>
          <w:szCs w:val="20"/>
        </w:rPr>
      </w:pPr>
      <w:bookmarkStart w:id="85" w:name="_Hlk178617601"/>
      <w:r w:rsidRPr="00420C9D">
        <w:rPr>
          <w:rFonts w:ascii="Arial" w:hAnsi="Arial" w:cs="Arial"/>
          <w:sz w:val="20"/>
          <w:szCs w:val="20"/>
        </w:rPr>
        <w:t xml:space="preserve">Projektom sa rozumie referencia </w:t>
      </w:r>
      <w:ins w:id="86" w:author="Autor">
        <w:r w:rsidR="00C60B08">
          <w:rPr>
            <w:rFonts w:ascii="Arial" w:hAnsi="Arial" w:cs="Arial"/>
            <w:sz w:val="20"/>
            <w:szCs w:val="20"/>
          </w:rPr>
          <w:t>z</w:t>
        </w:r>
      </w:ins>
      <w:del w:id="87" w:author="Autor">
        <w:r w:rsidRPr="00420C9D" w:rsidDel="00C60B08">
          <w:rPr>
            <w:rFonts w:ascii="Arial" w:hAnsi="Arial" w:cs="Arial"/>
            <w:sz w:val="20"/>
            <w:szCs w:val="20"/>
          </w:rPr>
          <w:delText>n</w:delText>
        </w:r>
      </w:del>
      <w:r w:rsidRPr="00420C9D">
        <w:rPr>
          <w:rFonts w:ascii="Arial" w:hAnsi="Arial" w:cs="Arial"/>
          <w:sz w:val="20"/>
          <w:szCs w:val="20"/>
        </w:rPr>
        <w:t xml:space="preserve">a </w:t>
      </w:r>
      <w:del w:id="88" w:author="Autor">
        <w:r w:rsidRPr="00420C9D" w:rsidDel="00C60B08">
          <w:rPr>
            <w:rFonts w:ascii="Arial" w:hAnsi="Arial" w:cs="Arial"/>
            <w:sz w:val="20"/>
            <w:szCs w:val="20"/>
          </w:rPr>
          <w:delText xml:space="preserve">stavebné </w:delText>
        </w:r>
      </w:del>
      <w:ins w:id="89" w:author="Autor">
        <w:r w:rsidR="00C60B08">
          <w:rPr>
            <w:rFonts w:ascii="Arial" w:hAnsi="Arial" w:cs="Arial"/>
            <w:sz w:val="20"/>
            <w:szCs w:val="20"/>
          </w:rPr>
          <w:t>projekčné</w:t>
        </w:r>
        <w:r w:rsidR="00C60B08" w:rsidRPr="00420C9D">
          <w:rPr>
            <w:rFonts w:ascii="Arial" w:hAnsi="Arial" w:cs="Arial"/>
            <w:sz w:val="20"/>
            <w:szCs w:val="20"/>
          </w:rPr>
          <w:t xml:space="preserve"> </w:t>
        </w:r>
      </w:ins>
      <w:r w:rsidRPr="00420C9D">
        <w:rPr>
          <w:rFonts w:ascii="Arial" w:hAnsi="Arial" w:cs="Arial"/>
          <w:sz w:val="20"/>
          <w:szCs w:val="20"/>
        </w:rPr>
        <w:t xml:space="preserve">práce realizované na stavbe diaľnice alebo stavbe rýchlostnej cesty alebo cesty I. triedy alebo cesty obdobného charakteru. </w:t>
      </w:r>
    </w:p>
    <w:p w14:paraId="09B6C5BB" w14:textId="77777777" w:rsidR="00DE4C0D" w:rsidRPr="00420C9D" w:rsidRDefault="00DE4C0D" w:rsidP="00DE4C0D">
      <w:pPr>
        <w:spacing w:after="0" w:line="240" w:lineRule="auto"/>
        <w:ind w:left="284"/>
        <w:contextualSpacing/>
        <w:jc w:val="both"/>
        <w:rPr>
          <w:rFonts w:ascii="Arial" w:hAnsi="Arial" w:cs="Arial"/>
          <w:i/>
          <w:spacing w:val="-8"/>
          <w:sz w:val="20"/>
          <w:szCs w:val="20"/>
        </w:rPr>
      </w:pPr>
    </w:p>
    <w:bookmarkEnd w:id="85"/>
    <w:p w14:paraId="43CC495C" w14:textId="77777777" w:rsidR="00DE4C0D" w:rsidRPr="00420C9D" w:rsidRDefault="00DE4C0D" w:rsidP="00DE4C0D">
      <w:pPr>
        <w:spacing w:after="0" w:line="240" w:lineRule="auto"/>
        <w:ind w:left="284"/>
        <w:contextualSpacing/>
        <w:jc w:val="both"/>
        <w:rPr>
          <w:rFonts w:ascii="Arial" w:eastAsia="Calibri" w:hAnsi="Arial" w:cs="Arial"/>
          <w:sz w:val="20"/>
          <w:szCs w:val="20"/>
          <w:lang w:eastAsia="en-US"/>
        </w:rPr>
      </w:pPr>
      <w:r>
        <w:rPr>
          <w:rFonts w:ascii="Arial" w:eastAsia="Calibri" w:hAnsi="Arial" w:cs="Arial"/>
          <w:sz w:val="20"/>
          <w:szCs w:val="20"/>
          <w:lang w:eastAsia="en-US"/>
        </w:rPr>
        <w:t>Záujemca</w:t>
      </w:r>
      <w:r w:rsidRPr="00420C9D">
        <w:rPr>
          <w:rFonts w:ascii="Arial" w:eastAsia="Calibri" w:hAnsi="Arial" w:cs="Arial"/>
          <w:sz w:val="20"/>
          <w:szCs w:val="20"/>
          <w:lang w:eastAsia="en-US"/>
        </w:rPr>
        <w:t xml:space="preserve"> predloží Zoznam Kľúčových odborníkov navrhovaných na vykonanie diela (Príloha B8 Časť B Zväzok 1 týchto SP).</w:t>
      </w:r>
    </w:p>
    <w:p w14:paraId="0F2731A1" w14:textId="77777777" w:rsidR="00DE4C0D" w:rsidRPr="00420C9D" w:rsidRDefault="00DE4C0D" w:rsidP="00DE4C0D">
      <w:pPr>
        <w:pStyle w:val="Odsekzoznamu"/>
        <w:spacing w:after="0" w:line="240" w:lineRule="auto"/>
        <w:ind w:left="709"/>
        <w:jc w:val="both"/>
        <w:rPr>
          <w:rFonts w:ascii="Arial" w:hAnsi="Arial" w:cs="Arial"/>
          <w:sz w:val="20"/>
          <w:szCs w:val="20"/>
        </w:rPr>
      </w:pPr>
    </w:p>
    <w:p w14:paraId="6DA7B3D8" w14:textId="78F851DF" w:rsidR="00DE4C0D" w:rsidRDefault="00DE4C0D" w:rsidP="00DE4C0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Pr="00420C9D">
        <w:rPr>
          <w:rFonts w:ascii="Arial" w:hAnsi="Arial" w:cs="Arial"/>
          <w:sz w:val="20"/>
          <w:szCs w:val="20"/>
        </w:rPr>
        <w:t xml:space="preserve"> preukazuje splnenie podmienok účasti uvedených v bode 2.1 až 2.</w:t>
      </w:r>
      <w:r>
        <w:rPr>
          <w:rFonts w:ascii="Arial" w:hAnsi="Arial" w:cs="Arial"/>
          <w:sz w:val="20"/>
          <w:szCs w:val="20"/>
        </w:rPr>
        <w:t>11</w:t>
      </w:r>
      <w:r w:rsidRPr="00420C9D">
        <w:rPr>
          <w:rFonts w:ascii="Arial" w:hAnsi="Arial" w:cs="Arial"/>
          <w:sz w:val="20"/>
          <w:szCs w:val="20"/>
        </w:rPr>
        <w:t xml:space="preserve"> pre každého kľúčového odborníka predložením:</w:t>
      </w:r>
    </w:p>
    <w:p w14:paraId="12E1636A" w14:textId="77777777" w:rsidR="0007088A" w:rsidRPr="00420C9D" w:rsidRDefault="0007088A" w:rsidP="00DE4C0D">
      <w:pPr>
        <w:pStyle w:val="Odsekzoznamu"/>
        <w:spacing w:after="0" w:line="240" w:lineRule="auto"/>
        <w:ind w:left="284"/>
        <w:jc w:val="both"/>
        <w:rPr>
          <w:rFonts w:ascii="Arial" w:hAnsi="Arial" w:cs="Arial"/>
          <w:sz w:val="20"/>
          <w:szCs w:val="20"/>
        </w:rPr>
      </w:pPr>
    </w:p>
    <w:p w14:paraId="55AB54D0"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 xml:space="preserve">Referenčného listu kľúčového odborníka (Príloha B3 Časť B Zväzok 1 týchto SP), z ktorého </w:t>
      </w:r>
      <w:r w:rsidRPr="00420C9D">
        <w:rPr>
          <w:rFonts w:ascii="Arial" w:hAnsi="Arial" w:cs="Arial"/>
          <w:sz w:val="20"/>
          <w:szCs w:val="20"/>
        </w:rPr>
        <w:tab/>
        <w:t>obsahu bude vyplývať ich splnenie;</w:t>
      </w:r>
    </w:p>
    <w:p w14:paraId="28E18668"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Zoznamu projektov odborníka;</w:t>
      </w:r>
    </w:p>
    <w:p w14:paraId="6EEE0B43"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Životopisu kľúčového odborníka (Príloha B4 Časť B Zväzok 1 týchto SP);</w:t>
      </w:r>
    </w:p>
    <w:p w14:paraId="3D32EE1E" w14:textId="77777777" w:rsidR="00DE4C0D" w:rsidRPr="00420C9D" w:rsidRDefault="00DE4C0D" w:rsidP="00DE4C0D">
      <w:pPr>
        <w:pStyle w:val="Odsekzoznamu"/>
        <w:spacing w:after="0" w:line="240" w:lineRule="auto"/>
        <w:ind w:left="284"/>
        <w:jc w:val="both"/>
        <w:rPr>
          <w:rFonts w:ascii="Arial" w:hAnsi="Arial" w:cs="Arial"/>
          <w:sz w:val="20"/>
          <w:szCs w:val="20"/>
        </w:rPr>
      </w:pPr>
      <w:r w:rsidRPr="00420C9D">
        <w:rPr>
          <w:rFonts w:ascii="Arial" w:hAnsi="Arial" w:cs="Arial"/>
          <w:sz w:val="20"/>
          <w:szCs w:val="20"/>
        </w:rPr>
        <w:t>-</w:t>
      </w:r>
      <w:r w:rsidRPr="00420C9D">
        <w:rPr>
          <w:rFonts w:ascii="Arial" w:hAnsi="Arial" w:cs="Arial"/>
          <w:sz w:val="20"/>
          <w:szCs w:val="20"/>
        </w:rPr>
        <w:tab/>
        <w:t>Osvedčenia o vykonaní odbornej skúšky tam kde sa uplatňuje.</w:t>
      </w:r>
    </w:p>
    <w:p w14:paraId="635BDAE5" w14:textId="20CAA4DE" w:rsidR="0095273D" w:rsidRPr="00420C9D" w:rsidRDefault="0095273D" w:rsidP="0095273D">
      <w:pPr>
        <w:spacing w:after="0" w:line="240" w:lineRule="auto"/>
        <w:contextualSpacing/>
        <w:jc w:val="both"/>
        <w:rPr>
          <w:rFonts w:ascii="Arial" w:hAnsi="Arial" w:cs="Arial"/>
          <w:b/>
          <w:sz w:val="20"/>
          <w:szCs w:val="20"/>
        </w:rPr>
      </w:pPr>
    </w:p>
    <w:p w14:paraId="1FD6730F" w14:textId="5F8716F2" w:rsidR="00977ED7" w:rsidRPr="00420C9D" w:rsidRDefault="00977ED7" w:rsidP="005E46B5">
      <w:pPr>
        <w:pStyle w:val="Odsekzoznamu"/>
        <w:numPr>
          <w:ilvl w:val="0"/>
          <w:numId w:val="47"/>
        </w:numPr>
        <w:spacing w:after="0" w:line="240" w:lineRule="auto"/>
        <w:ind w:left="284" w:hanging="284"/>
        <w:jc w:val="both"/>
        <w:rPr>
          <w:rFonts w:ascii="Arial" w:hAnsi="Arial" w:cs="Arial"/>
          <w:b/>
          <w:sz w:val="20"/>
          <w:szCs w:val="20"/>
        </w:rPr>
      </w:pPr>
      <w:r w:rsidRPr="00420C9D">
        <w:rPr>
          <w:rFonts w:ascii="Arial" w:hAnsi="Arial" w:cs="Arial"/>
          <w:b/>
          <w:sz w:val="20"/>
          <w:szCs w:val="20"/>
        </w:rPr>
        <w:t xml:space="preserve">Podľa § 34 ods. 1 písm. h) v nadväznosti na § 36 </w:t>
      </w:r>
      <w:r w:rsidR="00D566A5" w:rsidRPr="00420C9D">
        <w:rPr>
          <w:rFonts w:ascii="Arial" w:hAnsi="Arial" w:cs="Arial"/>
          <w:b/>
          <w:sz w:val="20"/>
          <w:szCs w:val="20"/>
        </w:rPr>
        <w:t>zákona</w:t>
      </w:r>
      <w:r w:rsidRPr="00420C9D">
        <w:rPr>
          <w:rFonts w:ascii="Arial" w:hAnsi="Arial" w:cs="Arial"/>
          <w:b/>
          <w:sz w:val="20"/>
          <w:szCs w:val="20"/>
        </w:rPr>
        <w:t>:</w:t>
      </w:r>
    </w:p>
    <w:p w14:paraId="0108C7CA" w14:textId="4FF4817B" w:rsidR="00045B55" w:rsidRPr="00420C9D" w:rsidRDefault="00045B55" w:rsidP="0095273D">
      <w:pPr>
        <w:pStyle w:val="Odsekzoznamu"/>
        <w:spacing w:after="0" w:line="240" w:lineRule="auto"/>
        <w:ind w:left="284"/>
        <w:jc w:val="both"/>
        <w:rPr>
          <w:rFonts w:ascii="Arial" w:hAnsi="Arial" w:cs="Arial"/>
          <w:sz w:val="20"/>
          <w:szCs w:val="20"/>
        </w:rPr>
      </w:pPr>
      <w:r w:rsidRPr="00420C9D">
        <w:rPr>
          <w:rFonts w:ascii="Arial" w:hAnsi="Arial" w:cs="Arial"/>
          <w:sz w:val="20"/>
          <w:szCs w:val="20"/>
        </w:rPr>
        <w:t xml:space="preserve">Uvedenie opatrení environmentálneho manažérstva, ktoré </w:t>
      </w:r>
      <w:r w:rsidR="00192B93">
        <w:rPr>
          <w:rFonts w:ascii="Arial" w:hAnsi="Arial" w:cs="Arial"/>
          <w:sz w:val="20"/>
          <w:szCs w:val="20"/>
        </w:rPr>
        <w:t>záujemca</w:t>
      </w:r>
      <w:r w:rsidRPr="00420C9D">
        <w:rPr>
          <w:rFonts w:ascii="Arial" w:hAnsi="Arial" w:cs="Arial"/>
          <w:sz w:val="20"/>
          <w:szCs w:val="20"/>
        </w:rPr>
        <w:t xml:space="preserve"> použije pri plnení zmluvy.</w:t>
      </w:r>
    </w:p>
    <w:p w14:paraId="48E552D8"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20A806BB" w14:textId="77777777" w:rsidR="00045B55" w:rsidRPr="00420C9D" w:rsidRDefault="00045B55" w:rsidP="0095273D">
      <w:pPr>
        <w:pStyle w:val="Odsekzoznamu"/>
        <w:spacing w:after="0" w:line="240" w:lineRule="auto"/>
        <w:ind w:left="284"/>
        <w:jc w:val="both"/>
        <w:rPr>
          <w:rFonts w:ascii="Arial" w:hAnsi="Arial" w:cs="Arial"/>
          <w:b/>
          <w:sz w:val="20"/>
          <w:szCs w:val="20"/>
        </w:rPr>
      </w:pPr>
      <w:r w:rsidRPr="00420C9D">
        <w:rPr>
          <w:rFonts w:ascii="Arial" w:hAnsi="Arial" w:cs="Arial"/>
          <w:b/>
          <w:sz w:val="20"/>
          <w:szCs w:val="20"/>
        </w:rPr>
        <w:t>Minimálna požadovaná úroveň štandardov:</w:t>
      </w:r>
    </w:p>
    <w:p w14:paraId="04B7C7E3" w14:textId="74F706A4" w:rsidR="003967CA" w:rsidRDefault="00192B93" w:rsidP="0095273D">
      <w:pPr>
        <w:pStyle w:val="Odsekzoznamu"/>
        <w:spacing w:after="0" w:line="240" w:lineRule="auto"/>
        <w:ind w:left="284"/>
        <w:jc w:val="both"/>
        <w:rPr>
          <w:rFonts w:ascii="Arial" w:hAnsi="Arial" w:cs="Arial"/>
          <w:sz w:val="20"/>
          <w:szCs w:val="20"/>
        </w:rPr>
      </w:pPr>
      <w:r>
        <w:rPr>
          <w:rFonts w:ascii="Arial" w:hAnsi="Arial" w:cs="Arial"/>
          <w:sz w:val="20"/>
          <w:szCs w:val="20"/>
        </w:rPr>
        <w:t>Záujemca</w:t>
      </w:r>
      <w:r w:rsidR="00045B55" w:rsidRPr="00420C9D">
        <w:rPr>
          <w:rFonts w:ascii="Arial" w:hAnsi="Arial" w:cs="Arial"/>
          <w:sz w:val="20"/>
          <w:szCs w:val="20"/>
        </w:rPr>
        <w:t xml:space="preserve"> predloží certifikát o zavedení systému environmentálneho riadenia v zmysle požiadaviek normy ISO14001 vydaný nezávislou inštitúciou, pričom verejný obstarávateľ uzná ako rovnocenné osvedčenia vydané príslušnými orgánmi členských štátov Európskej únie pre environmentálne manažérstvo a audit alebo osvedčenia vydané podľa noriem environmentálneho manažérstva vyplývajúcich z príslušných európskych noriem alebo medzinárodných noriem certifikovaných orgánov. Verejný obstarávateľ prijme aj iné dôkazy predložené </w:t>
      </w:r>
      <w:r>
        <w:rPr>
          <w:rFonts w:ascii="Arial" w:hAnsi="Arial" w:cs="Arial"/>
          <w:sz w:val="20"/>
          <w:szCs w:val="20"/>
        </w:rPr>
        <w:t>záujemcom</w:t>
      </w:r>
      <w:r w:rsidR="00045B55" w:rsidRPr="00420C9D">
        <w:rPr>
          <w:rFonts w:ascii="Arial" w:hAnsi="Arial" w:cs="Arial"/>
          <w:sz w:val="20"/>
          <w:szCs w:val="20"/>
        </w:rPr>
        <w:t>, ktoré sú rovnocenné opatreniam environmentálneho riadenia podľa požiadaviek na vystavenie tohto certifikátu.</w:t>
      </w:r>
    </w:p>
    <w:p w14:paraId="010BC462" w14:textId="023261A2" w:rsidR="00045B55" w:rsidRPr="00420C9D" w:rsidRDefault="00192B93" w:rsidP="005E46B5">
      <w:pPr>
        <w:numPr>
          <w:ilvl w:val="0"/>
          <w:numId w:val="47"/>
        </w:numPr>
        <w:spacing w:after="0" w:line="240" w:lineRule="auto"/>
        <w:ind w:left="284" w:hanging="284"/>
        <w:contextualSpacing/>
        <w:jc w:val="both"/>
        <w:rPr>
          <w:rFonts w:ascii="Arial" w:eastAsia="Times New Roman" w:hAnsi="Arial" w:cs="Arial"/>
          <w:sz w:val="20"/>
          <w:szCs w:val="20"/>
        </w:rPr>
      </w:pPr>
      <w:r>
        <w:rPr>
          <w:rFonts w:ascii="Arial" w:eastAsia="Times New Roman" w:hAnsi="Arial" w:cs="Arial"/>
          <w:sz w:val="20"/>
          <w:szCs w:val="20"/>
          <w:shd w:val="clear" w:color="auto" w:fill="FFFFFF"/>
        </w:rPr>
        <w:t>Z</w:t>
      </w:r>
      <w:r w:rsidR="00045B55" w:rsidRPr="00420C9D">
        <w:rPr>
          <w:rFonts w:ascii="Arial" w:eastAsia="Times New Roman" w:hAnsi="Arial" w:cs="Arial"/>
          <w:sz w:val="20"/>
          <w:szCs w:val="20"/>
          <w:shd w:val="clear" w:color="auto" w:fill="FFFFFF"/>
        </w:rPr>
        <w:t xml:space="preserve">áujemca môže na preukázanie technickej spôsobilosti alebo odbornej spôsobilosti využiť technické a odborné kapacity inej osoby, bez ohľadu na ich právny vzťah. V takomto prípade musí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xml:space="preserve">; oprávnenie dodávať tovar, uskutočňovať stavebné práce, alebo poskytovať službu preukazuje vo vzťahu k tej časti predmetu zákazky alebo koncesie, na ktorú boli kapacity záujemcovi poskytnuté. Ak ide o požiadavku súvisiacu so vzdelaním, odbornou kvalifikáciou alebo relevantnými odbornými skúsenosťami najmä podľa § 34 odseku 1 písm. g) </w:t>
      </w:r>
      <w:r w:rsidR="00D566A5" w:rsidRPr="00420C9D">
        <w:rPr>
          <w:rFonts w:ascii="Arial" w:eastAsia="Times New Roman" w:hAnsi="Arial" w:cs="Arial"/>
          <w:sz w:val="20"/>
          <w:szCs w:val="20"/>
          <w:shd w:val="clear" w:color="auto" w:fill="FFFFFF"/>
        </w:rPr>
        <w:t>zákona</w:t>
      </w:r>
      <w:r w:rsidR="00045B55" w:rsidRPr="00420C9D">
        <w:rPr>
          <w:rFonts w:ascii="Arial" w:eastAsia="Times New Roman" w:hAnsi="Arial" w:cs="Arial"/>
          <w:sz w:val="20"/>
          <w:szCs w:val="20"/>
          <w:shd w:val="clear" w:color="auto" w:fill="FFFFFF"/>
        </w:rPr>
        <w:t>,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w:t>
      </w:r>
      <w:r w:rsidR="008937DE">
        <w:rPr>
          <w:rFonts w:ascii="Arial" w:eastAsia="Times New Roman" w:hAnsi="Arial" w:cs="Arial"/>
          <w:sz w:val="20"/>
          <w:szCs w:val="20"/>
          <w:shd w:val="clear" w:color="auto" w:fill="FFFFFF"/>
        </w:rPr>
        <w:t xml:space="preserve"> zákona</w:t>
      </w:r>
      <w:r w:rsidR="00045B55" w:rsidRPr="00420C9D">
        <w:rPr>
          <w:rFonts w:ascii="Arial" w:eastAsia="Times New Roman" w:hAnsi="Arial" w:cs="Arial"/>
          <w:sz w:val="20"/>
          <w:szCs w:val="20"/>
          <w:shd w:val="clear" w:color="auto" w:fill="FFFFFF"/>
        </w:rPr>
        <w:t xml:space="preserve">. </w:t>
      </w:r>
    </w:p>
    <w:p w14:paraId="3B798BFD" w14:textId="1E2BC156"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sz w:val="20"/>
          <w:szCs w:val="20"/>
        </w:rPr>
      </w:pPr>
      <w:r w:rsidRPr="00420C9D">
        <w:rPr>
          <w:rFonts w:ascii="Arial" w:eastAsia="Times New Roman" w:hAnsi="Arial" w:cs="Arial"/>
          <w:sz w:val="20"/>
          <w:szCs w:val="20"/>
        </w:rPr>
        <w:t xml:space="preserve">Skupina dodávateľov preukazuje splnenie podmienok účasti týkajúcich sa technickej </w:t>
      </w:r>
      <w:r w:rsidR="007D418E">
        <w:rPr>
          <w:rFonts w:ascii="Arial" w:eastAsia="Times New Roman" w:hAnsi="Arial" w:cs="Arial"/>
          <w:sz w:val="20"/>
          <w:szCs w:val="20"/>
        </w:rPr>
        <w:t xml:space="preserve">spôsobilosti </w:t>
      </w:r>
      <w:r w:rsidRPr="00420C9D">
        <w:rPr>
          <w:rFonts w:ascii="Arial" w:eastAsia="Times New Roman" w:hAnsi="Arial" w:cs="Arial"/>
          <w:sz w:val="20"/>
          <w:szCs w:val="20"/>
        </w:rPr>
        <w:t>alebo odbornej spôsobilosti spoločne.</w:t>
      </w:r>
    </w:p>
    <w:p w14:paraId="40FC3F14" w14:textId="430633CA" w:rsidR="00045B55" w:rsidRPr="00420C9D" w:rsidRDefault="00045B55" w:rsidP="005E46B5">
      <w:pPr>
        <w:numPr>
          <w:ilvl w:val="0"/>
          <w:numId w:val="47"/>
        </w:numPr>
        <w:spacing w:after="0" w:line="240" w:lineRule="auto"/>
        <w:ind w:left="284" w:hanging="284"/>
        <w:contextualSpacing/>
        <w:jc w:val="both"/>
        <w:rPr>
          <w:rFonts w:ascii="Arial" w:eastAsia="Times New Roman" w:hAnsi="Arial" w:cs="Arial"/>
          <w:b/>
          <w:sz w:val="20"/>
          <w:szCs w:val="20"/>
          <w:u w:val="single"/>
        </w:rPr>
      </w:pPr>
      <w:r w:rsidRPr="00420C9D">
        <w:rPr>
          <w:rFonts w:ascii="Arial" w:eastAsia="Times New Roman" w:hAnsi="Arial" w:cs="Arial"/>
          <w:sz w:val="20"/>
          <w:szCs w:val="20"/>
        </w:rPr>
        <w:t>Hospodársky subjekt môže predbežne nahradiť doklady na preukázanie splnenia podmienok účasti Jednotným európskym dokumentom (JED) podľa § 39 zákona.</w:t>
      </w:r>
      <w:r w:rsidR="00192B93">
        <w:rPr>
          <w:rFonts w:ascii="Arial" w:eastAsia="Times New Roman" w:hAnsi="Arial" w:cs="Arial"/>
          <w:sz w:val="20"/>
          <w:szCs w:val="20"/>
        </w:rPr>
        <w:t xml:space="preserve"> Záujemca</w:t>
      </w:r>
      <w:r w:rsidRPr="00420C9D">
        <w:rPr>
          <w:rFonts w:ascii="Arial" w:eastAsia="Times New Roman" w:hAnsi="Arial" w:cs="Arial"/>
          <w:sz w:val="20"/>
          <w:szCs w:val="20"/>
        </w:rPr>
        <w:t xml:space="preserve"> vyplní časti I. až III. JED-u a môže vyplniť len oddiel α: GLOBÁLNY ÚDAJ PRE VŠETKY PODMIENKY ÚČASTI časti IV. JED-u bez toho, aby musel vyplniť iné oddiely časti IV. JED-u. </w:t>
      </w:r>
      <w:r w:rsidRPr="00420C9D">
        <w:rPr>
          <w:rFonts w:ascii="Arial" w:eastAsia="Times New Roman" w:hAnsi="Arial" w:cs="Arial"/>
          <w:sz w:val="20"/>
          <w:szCs w:val="20"/>
          <w:u w:val="single"/>
        </w:rPr>
        <w:t xml:space="preserve"> </w:t>
      </w:r>
    </w:p>
    <w:p w14:paraId="280CC33A"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CAA3D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9FA78AF"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8F4C365"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00F8A9E0"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4FA577FB"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19F8C3C9"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777BA333" w14:textId="77777777" w:rsidR="00045B55" w:rsidRPr="00420C9D" w:rsidRDefault="00045B55" w:rsidP="0095273D">
      <w:pPr>
        <w:pStyle w:val="Odsekzoznamu"/>
        <w:spacing w:after="0" w:line="240" w:lineRule="auto"/>
        <w:ind w:left="284"/>
        <w:jc w:val="both"/>
        <w:rPr>
          <w:rFonts w:ascii="Arial" w:hAnsi="Arial" w:cs="Arial"/>
          <w:b/>
          <w:sz w:val="20"/>
          <w:szCs w:val="20"/>
        </w:rPr>
      </w:pPr>
    </w:p>
    <w:p w14:paraId="5D30C9AC" w14:textId="6F65FE3A" w:rsidR="00045B55" w:rsidRPr="00420C9D" w:rsidRDefault="00045B55" w:rsidP="0095273D">
      <w:pPr>
        <w:pStyle w:val="Odsekzoznamu"/>
        <w:spacing w:after="0" w:line="240" w:lineRule="auto"/>
        <w:ind w:left="284"/>
        <w:jc w:val="both"/>
        <w:rPr>
          <w:rFonts w:ascii="Arial" w:hAnsi="Arial" w:cs="Arial"/>
          <w:b/>
          <w:sz w:val="20"/>
          <w:szCs w:val="20"/>
        </w:rPr>
      </w:pPr>
    </w:p>
    <w:p w14:paraId="36D6F447" w14:textId="6F660F59" w:rsidR="00536359" w:rsidRPr="00420C9D" w:rsidRDefault="00536359" w:rsidP="0095273D">
      <w:pPr>
        <w:pStyle w:val="Odsekzoznamu"/>
        <w:spacing w:after="0" w:line="240" w:lineRule="auto"/>
        <w:ind w:left="284"/>
        <w:jc w:val="both"/>
        <w:rPr>
          <w:rFonts w:ascii="Arial" w:hAnsi="Arial" w:cs="Arial"/>
          <w:b/>
          <w:sz w:val="20"/>
          <w:szCs w:val="20"/>
        </w:rPr>
      </w:pPr>
    </w:p>
    <w:p w14:paraId="3967B514" w14:textId="5A9AA1E5" w:rsidR="00536359" w:rsidRPr="00420C9D" w:rsidRDefault="00536359" w:rsidP="0095273D">
      <w:pPr>
        <w:pStyle w:val="Odsekzoznamu"/>
        <w:spacing w:after="0" w:line="240" w:lineRule="auto"/>
        <w:ind w:left="284"/>
        <w:jc w:val="both"/>
        <w:rPr>
          <w:rFonts w:ascii="Arial" w:hAnsi="Arial" w:cs="Arial"/>
          <w:b/>
          <w:sz w:val="20"/>
          <w:szCs w:val="20"/>
        </w:rPr>
      </w:pPr>
    </w:p>
    <w:p w14:paraId="7941C207" w14:textId="6ABD7FB3" w:rsidR="00536359" w:rsidRPr="00420C9D" w:rsidRDefault="00536359" w:rsidP="0095273D">
      <w:pPr>
        <w:pStyle w:val="Odsekzoznamu"/>
        <w:spacing w:after="0" w:line="240" w:lineRule="auto"/>
        <w:ind w:left="284"/>
        <w:jc w:val="both"/>
        <w:rPr>
          <w:rFonts w:ascii="Arial" w:hAnsi="Arial" w:cs="Arial"/>
          <w:b/>
          <w:sz w:val="20"/>
          <w:szCs w:val="20"/>
        </w:rPr>
      </w:pPr>
    </w:p>
    <w:p w14:paraId="02D8EB4B" w14:textId="56C759FC" w:rsidR="00536359" w:rsidRPr="00420C9D" w:rsidRDefault="00536359" w:rsidP="0095273D">
      <w:pPr>
        <w:pStyle w:val="Odsekzoznamu"/>
        <w:spacing w:after="0" w:line="240" w:lineRule="auto"/>
        <w:ind w:left="284"/>
        <w:jc w:val="both"/>
        <w:rPr>
          <w:rFonts w:ascii="Arial" w:hAnsi="Arial" w:cs="Arial"/>
          <w:b/>
          <w:sz w:val="20"/>
          <w:szCs w:val="20"/>
        </w:rPr>
      </w:pPr>
    </w:p>
    <w:p w14:paraId="38D40C2A" w14:textId="39E37C27" w:rsidR="00536359" w:rsidRPr="00420C9D" w:rsidRDefault="00536359" w:rsidP="0095273D">
      <w:pPr>
        <w:pStyle w:val="Odsekzoznamu"/>
        <w:spacing w:after="0" w:line="240" w:lineRule="auto"/>
        <w:ind w:left="284"/>
        <w:jc w:val="both"/>
        <w:rPr>
          <w:rFonts w:ascii="Arial" w:hAnsi="Arial" w:cs="Arial"/>
          <w:b/>
          <w:sz w:val="20"/>
          <w:szCs w:val="20"/>
        </w:rPr>
      </w:pPr>
    </w:p>
    <w:p w14:paraId="671EB64A" w14:textId="204411B9" w:rsidR="00536359" w:rsidRPr="00420C9D" w:rsidRDefault="00536359" w:rsidP="0095273D">
      <w:pPr>
        <w:pStyle w:val="Odsekzoznamu"/>
        <w:spacing w:after="0" w:line="240" w:lineRule="auto"/>
        <w:ind w:left="284"/>
        <w:jc w:val="both"/>
        <w:rPr>
          <w:rFonts w:ascii="Arial" w:hAnsi="Arial" w:cs="Arial"/>
          <w:b/>
          <w:sz w:val="20"/>
          <w:szCs w:val="20"/>
        </w:rPr>
      </w:pPr>
    </w:p>
    <w:p w14:paraId="6E689BB4" w14:textId="3E2A3CC1" w:rsidR="00536359" w:rsidRPr="00420C9D" w:rsidRDefault="00536359" w:rsidP="0095273D">
      <w:pPr>
        <w:pStyle w:val="Odsekzoznamu"/>
        <w:spacing w:after="0" w:line="240" w:lineRule="auto"/>
        <w:ind w:left="284"/>
        <w:jc w:val="both"/>
        <w:rPr>
          <w:rFonts w:ascii="Arial" w:hAnsi="Arial" w:cs="Arial"/>
          <w:b/>
          <w:sz w:val="20"/>
          <w:szCs w:val="20"/>
        </w:rPr>
      </w:pPr>
    </w:p>
    <w:p w14:paraId="75699565" w14:textId="6E95495C" w:rsidR="00536359" w:rsidRPr="00420C9D" w:rsidRDefault="00536359" w:rsidP="0095273D">
      <w:pPr>
        <w:pStyle w:val="Odsekzoznamu"/>
        <w:spacing w:after="0" w:line="240" w:lineRule="auto"/>
        <w:ind w:left="284"/>
        <w:jc w:val="both"/>
        <w:rPr>
          <w:rFonts w:ascii="Arial" w:hAnsi="Arial" w:cs="Arial"/>
          <w:b/>
          <w:sz w:val="20"/>
          <w:szCs w:val="20"/>
        </w:rPr>
      </w:pPr>
    </w:p>
    <w:p w14:paraId="702C506B" w14:textId="6F161EC4" w:rsidR="00536359" w:rsidRPr="00420C9D" w:rsidRDefault="00536359" w:rsidP="0095273D">
      <w:pPr>
        <w:pStyle w:val="Odsekzoznamu"/>
        <w:spacing w:after="0" w:line="240" w:lineRule="auto"/>
        <w:ind w:left="284"/>
        <w:jc w:val="both"/>
        <w:rPr>
          <w:rFonts w:ascii="Arial" w:hAnsi="Arial" w:cs="Arial"/>
          <w:b/>
          <w:sz w:val="20"/>
          <w:szCs w:val="20"/>
        </w:rPr>
      </w:pPr>
    </w:p>
    <w:p w14:paraId="3EA735D2" w14:textId="2FC8936E" w:rsidR="00536359" w:rsidRPr="00420C9D" w:rsidRDefault="00536359" w:rsidP="0095273D">
      <w:pPr>
        <w:pStyle w:val="Odsekzoznamu"/>
        <w:spacing w:after="0" w:line="240" w:lineRule="auto"/>
        <w:ind w:left="284"/>
        <w:jc w:val="both"/>
        <w:rPr>
          <w:rFonts w:ascii="Arial" w:hAnsi="Arial" w:cs="Arial"/>
          <w:b/>
          <w:sz w:val="20"/>
          <w:szCs w:val="20"/>
        </w:rPr>
      </w:pPr>
    </w:p>
    <w:p w14:paraId="556E240E" w14:textId="7D6A111D" w:rsidR="00536359" w:rsidRPr="00420C9D" w:rsidRDefault="00536359" w:rsidP="0095273D">
      <w:pPr>
        <w:pStyle w:val="Odsekzoznamu"/>
        <w:spacing w:after="0" w:line="240" w:lineRule="auto"/>
        <w:ind w:left="284"/>
        <w:jc w:val="both"/>
        <w:rPr>
          <w:rFonts w:ascii="Arial" w:hAnsi="Arial" w:cs="Arial"/>
          <w:b/>
          <w:sz w:val="20"/>
          <w:szCs w:val="20"/>
        </w:rPr>
      </w:pPr>
    </w:p>
    <w:p w14:paraId="5CEE72A2" w14:textId="70723335" w:rsidR="00045B55" w:rsidRDefault="00045B55" w:rsidP="0095273D">
      <w:pPr>
        <w:spacing w:after="0" w:line="240" w:lineRule="auto"/>
        <w:contextualSpacing/>
        <w:jc w:val="center"/>
        <w:rPr>
          <w:rFonts w:ascii="Arial" w:eastAsia="Times New Roman" w:hAnsi="Arial" w:cs="Arial"/>
          <w:b/>
          <w:caps/>
          <w:sz w:val="24"/>
          <w:szCs w:val="24"/>
        </w:rPr>
      </w:pPr>
      <w:bookmarkStart w:id="90" w:name="_Hlk129093998"/>
      <w:r w:rsidRPr="00CD2EAD">
        <w:rPr>
          <w:rFonts w:ascii="Arial" w:eastAsia="Times New Roman" w:hAnsi="Arial" w:cs="Arial"/>
          <w:b/>
          <w:caps/>
          <w:sz w:val="24"/>
          <w:szCs w:val="24"/>
        </w:rPr>
        <w:t xml:space="preserve">Príloha B8 </w:t>
      </w:r>
      <w:bookmarkEnd w:id="90"/>
      <w:r w:rsidRPr="00CD2EAD">
        <w:rPr>
          <w:rFonts w:ascii="Arial" w:eastAsia="Times New Roman" w:hAnsi="Arial" w:cs="Arial"/>
          <w:b/>
          <w:caps/>
          <w:sz w:val="24"/>
          <w:szCs w:val="24"/>
        </w:rPr>
        <w:t>Zoznam kĽúčových odborníkov</w:t>
      </w:r>
    </w:p>
    <w:p w14:paraId="68235995" w14:textId="126F7147" w:rsidR="00CD2EAD" w:rsidRDefault="00CD2EAD" w:rsidP="0095273D">
      <w:pPr>
        <w:spacing w:after="0" w:line="240" w:lineRule="auto"/>
        <w:contextualSpacing/>
        <w:jc w:val="center"/>
        <w:rPr>
          <w:rFonts w:ascii="Arial" w:eastAsia="Times New Roman" w:hAnsi="Arial" w:cs="Arial"/>
          <w:b/>
          <w:caps/>
          <w:sz w:val="24"/>
          <w:szCs w:val="24"/>
        </w:rPr>
      </w:pPr>
    </w:p>
    <w:p w14:paraId="5859798C" w14:textId="7B98D802" w:rsidR="009744BB" w:rsidRDefault="009744BB" w:rsidP="0095273D">
      <w:pPr>
        <w:spacing w:after="0" w:line="240" w:lineRule="auto"/>
        <w:contextualSpacing/>
        <w:jc w:val="center"/>
        <w:rPr>
          <w:rFonts w:ascii="Arial" w:eastAsia="Times New Roman" w:hAnsi="Arial" w:cs="Arial"/>
          <w:b/>
          <w:caps/>
          <w:sz w:val="24"/>
          <w:szCs w:val="24"/>
        </w:rPr>
      </w:pPr>
    </w:p>
    <w:p w14:paraId="12D4B530" w14:textId="0537BE92" w:rsidR="009744BB" w:rsidRDefault="009744BB" w:rsidP="0095273D">
      <w:pPr>
        <w:spacing w:after="0" w:line="240" w:lineRule="auto"/>
        <w:contextualSpacing/>
        <w:jc w:val="center"/>
        <w:rPr>
          <w:rFonts w:ascii="Arial" w:eastAsia="Times New Roman" w:hAnsi="Arial" w:cs="Arial"/>
          <w:b/>
          <w:caps/>
          <w:sz w:val="24"/>
          <w:szCs w:val="24"/>
        </w:rPr>
      </w:pPr>
    </w:p>
    <w:p w14:paraId="46968922" w14:textId="6DA1B42F" w:rsidR="009744BB" w:rsidRDefault="009744BB" w:rsidP="0095273D">
      <w:pPr>
        <w:spacing w:after="0" w:line="240" w:lineRule="auto"/>
        <w:contextualSpacing/>
        <w:jc w:val="center"/>
        <w:rPr>
          <w:rFonts w:ascii="Arial" w:eastAsia="Times New Roman" w:hAnsi="Arial" w:cs="Arial"/>
          <w:b/>
          <w:caps/>
          <w:sz w:val="24"/>
          <w:szCs w:val="24"/>
        </w:rPr>
      </w:pPr>
    </w:p>
    <w:p w14:paraId="6F8A57BF" w14:textId="29553126" w:rsidR="002A2CAF" w:rsidRDefault="002A2CAF" w:rsidP="0095273D">
      <w:pPr>
        <w:spacing w:after="0" w:line="240" w:lineRule="auto"/>
        <w:contextualSpacing/>
        <w:jc w:val="center"/>
        <w:rPr>
          <w:rFonts w:ascii="Arial" w:eastAsia="Times New Roman" w:hAnsi="Arial" w:cs="Arial"/>
          <w:b/>
          <w:caps/>
          <w:sz w:val="24"/>
          <w:szCs w:val="24"/>
        </w:rPr>
      </w:pPr>
    </w:p>
    <w:p w14:paraId="444B54E6" w14:textId="1904CA15" w:rsidR="002A2CAF" w:rsidRDefault="002A2CAF" w:rsidP="0095273D">
      <w:pPr>
        <w:spacing w:after="0" w:line="240" w:lineRule="auto"/>
        <w:contextualSpacing/>
        <w:jc w:val="center"/>
        <w:rPr>
          <w:rFonts w:ascii="Arial" w:eastAsia="Times New Roman" w:hAnsi="Arial" w:cs="Arial"/>
          <w:b/>
          <w:caps/>
          <w:sz w:val="24"/>
          <w:szCs w:val="24"/>
        </w:rPr>
      </w:pPr>
    </w:p>
    <w:p w14:paraId="67C948E4" w14:textId="77777777" w:rsidR="002A2CAF" w:rsidRDefault="002A2CAF" w:rsidP="0095273D">
      <w:pPr>
        <w:spacing w:after="0" w:line="240" w:lineRule="auto"/>
        <w:contextualSpacing/>
        <w:jc w:val="center"/>
        <w:rPr>
          <w:rFonts w:ascii="Arial" w:eastAsia="Times New Roman" w:hAnsi="Arial" w:cs="Arial"/>
          <w:b/>
          <w:caps/>
          <w:sz w:val="24"/>
          <w:szCs w:val="24"/>
        </w:rPr>
      </w:pPr>
    </w:p>
    <w:p w14:paraId="5ED35BE1" w14:textId="6D78B122" w:rsidR="009744BB" w:rsidRDefault="009744BB" w:rsidP="0095273D">
      <w:pPr>
        <w:spacing w:after="0" w:line="240" w:lineRule="auto"/>
        <w:contextualSpacing/>
        <w:jc w:val="center"/>
        <w:rPr>
          <w:rFonts w:ascii="Arial" w:eastAsia="Times New Roman" w:hAnsi="Arial" w:cs="Arial"/>
          <w:b/>
          <w:caps/>
          <w:sz w:val="24"/>
          <w:szCs w:val="24"/>
        </w:rPr>
      </w:pPr>
    </w:p>
    <w:p w14:paraId="4A3062DB" w14:textId="77777777" w:rsidR="009744BB" w:rsidRPr="00CD2EAD" w:rsidRDefault="009744BB" w:rsidP="0095273D">
      <w:pPr>
        <w:spacing w:after="0" w:line="240" w:lineRule="auto"/>
        <w:contextualSpacing/>
        <w:jc w:val="center"/>
        <w:rPr>
          <w:rFonts w:ascii="Arial" w:eastAsia="Times New Roman" w:hAnsi="Arial" w:cs="Arial"/>
          <w:b/>
          <w:caps/>
          <w:sz w:val="24"/>
          <w:szCs w:val="24"/>
        </w:rPr>
      </w:pPr>
    </w:p>
    <w:p w14:paraId="42B09E06" w14:textId="6ECE84C4" w:rsidR="00045B55" w:rsidRPr="00420C9D" w:rsidRDefault="00045B55" w:rsidP="0095273D">
      <w:pPr>
        <w:keepNext/>
        <w:spacing w:after="0" w:line="240" w:lineRule="auto"/>
        <w:contextualSpacing/>
        <w:jc w:val="center"/>
        <w:outlineLvl w:val="2"/>
        <w:rPr>
          <w:rFonts w:ascii="Arial" w:eastAsia="Times New Roman" w:hAnsi="Arial" w:cs="Arial"/>
          <w:bCs/>
          <w:sz w:val="20"/>
          <w:szCs w:val="20"/>
        </w:rPr>
      </w:pPr>
      <w:r w:rsidRPr="00420C9D">
        <w:rPr>
          <w:rFonts w:ascii="Arial" w:eastAsia="Times New Roman" w:hAnsi="Arial" w:cs="Arial"/>
          <w:bCs/>
          <w:sz w:val="20"/>
          <w:szCs w:val="20"/>
        </w:rPr>
        <w:t>(samostatná príloha Z</w:t>
      </w:r>
      <w:r w:rsidR="007D418E">
        <w:rPr>
          <w:rFonts w:ascii="Arial" w:eastAsia="Times New Roman" w:hAnsi="Arial" w:cs="Arial"/>
          <w:bCs/>
          <w:sz w:val="20"/>
          <w:szCs w:val="20"/>
        </w:rPr>
        <w:t>väzku</w:t>
      </w:r>
      <w:r w:rsidRPr="00420C9D">
        <w:rPr>
          <w:rFonts w:ascii="Arial" w:eastAsia="Times New Roman" w:hAnsi="Arial" w:cs="Arial"/>
          <w:bCs/>
          <w:sz w:val="20"/>
          <w:szCs w:val="20"/>
        </w:rPr>
        <w:t xml:space="preserve"> 1 týchto SP a </w:t>
      </w:r>
      <w:r w:rsidRPr="00420C9D">
        <w:rPr>
          <w:rFonts w:ascii="Arial" w:eastAsia="Times New Roman" w:hAnsi="Arial" w:cs="Arial"/>
          <w:sz w:val="20"/>
          <w:szCs w:val="20"/>
        </w:rPr>
        <w:t xml:space="preserve">zároveň Príloha č. </w:t>
      </w:r>
      <w:r w:rsidR="00D0747F" w:rsidRPr="00420C9D">
        <w:rPr>
          <w:rFonts w:ascii="Arial" w:eastAsia="Times New Roman" w:hAnsi="Arial" w:cs="Arial"/>
          <w:sz w:val="20"/>
          <w:szCs w:val="20"/>
        </w:rPr>
        <w:t>2</w:t>
      </w:r>
      <w:r w:rsidRPr="00420C9D">
        <w:rPr>
          <w:rFonts w:ascii="Arial" w:eastAsia="Times New Roman" w:hAnsi="Arial" w:cs="Arial"/>
          <w:sz w:val="20"/>
          <w:szCs w:val="20"/>
        </w:rPr>
        <w:t xml:space="preserve"> Zmluvy</w:t>
      </w:r>
      <w:r w:rsidR="00CD2EAD">
        <w:rPr>
          <w:rFonts w:ascii="Arial" w:eastAsia="Times New Roman" w:hAnsi="Arial" w:cs="Arial"/>
          <w:sz w:val="20"/>
          <w:szCs w:val="20"/>
        </w:rPr>
        <w:t>)</w:t>
      </w:r>
    </w:p>
    <w:p w14:paraId="0CAB189C" w14:textId="77777777" w:rsidR="00045B55" w:rsidRPr="00420C9D" w:rsidRDefault="00045B55" w:rsidP="0095273D">
      <w:pPr>
        <w:spacing w:after="0" w:line="240" w:lineRule="auto"/>
        <w:contextualSpacing/>
        <w:jc w:val="center"/>
        <w:rPr>
          <w:rFonts w:ascii="Arial" w:eastAsia="Times New Roman" w:hAnsi="Arial" w:cs="Arial"/>
          <w:b/>
          <w:bCs/>
          <w:sz w:val="20"/>
          <w:szCs w:val="20"/>
        </w:rPr>
      </w:pPr>
    </w:p>
    <w:p w14:paraId="1ADBD6A4" w14:textId="7A2E6794" w:rsidR="00045B55" w:rsidRPr="00420C9D" w:rsidRDefault="00045B55" w:rsidP="0095273D">
      <w:pPr>
        <w:pStyle w:val="Odsekzoznamu"/>
        <w:spacing w:after="0" w:line="240" w:lineRule="auto"/>
        <w:ind w:left="284"/>
        <w:jc w:val="both"/>
        <w:rPr>
          <w:rFonts w:ascii="Arial" w:hAnsi="Arial" w:cs="Arial"/>
          <w:b/>
          <w:sz w:val="20"/>
          <w:szCs w:val="20"/>
        </w:rPr>
      </w:pPr>
    </w:p>
    <w:p w14:paraId="61488629" w14:textId="364FB43A" w:rsidR="00DD160F" w:rsidRPr="00420C9D" w:rsidRDefault="00DD160F" w:rsidP="0095273D">
      <w:pPr>
        <w:pStyle w:val="Odsekzoznamu"/>
        <w:spacing w:after="0" w:line="240" w:lineRule="auto"/>
        <w:ind w:left="284"/>
        <w:jc w:val="both"/>
        <w:rPr>
          <w:rFonts w:ascii="Arial" w:hAnsi="Arial" w:cs="Arial"/>
          <w:b/>
          <w:sz w:val="20"/>
          <w:szCs w:val="20"/>
        </w:rPr>
      </w:pPr>
    </w:p>
    <w:p w14:paraId="2AC1ED0A" w14:textId="6CAF558C" w:rsidR="00DD160F" w:rsidRPr="00420C9D" w:rsidRDefault="00DD160F" w:rsidP="0095273D">
      <w:pPr>
        <w:pStyle w:val="Odsekzoznamu"/>
        <w:spacing w:after="0" w:line="240" w:lineRule="auto"/>
        <w:ind w:left="284"/>
        <w:jc w:val="both"/>
        <w:rPr>
          <w:rFonts w:ascii="Arial" w:hAnsi="Arial" w:cs="Arial"/>
          <w:b/>
          <w:sz w:val="20"/>
          <w:szCs w:val="20"/>
        </w:rPr>
      </w:pPr>
    </w:p>
    <w:p w14:paraId="1D71CF8D" w14:textId="32341915" w:rsidR="00DD160F" w:rsidRPr="00420C9D" w:rsidRDefault="00DD160F" w:rsidP="0095273D">
      <w:pPr>
        <w:pStyle w:val="Odsekzoznamu"/>
        <w:spacing w:after="0" w:line="240" w:lineRule="auto"/>
        <w:ind w:left="284"/>
        <w:jc w:val="both"/>
        <w:rPr>
          <w:rFonts w:ascii="Arial" w:hAnsi="Arial" w:cs="Arial"/>
          <w:b/>
          <w:sz w:val="20"/>
          <w:szCs w:val="20"/>
        </w:rPr>
      </w:pPr>
    </w:p>
    <w:p w14:paraId="13B311B3" w14:textId="57BAB60D" w:rsidR="00DD160F" w:rsidRPr="00420C9D" w:rsidRDefault="00DD160F" w:rsidP="0095273D">
      <w:pPr>
        <w:pStyle w:val="Odsekzoznamu"/>
        <w:spacing w:after="0" w:line="240" w:lineRule="auto"/>
        <w:ind w:left="284"/>
        <w:jc w:val="both"/>
        <w:rPr>
          <w:rFonts w:ascii="Arial" w:hAnsi="Arial" w:cs="Arial"/>
          <w:b/>
          <w:sz w:val="20"/>
          <w:szCs w:val="20"/>
        </w:rPr>
      </w:pPr>
    </w:p>
    <w:p w14:paraId="30E6E924" w14:textId="258ACA72" w:rsidR="00DD160F" w:rsidRPr="00420C9D" w:rsidRDefault="00DD160F" w:rsidP="0095273D">
      <w:pPr>
        <w:pStyle w:val="Odsekzoznamu"/>
        <w:spacing w:after="0" w:line="240" w:lineRule="auto"/>
        <w:ind w:left="284"/>
        <w:jc w:val="both"/>
        <w:rPr>
          <w:rFonts w:ascii="Arial" w:hAnsi="Arial" w:cs="Arial"/>
          <w:b/>
          <w:sz w:val="20"/>
          <w:szCs w:val="20"/>
        </w:rPr>
      </w:pPr>
    </w:p>
    <w:p w14:paraId="58852C03" w14:textId="07F65C90" w:rsidR="00DD160F" w:rsidRPr="00420C9D" w:rsidRDefault="00DD160F" w:rsidP="0095273D">
      <w:pPr>
        <w:pStyle w:val="Odsekzoznamu"/>
        <w:spacing w:after="0" w:line="240" w:lineRule="auto"/>
        <w:ind w:left="284"/>
        <w:jc w:val="both"/>
        <w:rPr>
          <w:rFonts w:ascii="Arial" w:hAnsi="Arial" w:cs="Arial"/>
          <w:b/>
          <w:sz w:val="20"/>
          <w:szCs w:val="20"/>
        </w:rPr>
      </w:pPr>
    </w:p>
    <w:p w14:paraId="1149C241" w14:textId="55ADE518" w:rsidR="00DD160F" w:rsidRPr="00420C9D" w:rsidRDefault="00DD160F" w:rsidP="0095273D">
      <w:pPr>
        <w:pStyle w:val="Odsekzoznamu"/>
        <w:spacing w:after="0" w:line="240" w:lineRule="auto"/>
        <w:ind w:left="284"/>
        <w:jc w:val="both"/>
        <w:rPr>
          <w:rFonts w:ascii="Arial" w:hAnsi="Arial" w:cs="Arial"/>
          <w:b/>
          <w:sz w:val="20"/>
          <w:szCs w:val="20"/>
        </w:rPr>
      </w:pPr>
    </w:p>
    <w:p w14:paraId="0B3AAD60" w14:textId="651A05AD" w:rsidR="00DD160F" w:rsidRPr="00420C9D" w:rsidRDefault="00DD160F" w:rsidP="0095273D">
      <w:pPr>
        <w:pStyle w:val="Odsekzoznamu"/>
        <w:spacing w:after="0" w:line="240" w:lineRule="auto"/>
        <w:ind w:left="284"/>
        <w:jc w:val="both"/>
        <w:rPr>
          <w:rFonts w:ascii="Arial" w:hAnsi="Arial" w:cs="Arial"/>
          <w:b/>
          <w:sz w:val="20"/>
          <w:szCs w:val="20"/>
        </w:rPr>
      </w:pPr>
    </w:p>
    <w:p w14:paraId="3258BAD4" w14:textId="11042FF5" w:rsidR="00DD160F" w:rsidRPr="00420C9D" w:rsidRDefault="00DD160F" w:rsidP="0095273D">
      <w:pPr>
        <w:pStyle w:val="Odsekzoznamu"/>
        <w:spacing w:after="0" w:line="240" w:lineRule="auto"/>
        <w:ind w:left="284"/>
        <w:jc w:val="both"/>
        <w:rPr>
          <w:rFonts w:ascii="Arial" w:hAnsi="Arial" w:cs="Arial"/>
          <w:b/>
          <w:sz w:val="20"/>
          <w:szCs w:val="20"/>
        </w:rPr>
      </w:pPr>
    </w:p>
    <w:p w14:paraId="68B094C8" w14:textId="5948A122" w:rsidR="00DD160F" w:rsidRPr="00420C9D" w:rsidRDefault="00DD160F" w:rsidP="0095273D">
      <w:pPr>
        <w:pStyle w:val="Odsekzoznamu"/>
        <w:spacing w:after="0" w:line="240" w:lineRule="auto"/>
        <w:ind w:left="284"/>
        <w:jc w:val="both"/>
        <w:rPr>
          <w:rFonts w:ascii="Arial" w:hAnsi="Arial" w:cs="Arial"/>
          <w:b/>
          <w:sz w:val="20"/>
          <w:szCs w:val="20"/>
        </w:rPr>
      </w:pPr>
    </w:p>
    <w:p w14:paraId="525A8572" w14:textId="75BE360F" w:rsidR="00DD160F" w:rsidRPr="00420C9D" w:rsidRDefault="00DD160F" w:rsidP="0095273D">
      <w:pPr>
        <w:pStyle w:val="Odsekzoznamu"/>
        <w:spacing w:after="0" w:line="240" w:lineRule="auto"/>
        <w:ind w:left="284"/>
        <w:jc w:val="both"/>
        <w:rPr>
          <w:rFonts w:ascii="Arial" w:hAnsi="Arial" w:cs="Arial"/>
          <w:b/>
          <w:sz w:val="20"/>
          <w:szCs w:val="20"/>
        </w:rPr>
      </w:pPr>
    </w:p>
    <w:p w14:paraId="1D2CE0E0" w14:textId="5DBBBBED" w:rsidR="00DD160F" w:rsidRPr="00420C9D" w:rsidRDefault="00DD160F" w:rsidP="0095273D">
      <w:pPr>
        <w:pStyle w:val="Odsekzoznamu"/>
        <w:spacing w:after="0" w:line="240" w:lineRule="auto"/>
        <w:ind w:left="284"/>
        <w:jc w:val="both"/>
        <w:rPr>
          <w:rFonts w:ascii="Arial" w:hAnsi="Arial" w:cs="Arial"/>
          <w:b/>
          <w:sz w:val="20"/>
          <w:szCs w:val="20"/>
        </w:rPr>
      </w:pPr>
    </w:p>
    <w:p w14:paraId="0625690A" w14:textId="643B545C" w:rsidR="00DD160F" w:rsidRPr="00420C9D" w:rsidRDefault="00DD160F" w:rsidP="0095273D">
      <w:pPr>
        <w:pStyle w:val="Odsekzoznamu"/>
        <w:spacing w:after="0" w:line="240" w:lineRule="auto"/>
        <w:ind w:left="284"/>
        <w:jc w:val="both"/>
        <w:rPr>
          <w:rFonts w:ascii="Arial" w:hAnsi="Arial" w:cs="Arial"/>
          <w:b/>
          <w:sz w:val="20"/>
          <w:szCs w:val="20"/>
        </w:rPr>
      </w:pPr>
    </w:p>
    <w:p w14:paraId="5320424F" w14:textId="179CB854" w:rsidR="00DD160F" w:rsidRPr="00420C9D" w:rsidRDefault="00DD160F" w:rsidP="0095273D">
      <w:pPr>
        <w:pStyle w:val="Odsekzoznamu"/>
        <w:spacing w:after="0" w:line="240" w:lineRule="auto"/>
        <w:ind w:left="284"/>
        <w:jc w:val="both"/>
        <w:rPr>
          <w:rFonts w:ascii="Arial" w:hAnsi="Arial" w:cs="Arial"/>
          <w:b/>
          <w:sz w:val="20"/>
          <w:szCs w:val="20"/>
        </w:rPr>
      </w:pPr>
    </w:p>
    <w:p w14:paraId="72582A02" w14:textId="3B50711C" w:rsidR="00DD160F" w:rsidRPr="00420C9D" w:rsidRDefault="00DD160F" w:rsidP="0095273D">
      <w:pPr>
        <w:pStyle w:val="Odsekzoznamu"/>
        <w:spacing w:after="0" w:line="240" w:lineRule="auto"/>
        <w:ind w:left="284"/>
        <w:jc w:val="both"/>
        <w:rPr>
          <w:rFonts w:ascii="Arial" w:hAnsi="Arial" w:cs="Arial"/>
          <w:b/>
          <w:sz w:val="20"/>
          <w:szCs w:val="20"/>
        </w:rPr>
      </w:pPr>
    </w:p>
    <w:p w14:paraId="181005AF" w14:textId="39B6BB21" w:rsidR="00DD160F" w:rsidRPr="00420C9D" w:rsidRDefault="00DD160F" w:rsidP="0095273D">
      <w:pPr>
        <w:pStyle w:val="Odsekzoznamu"/>
        <w:spacing w:after="0" w:line="240" w:lineRule="auto"/>
        <w:ind w:left="284"/>
        <w:jc w:val="both"/>
        <w:rPr>
          <w:rFonts w:ascii="Arial" w:hAnsi="Arial" w:cs="Arial"/>
          <w:b/>
          <w:sz w:val="20"/>
          <w:szCs w:val="20"/>
        </w:rPr>
      </w:pPr>
    </w:p>
    <w:p w14:paraId="3235AF70" w14:textId="50983C58" w:rsidR="00DD160F" w:rsidRPr="00420C9D" w:rsidRDefault="00DD160F" w:rsidP="0095273D">
      <w:pPr>
        <w:pStyle w:val="Odsekzoznamu"/>
        <w:spacing w:after="0" w:line="240" w:lineRule="auto"/>
        <w:ind w:left="284"/>
        <w:jc w:val="both"/>
        <w:rPr>
          <w:rFonts w:ascii="Arial" w:hAnsi="Arial" w:cs="Arial"/>
          <w:b/>
          <w:sz w:val="20"/>
          <w:szCs w:val="20"/>
        </w:rPr>
      </w:pPr>
    </w:p>
    <w:p w14:paraId="7B4FE1F1" w14:textId="429BE2EC" w:rsidR="00DD160F" w:rsidRPr="00420C9D" w:rsidRDefault="00DD160F" w:rsidP="0095273D">
      <w:pPr>
        <w:pStyle w:val="Odsekzoznamu"/>
        <w:spacing w:after="0" w:line="240" w:lineRule="auto"/>
        <w:ind w:left="284"/>
        <w:jc w:val="both"/>
        <w:rPr>
          <w:rFonts w:ascii="Arial" w:hAnsi="Arial" w:cs="Arial"/>
          <w:b/>
          <w:sz w:val="20"/>
          <w:szCs w:val="20"/>
        </w:rPr>
      </w:pPr>
    </w:p>
    <w:p w14:paraId="715D41B0" w14:textId="21ADE17E" w:rsidR="00DD160F" w:rsidRPr="00420C9D" w:rsidRDefault="00DD160F" w:rsidP="0095273D">
      <w:pPr>
        <w:pStyle w:val="Odsekzoznamu"/>
        <w:spacing w:after="0" w:line="240" w:lineRule="auto"/>
        <w:ind w:left="284"/>
        <w:jc w:val="both"/>
        <w:rPr>
          <w:rFonts w:ascii="Arial" w:hAnsi="Arial" w:cs="Arial"/>
          <w:b/>
          <w:sz w:val="20"/>
          <w:szCs w:val="20"/>
        </w:rPr>
      </w:pPr>
    </w:p>
    <w:p w14:paraId="26B06F9F" w14:textId="78DE543C" w:rsidR="00DD160F" w:rsidRDefault="00DD160F" w:rsidP="0095273D">
      <w:pPr>
        <w:pStyle w:val="Odsekzoznamu"/>
        <w:spacing w:after="0" w:line="240" w:lineRule="auto"/>
        <w:ind w:left="284"/>
        <w:jc w:val="both"/>
        <w:rPr>
          <w:rFonts w:ascii="Arial" w:hAnsi="Arial" w:cs="Arial"/>
          <w:b/>
          <w:sz w:val="20"/>
          <w:szCs w:val="20"/>
        </w:rPr>
      </w:pPr>
    </w:p>
    <w:p w14:paraId="04526D79" w14:textId="693E6F2E" w:rsidR="00CD2EAD" w:rsidRDefault="00CD2EAD" w:rsidP="0095273D">
      <w:pPr>
        <w:pStyle w:val="Odsekzoznamu"/>
        <w:spacing w:after="0" w:line="240" w:lineRule="auto"/>
        <w:ind w:left="284"/>
        <w:jc w:val="both"/>
        <w:rPr>
          <w:rFonts w:ascii="Arial" w:hAnsi="Arial" w:cs="Arial"/>
          <w:b/>
          <w:sz w:val="20"/>
          <w:szCs w:val="20"/>
        </w:rPr>
      </w:pPr>
    </w:p>
    <w:p w14:paraId="1B3C28B5" w14:textId="6BAF8796" w:rsidR="00CD2EAD" w:rsidRDefault="00CD2EAD" w:rsidP="0095273D">
      <w:pPr>
        <w:pStyle w:val="Odsekzoznamu"/>
        <w:spacing w:after="0" w:line="240" w:lineRule="auto"/>
        <w:ind w:left="284"/>
        <w:jc w:val="both"/>
        <w:rPr>
          <w:rFonts w:ascii="Arial" w:hAnsi="Arial" w:cs="Arial"/>
          <w:b/>
          <w:sz w:val="20"/>
          <w:szCs w:val="20"/>
        </w:rPr>
      </w:pPr>
    </w:p>
    <w:p w14:paraId="47F17A88" w14:textId="69300DA5" w:rsidR="0007088A" w:rsidRDefault="0007088A" w:rsidP="0095273D">
      <w:pPr>
        <w:pStyle w:val="Odsekzoznamu"/>
        <w:spacing w:after="0" w:line="240" w:lineRule="auto"/>
        <w:ind w:left="284"/>
        <w:jc w:val="both"/>
        <w:rPr>
          <w:rFonts w:ascii="Arial" w:hAnsi="Arial" w:cs="Arial"/>
          <w:b/>
          <w:sz w:val="20"/>
          <w:szCs w:val="20"/>
        </w:rPr>
      </w:pPr>
    </w:p>
    <w:p w14:paraId="73885971" w14:textId="50DC3079" w:rsidR="0007088A" w:rsidRDefault="0007088A" w:rsidP="0095273D">
      <w:pPr>
        <w:pStyle w:val="Odsekzoznamu"/>
        <w:spacing w:after="0" w:line="240" w:lineRule="auto"/>
        <w:ind w:left="284"/>
        <w:jc w:val="both"/>
        <w:rPr>
          <w:rFonts w:ascii="Arial" w:hAnsi="Arial" w:cs="Arial"/>
          <w:b/>
          <w:sz w:val="20"/>
          <w:szCs w:val="20"/>
        </w:rPr>
      </w:pPr>
    </w:p>
    <w:p w14:paraId="2A3C6581" w14:textId="6A0ECDA4" w:rsidR="0007088A" w:rsidRDefault="0007088A" w:rsidP="0095273D">
      <w:pPr>
        <w:pStyle w:val="Odsekzoznamu"/>
        <w:spacing w:after="0" w:line="240" w:lineRule="auto"/>
        <w:ind w:left="284"/>
        <w:jc w:val="both"/>
        <w:rPr>
          <w:rFonts w:ascii="Arial" w:hAnsi="Arial" w:cs="Arial"/>
          <w:b/>
          <w:sz w:val="20"/>
          <w:szCs w:val="20"/>
        </w:rPr>
      </w:pPr>
    </w:p>
    <w:p w14:paraId="54F40D3B" w14:textId="31AC658E" w:rsidR="0007088A" w:rsidRDefault="0007088A" w:rsidP="0095273D">
      <w:pPr>
        <w:pStyle w:val="Odsekzoznamu"/>
        <w:spacing w:after="0" w:line="240" w:lineRule="auto"/>
        <w:ind w:left="284"/>
        <w:jc w:val="both"/>
        <w:rPr>
          <w:rFonts w:ascii="Arial" w:hAnsi="Arial" w:cs="Arial"/>
          <w:b/>
          <w:sz w:val="20"/>
          <w:szCs w:val="20"/>
        </w:rPr>
      </w:pPr>
    </w:p>
    <w:p w14:paraId="3DC0B940" w14:textId="258F9CBA" w:rsidR="0007088A" w:rsidRDefault="0007088A" w:rsidP="0095273D">
      <w:pPr>
        <w:pStyle w:val="Odsekzoznamu"/>
        <w:spacing w:after="0" w:line="240" w:lineRule="auto"/>
        <w:ind w:left="284"/>
        <w:jc w:val="both"/>
        <w:rPr>
          <w:rFonts w:ascii="Arial" w:hAnsi="Arial" w:cs="Arial"/>
          <w:b/>
          <w:sz w:val="20"/>
          <w:szCs w:val="20"/>
        </w:rPr>
      </w:pPr>
    </w:p>
    <w:p w14:paraId="117C4232" w14:textId="3267B1F2" w:rsidR="0007088A" w:rsidRDefault="0007088A" w:rsidP="0095273D">
      <w:pPr>
        <w:pStyle w:val="Odsekzoznamu"/>
        <w:spacing w:after="0" w:line="240" w:lineRule="auto"/>
        <w:ind w:left="284"/>
        <w:jc w:val="both"/>
        <w:rPr>
          <w:rFonts w:ascii="Arial" w:hAnsi="Arial" w:cs="Arial"/>
          <w:b/>
          <w:sz w:val="20"/>
          <w:szCs w:val="20"/>
        </w:rPr>
      </w:pPr>
    </w:p>
    <w:p w14:paraId="4F2251CD" w14:textId="72A90AD9" w:rsidR="006B01C5" w:rsidRDefault="006B01C5" w:rsidP="0095273D">
      <w:pPr>
        <w:pStyle w:val="Odsekzoznamu"/>
        <w:spacing w:after="0" w:line="240" w:lineRule="auto"/>
        <w:ind w:left="284"/>
        <w:jc w:val="both"/>
        <w:rPr>
          <w:rFonts w:ascii="Arial" w:hAnsi="Arial" w:cs="Arial"/>
          <w:b/>
          <w:sz w:val="20"/>
          <w:szCs w:val="20"/>
        </w:rPr>
      </w:pPr>
    </w:p>
    <w:p w14:paraId="5A121DD1" w14:textId="040EC5DA" w:rsidR="006B01C5" w:rsidRDefault="006B01C5" w:rsidP="0095273D">
      <w:pPr>
        <w:pStyle w:val="Odsekzoznamu"/>
        <w:spacing w:after="0" w:line="240" w:lineRule="auto"/>
        <w:ind w:left="284"/>
        <w:jc w:val="both"/>
        <w:rPr>
          <w:rFonts w:ascii="Arial" w:hAnsi="Arial" w:cs="Arial"/>
          <w:b/>
          <w:sz w:val="20"/>
          <w:szCs w:val="20"/>
        </w:rPr>
      </w:pPr>
    </w:p>
    <w:p w14:paraId="45C8F763" w14:textId="49C77DD6" w:rsidR="006B01C5" w:rsidRDefault="006B01C5" w:rsidP="0095273D">
      <w:pPr>
        <w:pStyle w:val="Odsekzoznamu"/>
        <w:spacing w:after="0" w:line="240" w:lineRule="auto"/>
        <w:ind w:left="284"/>
        <w:jc w:val="both"/>
        <w:rPr>
          <w:rFonts w:ascii="Arial" w:hAnsi="Arial" w:cs="Arial"/>
          <w:b/>
          <w:sz w:val="20"/>
          <w:szCs w:val="20"/>
        </w:rPr>
      </w:pPr>
    </w:p>
    <w:p w14:paraId="053351AA" w14:textId="1CD08ED9" w:rsidR="006B01C5" w:rsidRDefault="006B01C5" w:rsidP="0095273D">
      <w:pPr>
        <w:pStyle w:val="Odsekzoznamu"/>
        <w:spacing w:after="0" w:line="240" w:lineRule="auto"/>
        <w:ind w:left="284"/>
        <w:jc w:val="both"/>
        <w:rPr>
          <w:rFonts w:ascii="Arial" w:hAnsi="Arial" w:cs="Arial"/>
          <w:b/>
          <w:sz w:val="20"/>
          <w:szCs w:val="20"/>
        </w:rPr>
      </w:pPr>
    </w:p>
    <w:p w14:paraId="0804D521" w14:textId="3C71129A" w:rsidR="006B01C5" w:rsidRDefault="006B01C5" w:rsidP="0095273D">
      <w:pPr>
        <w:pStyle w:val="Odsekzoznamu"/>
        <w:spacing w:after="0" w:line="240" w:lineRule="auto"/>
        <w:ind w:left="284"/>
        <w:jc w:val="both"/>
        <w:rPr>
          <w:rFonts w:ascii="Arial" w:hAnsi="Arial" w:cs="Arial"/>
          <w:b/>
          <w:sz w:val="20"/>
          <w:szCs w:val="20"/>
        </w:rPr>
      </w:pPr>
    </w:p>
    <w:p w14:paraId="58E37FF3" w14:textId="2AB07D99" w:rsidR="006B01C5" w:rsidRDefault="006B01C5" w:rsidP="0095273D">
      <w:pPr>
        <w:pStyle w:val="Odsekzoznamu"/>
        <w:spacing w:after="0" w:line="240" w:lineRule="auto"/>
        <w:ind w:left="284"/>
        <w:jc w:val="both"/>
        <w:rPr>
          <w:rFonts w:ascii="Arial" w:hAnsi="Arial" w:cs="Arial"/>
          <w:b/>
          <w:sz w:val="20"/>
          <w:szCs w:val="20"/>
        </w:rPr>
      </w:pPr>
    </w:p>
    <w:p w14:paraId="4FCF14C6" w14:textId="565CC0A0" w:rsidR="006B01C5" w:rsidRDefault="006B01C5" w:rsidP="0095273D">
      <w:pPr>
        <w:pStyle w:val="Odsekzoznamu"/>
        <w:spacing w:after="0" w:line="240" w:lineRule="auto"/>
        <w:ind w:left="284"/>
        <w:jc w:val="both"/>
        <w:rPr>
          <w:rFonts w:ascii="Arial" w:hAnsi="Arial" w:cs="Arial"/>
          <w:b/>
          <w:sz w:val="20"/>
          <w:szCs w:val="20"/>
        </w:rPr>
      </w:pPr>
    </w:p>
    <w:p w14:paraId="3F56AC04" w14:textId="7B11F2E3" w:rsidR="006B01C5" w:rsidRDefault="006B01C5" w:rsidP="0095273D">
      <w:pPr>
        <w:pStyle w:val="Odsekzoznamu"/>
        <w:spacing w:after="0" w:line="240" w:lineRule="auto"/>
        <w:ind w:left="284"/>
        <w:jc w:val="both"/>
        <w:rPr>
          <w:rFonts w:ascii="Arial" w:hAnsi="Arial" w:cs="Arial"/>
          <w:b/>
          <w:sz w:val="20"/>
          <w:szCs w:val="20"/>
        </w:rPr>
      </w:pPr>
    </w:p>
    <w:p w14:paraId="7A9FDBB5" w14:textId="61BCA8A9" w:rsidR="006B01C5" w:rsidRDefault="006B01C5" w:rsidP="0095273D">
      <w:pPr>
        <w:pStyle w:val="Odsekzoznamu"/>
        <w:spacing w:after="0" w:line="240" w:lineRule="auto"/>
        <w:ind w:left="284"/>
        <w:jc w:val="both"/>
        <w:rPr>
          <w:rFonts w:ascii="Arial" w:hAnsi="Arial" w:cs="Arial"/>
          <w:b/>
          <w:sz w:val="20"/>
          <w:szCs w:val="20"/>
        </w:rPr>
      </w:pPr>
    </w:p>
    <w:p w14:paraId="1D9F499E" w14:textId="02D7ED4C" w:rsidR="006B01C5" w:rsidRDefault="006B01C5" w:rsidP="0095273D">
      <w:pPr>
        <w:pStyle w:val="Odsekzoznamu"/>
        <w:spacing w:after="0" w:line="240" w:lineRule="auto"/>
        <w:ind w:left="284"/>
        <w:jc w:val="both"/>
        <w:rPr>
          <w:rFonts w:ascii="Arial" w:hAnsi="Arial" w:cs="Arial"/>
          <w:b/>
          <w:sz w:val="20"/>
          <w:szCs w:val="20"/>
        </w:rPr>
      </w:pPr>
    </w:p>
    <w:p w14:paraId="30B7273F" w14:textId="7D695CEC" w:rsidR="006B01C5" w:rsidRDefault="006B01C5" w:rsidP="0095273D">
      <w:pPr>
        <w:pStyle w:val="Odsekzoznamu"/>
        <w:spacing w:after="0" w:line="240" w:lineRule="auto"/>
        <w:ind w:left="284"/>
        <w:jc w:val="both"/>
        <w:rPr>
          <w:rFonts w:ascii="Arial" w:hAnsi="Arial" w:cs="Arial"/>
          <w:b/>
          <w:sz w:val="20"/>
          <w:szCs w:val="20"/>
        </w:rPr>
      </w:pPr>
    </w:p>
    <w:p w14:paraId="4E1ED40D" w14:textId="0FB9DC8E" w:rsidR="006B01C5" w:rsidRDefault="006B01C5" w:rsidP="0095273D">
      <w:pPr>
        <w:pStyle w:val="Odsekzoznamu"/>
        <w:spacing w:after="0" w:line="240" w:lineRule="auto"/>
        <w:ind w:left="284"/>
        <w:jc w:val="both"/>
        <w:rPr>
          <w:rFonts w:ascii="Arial" w:hAnsi="Arial" w:cs="Arial"/>
          <w:b/>
          <w:sz w:val="20"/>
          <w:szCs w:val="20"/>
        </w:rPr>
      </w:pPr>
    </w:p>
    <w:p w14:paraId="684EE14A" w14:textId="3525CC72" w:rsidR="006B01C5" w:rsidRDefault="006B01C5" w:rsidP="0095273D">
      <w:pPr>
        <w:pStyle w:val="Odsekzoznamu"/>
        <w:spacing w:after="0" w:line="240" w:lineRule="auto"/>
        <w:ind w:left="284"/>
        <w:jc w:val="both"/>
        <w:rPr>
          <w:rFonts w:ascii="Arial" w:hAnsi="Arial" w:cs="Arial"/>
          <w:b/>
          <w:sz w:val="20"/>
          <w:szCs w:val="20"/>
        </w:rPr>
      </w:pPr>
    </w:p>
    <w:p w14:paraId="0620EEDC" w14:textId="38781F4D" w:rsidR="006B01C5" w:rsidRDefault="006B01C5" w:rsidP="0095273D">
      <w:pPr>
        <w:pStyle w:val="Odsekzoznamu"/>
        <w:spacing w:after="0" w:line="240" w:lineRule="auto"/>
        <w:ind w:left="284"/>
        <w:jc w:val="both"/>
        <w:rPr>
          <w:rFonts w:ascii="Arial" w:hAnsi="Arial" w:cs="Arial"/>
          <w:b/>
          <w:sz w:val="20"/>
          <w:szCs w:val="20"/>
        </w:rPr>
      </w:pPr>
    </w:p>
    <w:p w14:paraId="73559B58" w14:textId="36357F06" w:rsidR="006B01C5" w:rsidRDefault="006B01C5" w:rsidP="0095273D">
      <w:pPr>
        <w:pStyle w:val="Odsekzoznamu"/>
        <w:spacing w:after="0" w:line="240" w:lineRule="auto"/>
        <w:ind w:left="284"/>
        <w:jc w:val="both"/>
        <w:rPr>
          <w:rFonts w:ascii="Arial" w:hAnsi="Arial" w:cs="Arial"/>
          <w:b/>
          <w:sz w:val="20"/>
          <w:szCs w:val="20"/>
        </w:rPr>
      </w:pPr>
    </w:p>
    <w:p w14:paraId="3D56CCFE" w14:textId="4602EE83" w:rsidR="006B01C5" w:rsidRDefault="006B01C5" w:rsidP="0095273D">
      <w:pPr>
        <w:pStyle w:val="Odsekzoznamu"/>
        <w:spacing w:after="0" w:line="240" w:lineRule="auto"/>
        <w:ind w:left="284"/>
        <w:jc w:val="both"/>
        <w:rPr>
          <w:rFonts w:ascii="Arial" w:hAnsi="Arial" w:cs="Arial"/>
          <w:b/>
          <w:sz w:val="20"/>
          <w:szCs w:val="20"/>
        </w:rPr>
      </w:pPr>
    </w:p>
    <w:p w14:paraId="7984E0F1" w14:textId="79B67715" w:rsidR="006B01C5" w:rsidRDefault="006B01C5" w:rsidP="0095273D">
      <w:pPr>
        <w:pStyle w:val="Odsekzoznamu"/>
        <w:spacing w:after="0" w:line="240" w:lineRule="auto"/>
        <w:ind w:left="284"/>
        <w:jc w:val="both"/>
        <w:rPr>
          <w:rFonts w:ascii="Arial" w:hAnsi="Arial" w:cs="Arial"/>
          <w:b/>
          <w:sz w:val="20"/>
          <w:szCs w:val="20"/>
        </w:rPr>
      </w:pPr>
    </w:p>
    <w:p w14:paraId="68035271" w14:textId="627EB5F4" w:rsidR="006B01C5" w:rsidRDefault="006B01C5" w:rsidP="0095273D">
      <w:pPr>
        <w:pStyle w:val="Odsekzoznamu"/>
        <w:spacing w:after="0" w:line="240" w:lineRule="auto"/>
        <w:ind w:left="284"/>
        <w:jc w:val="both"/>
        <w:rPr>
          <w:rFonts w:ascii="Arial" w:hAnsi="Arial" w:cs="Arial"/>
          <w:b/>
          <w:sz w:val="20"/>
          <w:szCs w:val="20"/>
        </w:rPr>
      </w:pPr>
    </w:p>
    <w:p w14:paraId="321749FA" w14:textId="77777777" w:rsidR="006B01C5" w:rsidRDefault="006B01C5" w:rsidP="0095273D">
      <w:pPr>
        <w:pStyle w:val="Odsekzoznamu"/>
        <w:spacing w:after="0" w:line="240" w:lineRule="auto"/>
        <w:ind w:left="284"/>
        <w:jc w:val="both"/>
        <w:rPr>
          <w:rFonts w:ascii="Arial" w:hAnsi="Arial" w:cs="Arial"/>
          <w:b/>
          <w:sz w:val="20"/>
          <w:szCs w:val="20"/>
        </w:rPr>
      </w:pPr>
    </w:p>
    <w:p w14:paraId="286F48B5" w14:textId="5044FF5A" w:rsidR="0007088A" w:rsidRDefault="0007088A" w:rsidP="0095273D">
      <w:pPr>
        <w:pStyle w:val="Odsekzoznamu"/>
        <w:spacing w:after="0" w:line="240" w:lineRule="auto"/>
        <w:ind w:left="284"/>
        <w:jc w:val="both"/>
        <w:rPr>
          <w:rFonts w:ascii="Arial" w:hAnsi="Arial" w:cs="Arial"/>
          <w:b/>
          <w:sz w:val="20"/>
          <w:szCs w:val="20"/>
        </w:rPr>
      </w:pPr>
    </w:p>
    <w:p w14:paraId="0204F0FF" w14:textId="129E1D30" w:rsidR="0007088A" w:rsidRDefault="0007088A" w:rsidP="0095273D">
      <w:pPr>
        <w:pStyle w:val="Odsekzoznamu"/>
        <w:spacing w:after="0" w:line="240" w:lineRule="auto"/>
        <w:ind w:left="284"/>
        <w:jc w:val="both"/>
        <w:rPr>
          <w:rFonts w:ascii="Arial" w:hAnsi="Arial" w:cs="Arial"/>
          <w:b/>
          <w:sz w:val="20"/>
          <w:szCs w:val="20"/>
        </w:rPr>
      </w:pPr>
    </w:p>
    <w:p w14:paraId="09857BC3" w14:textId="77777777" w:rsidR="00CD2EAD" w:rsidRDefault="00DD160F" w:rsidP="00DD160F">
      <w:pPr>
        <w:spacing w:after="0" w:line="240" w:lineRule="auto"/>
        <w:jc w:val="center"/>
        <w:rPr>
          <w:rFonts w:ascii="Arial" w:eastAsia="Times New Roman" w:hAnsi="Arial" w:cs="Arial"/>
          <w:b/>
          <w:caps/>
          <w:sz w:val="24"/>
          <w:szCs w:val="24"/>
        </w:rPr>
      </w:pPr>
      <w:r w:rsidRPr="00420C9D">
        <w:rPr>
          <w:rFonts w:ascii="Arial" w:eastAsia="Times New Roman" w:hAnsi="Arial" w:cs="Arial"/>
          <w:b/>
          <w:caps/>
          <w:sz w:val="24"/>
          <w:szCs w:val="24"/>
        </w:rPr>
        <w:t xml:space="preserve">Príloha B9 </w:t>
      </w:r>
    </w:p>
    <w:p w14:paraId="7E3195FF" w14:textId="77777777" w:rsidR="00CD2EAD" w:rsidRDefault="00CD2EAD" w:rsidP="00DD160F">
      <w:pPr>
        <w:spacing w:after="0" w:line="240" w:lineRule="auto"/>
        <w:jc w:val="center"/>
        <w:rPr>
          <w:rFonts w:ascii="Arial" w:eastAsia="Times New Roman" w:hAnsi="Arial" w:cs="Arial"/>
          <w:b/>
          <w:caps/>
          <w:sz w:val="22"/>
          <w:szCs w:val="22"/>
        </w:rPr>
      </w:pPr>
    </w:p>
    <w:p w14:paraId="51FD1AA2" w14:textId="60E9A37B" w:rsidR="00DD160F" w:rsidRPr="00CD2EAD" w:rsidRDefault="00DD160F" w:rsidP="00DD160F">
      <w:pPr>
        <w:spacing w:after="0" w:line="240" w:lineRule="auto"/>
        <w:jc w:val="center"/>
        <w:rPr>
          <w:rFonts w:ascii="Arial" w:eastAsia="Times New Roman" w:hAnsi="Arial" w:cs="Arial"/>
          <w:sz w:val="24"/>
          <w:szCs w:val="24"/>
        </w:rPr>
      </w:pPr>
      <w:r w:rsidRPr="00CD2EAD">
        <w:rPr>
          <w:rFonts w:ascii="Arial" w:eastAsia="Times New Roman" w:hAnsi="Arial" w:cs="Arial"/>
          <w:b/>
          <w:caps/>
          <w:sz w:val="24"/>
          <w:szCs w:val="24"/>
        </w:rPr>
        <w:t>Splnomocnenie</w:t>
      </w:r>
      <w:r w:rsidRPr="00CD2EAD">
        <w:rPr>
          <w:rFonts w:ascii="Arial" w:eastAsia="Times New Roman" w:hAnsi="Arial" w:cs="Arial"/>
          <w:sz w:val="24"/>
          <w:szCs w:val="24"/>
        </w:rPr>
        <w:t xml:space="preserve"> č.</w:t>
      </w:r>
    </w:p>
    <w:p w14:paraId="75F3A8F1" w14:textId="77777777" w:rsidR="00DD160F" w:rsidRPr="00420C9D" w:rsidRDefault="00DD160F" w:rsidP="00DD160F">
      <w:pPr>
        <w:spacing w:after="0" w:line="240" w:lineRule="auto"/>
        <w:jc w:val="center"/>
        <w:rPr>
          <w:rFonts w:ascii="Arial" w:eastAsia="Times New Roman" w:hAnsi="Arial" w:cs="Arial"/>
          <w:sz w:val="22"/>
          <w:szCs w:val="22"/>
        </w:rPr>
      </w:pPr>
    </w:p>
    <w:p w14:paraId="1FA51B9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Národná diaľničná spoločnosť, a.s.</w:t>
      </w:r>
      <w:r w:rsidRPr="00420C9D">
        <w:rPr>
          <w:rFonts w:ascii="Arial" w:eastAsia="Times New Roman" w:hAnsi="Arial" w:cs="Arial"/>
          <w:sz w:val="20"/>
          <w:szCs w:val="20"/>
        </w:rPr>
        <w:t>,</w:t>
      </w:r>
    </w:p>
    <w:p w14:paraId="1C1F4073"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so sídlom Dúbravská cesta 14, 84104 Bratislava, IČO: 35 919 001</w:t>
      </w:r>
    </w:p>
    <w:p w14:paraId="75F84D26" w14:textId="4123884A" w:rsidR="00DD160F"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zapísaná v Obchodnom registri Mestského súdu Bratislava III, oddiel: Sa vložka č.: 3518/B</w:t>
      </w:r>
      <w:r w:rsidRPr="00420C9D">
        <w:rPr>
          <w:rFonts w:ascii="Arial" w:eastAsia="Times New Roman" w:hAnsi="Arial" w:cs="Arial"/>
          <w:sz w:val="20"/>
          <w:szCs w:val="20"/>
        </w:rPr>
        <w:br/>
        <w:t>zastúpená:</w:t>
      </w:r>
    </w:p>
    <w:p w14:paraId="0B3055E1" w14:textId="77777777" w:rsidR="00CD2EAD" w:rsidRPr="00420C9D" w:rsidRDefault="00CD2EAD" w:rsidP="00DD160F">
      <w:pPr>
        <w:spacing w:after="0" w:line="240" w:lineRule="auto"/>
        <w:jc w:val="center"/>
        <w:rPr>
          <w:rFonts w:ascii="Arial" w:eastAsia="Times New Roman" w:hAnsi="Arial" w:cs="Arial"/>
          <w:sz w:val="20"/>
          <w:szCs w:val="20"/>
        </w:rPr>
      </w:pPr>
    </w:p>
    <w:p w14:paraId="51B48EAF" w14:textId="7D5AEEC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Ing. Filipom Macháčkom</w:t>
      </w:r>
    </w:p>
    <w:p w14:paraId="16D2AE5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predsedom predstavenstva a generálnym riaditeľom</w:t>
      </w:r>
    </w:p>
    <w:p w14:paraId="2B77D0A5"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a</w:t>
      </w:r>
    </w:p>
    <w:p w14:paraId="2E8C1FE3" w14:textId="3D66EA1F"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Mgr</w:t>
      </w:r>
      <w:r w:rsidR="00C950DF" w:rsidRPr="00420C9D">
        <w:rPr>
          <w:rFonts w:ascii="Arial" w:eastAsia="Times New Roman" w:hAnsi="Arial" w:cs="Arial"/>
          <w:sz w:val="20"/>
          <w:szCs w:val="20"/>
        </w:rPr>
        <w:t xml:space="preserve">. </w:t>
      </w:r>
      <w:r w:rsidRPr="00420C9D">
        <w:rPr>
          <w:rFonts w:ascii="Arial" w:eastAsia="Times New Roman" w:hAnsi="Arial" w:cs="Arial"/>
          <w:sz w:val="20"/>
          <w:szCs w:val="20"/>
        </w:rPr>
        <w:t>Tomášom Mateičkom,</w:t>
      </w:r>
    </w:p>
    <w:p w14:paraId="50B0080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členom predstavenstva </w:t>
      </w:r>
    </w:p>
    <w:p w14:paraId="0C31CA98" w14:textId="77777777" w:rsidR="00DD160F" w:rsidRPr="00420C9D" w:rsidRDefault="00DD160F" w:rsidP="00DD160F">
      <w:pPr>
        <w:spacing w:after="0" w:line="240" w:lineRule="auto"/>
        <w:jc w:val="center"/>
        <w:rPr>
          <w:rFonts w:ascii="Arial" w:eastAsia="Times New Roman" w:hAnsi="Arial" w:cs="Arial"/>
          <w:sz w:val="20"/>
          <w:szCs w:val="20"/>
        </w:rPr>
      </w:pPr>
    </w:p>
    <w:p w14:paraId="6D35E3F6"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týmto </w:t>
      </w:r>
    </w:p>
    <w:p w14:paraId="47773DCB"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splnomocňujú</w:t>
      </w:r>
    </w:p>
    <w:p w14:paraId="448A5E1A" w14:textId="77777777" w:rsidR="00DD160F" w:rsidRPr="00420C9D" w:rsidRDefault="00DD160F" w:rsidP="00DD160F">
      <w:pPr>
        <w:spacing w:after="0" w:line="240" w:lineRule="auto"/>
        <w:jc w:val="center"/>
        <w:rPr>
          <w:rFonts w:ascii="Arial" w:eastAsia="Times New Roman" w:hAnsi="Arial" w:cs="Arial"/>
          <w:sz w:val="20"/>
          <w:szCs w:val="20"/>
        </w:rPr>
      </w:pPr>
    </w:p>
    <w:p w14:paraId="0B48DE9F"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sz w:val="20"/>
          <w:szCs w:val="20"/>
        </w:rPr>
        <w:t xml:space="preserve">Splnomocnenec: </w:t>
      </w:r>
      <w:r w:rsidRPr="00420C9D">
        <w:rPr>
          <w:rFonts w:ascii="Arial" w:eastAsia="Times New Roman" w:hAnsi="Arial" w:cs="Arial"/>
          <w:b/>
          <w:sz w:val="20"/>
          <w:szCs w:val="20"/>
        </w:rPr>
        <w:t>Združenie</w:t>
      </w:r>
      <w:r w:rsidRPr="00420C9D">
        <w:rPr>
          <w:rFonts w:ascii="Arial" w:eastAsia="Times New Roman" w:hAnsi="Arial" w:cs="Arial"/>
          <w:sz w:val="20"/>
          <w:szCs w:val="20"/>
          <w:vertAlign w:val="superscript"/>
        </w:rPr>
        <w:footnoteReference w:id="56"/>
      </w:r>
      <w:r w:rsidRPr="00420C9D">
        <w:rPr>
          <w:rFonts w:ascii="Arial" w:eastAsia="Times New Roman" w:hAnsi="Arial" w:cs="Arial"/>
          <w:b/>
          <w:sz w:val="20"/>
          <w:szCs w:val="20"/>
        </w:rPr>
        <w:t xml:space="preserve"> „Názov“</w:t>
      </w:r>
    </w:p>
    <w:p w14:paraId="05911EB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Založené Zmluvou o združení zo dňa XX. XX. XXXX podľa § 829 a nasl. Zákona č. 40/1964 Zb. Občianskeho zákonníka v znení neskorších predpisov</w:t>
      </w:r>
    </w:p>
    <w:p w14:paraId="2B53A7EC" w14:textId="77777777" w:rsidR="00DD160F" w:rsidRPr="00420C9D" w:rsidRDefault="00DD160F" w:rsidP="00DD160F">
      <w:pPr>
        <w:spacing w:after="0" w:line="240" w:lineRule="auto"/>
        <w:rPr>
          <w:rFonts w:ascii="Arial" w:eastAsia="Times New Roman" w:hAnsi="Arial" w:cs="Arial"/>
          <w:sz w:val="20"/>
          <w:szCs w:val="20"/>
        </w:rPr>
      </w:pPr>
    </w:p>
    <w:p w14:paraId="435DDBFB"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Zhotoviteľ/Vedúci člen združenia: Názov podľa OR</w:t>
      </w:r>
    </w:p>
    <w:p w14:paraId="02CCFE75"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So sídlom:</w:t>
      </w:r>
    </w:p>
    <w:p w14:paraId="0D4A92E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IČO:</w:t>
      </w:r>
    </w:p>
    <w:p w14:paraId="00F2EEA2" w14:textId="60EA8983"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Zapísaný v Obchodnom registri Okresného/Mestského súdu Mesto, Oddiel:    , vložka č.: XXX/X, aby zastupoval NDS, a.s. v rozsahu investora vo všetkých konaniach a úkonoch potrebných pre realizáciu stavby:</w:t>
      </w:r>
    </w:p>
    <w:p w14:paraId="20DFC7A5" w14:textId="29E35DE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951C35" w:rsidRPr="00420C9D">
        <w:rPr>
          <w:rFonts w:ascii="Arial" w:eastAsia="Times New Roman" w:hAnsi="Arial" w:cs="Arial"/>
          <w:b/>
          <w:sz w:val="20"/>
          <w:szCs w:val="20"/>
        </w:rPr>
        <w:t>D1 Turany - Hubová</w:t>
      </w:r>
      <w:r w:rsidRPr="00420C9D">
        <w:rPr>
          <w:rFonts w:ascii="Arial" w:eastAsia="Times New Roman" w:hAnsi="Arial" w:cs="Arial"/>
          <w:b/>
          <w:sz w:val="20"/>
          <w:szCs w:val="20"/>
        </w:rPr>
        <w:t>“</w:t>
      </w:r>
    </w:p>
    <w:p w14:paraId="43FAC5B5" w14:textId="77777777" w:rsidR="00DD160F" w:rsidRPr="00420C9D" w:rsidRDefault="00DD160F" w:rsidP="00DD160F">
      <w:pPr>
        <w:spacing w:after="0" w:line="240" w:lineRule="auto"/>
        <w:rPr>
          <w:rFonts w:ascii="Arial" w:eastAsia="Times New Roman" w:hAnsi="Arial" w:cs="Arial"/>
          <w:sz w:val="20"/>
          <w:szCs w:val="20"/>
        </w:rPr>
      </w:pPr>
    </w:p>
    <w:p w14:paraId="067F789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Splnomocnenec je oprávnený:</w:t>
      </w:r>
    </w:p>
    <w:p w14:paraId="6342D9ED"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Na zastupovanie NDS, a.s. vo všetkých úkonoch a konaniach súvisiacich s inžinierskou činnosťou zabezpečujúcou realizáciu stavby v rozsahu:</w:t>
      </w:r>
    </w:p>
    <w:p w14:paraId="16AF5076" w14:textId="77777777" w:rsidR="00DD160F" w:rsidRPr="00420C9D" w:rsidRDefault="00DD160F" w:rsidP="00DD160F">
      <w:pPr>
        <w:spacing w:after="0" w:line="240" w:lineRule="auto"/>
        <w:rPr>
          <w:rFonts w:ascii="Arial" w:eastAsia="Times New Roman" w:hAnsi="Arial" w:cs="Arial"/>
          <w:sz w:val="20"/>
          <w:szCs w:val="20"/>
        </w:rPr>
      </w:pPr>
    </w:p>
    <w:p w14:paraId="5EAE7FE7" w14:textId="77777777" w:rsidR="00DD160F" w:rsidRPr="00420C9D" w:rsidRDefault="00DD160F" w:rsidP="005E46B5">
      <w:pPr>
        <w:numPr>
          <w:ilvl w:val="0"/>
          <w:numId w:val="48"/>
        </w:numPr>
        <w:spacing w:after="0" w:line="259" w:lineRule="auto"/>
        <w:contextualSpacing/>
        <w:rPr>
          <w:rFonts w:ascii="Arial" w:eastAsia="Times New Roman" w:hAnsi="Arial" w:cs="Arial"/>
          <w:sz w:val="20"/>
          <w:szCs w:val="20"/>
        </w:rPr>
      </w:pPr>
      <w:r w:rsidRPr="00420C9D">
        <w:rPr>
          <w:rFonts w:ascii="Arial" w:eastAsia="Times New Roman" w:hAnsi="Arial" w:cs="Arial"/>
          <w:sz w:val="20"/>
          <w:szCs w:val="20"/>
        </w:rPr>
        <w:t>vo všetkých úkonoch súvisiacich s inžinierskou činnosťou zabezpečujúcou realizáciu stavby,</w:t>
      </w:r>
    </w:p>
    <w:p w14:paraId="676DB43B" w14:textId="77777777" w:rsidR="00DD160F" w:rsidRPr="00420C9D" w:rsidRDefault="00DD160F" w:rsidP="005E46B5">
      <w:pPr>
        <w:numPr>
          <w:ilvl w:val="0"/>
          <w:numId w:val="48"/>
        </w:numPr>
        <w:spacing w:after="0" w:line="259" w:lineRule="auto"/>
        <w:contextualSpacing/>
        <w:jc w:val="both"/>
        <w:rPr>
          <w:rFonts w:ascii="Arial" w:eastAsia="Times New Roman" w:hAnsi="Arial" w:cs="Arial"/>
          <w:sz w:val="20"/>
          <w:szCs w:val="20"/>
        </w:rPr>
      </w:pPr>
      <w:r w:rsidRPr="00420C9D">
        <w:rPr>
          <w:rFonts w:ascii="Arial" w:eastAsia="Times New Roman" w:hAnsi="Arial" w:cs="Arial"/>
          <w:sz w:val="20"/>
          <w:szCs w:val="20"/>
        </w:rPr>
        <w:t>v komunikácii so stavebným úradom, orgánmi štátneho stavebného dohľadu a ostatnými orgánmi štátnej a verejnej správy v priebehu výstavby,</w:t>
      </w:r>
    </w:p>
    <w:p w14:paraId="2C66EC05" w14:textId="77777777" w:rsidR="00DD160F" w:rsidRPr="00420C9D" w:rsidRDefault="00DD160F" w:rsidP="00DD160F">
      <w:pPr>
        <w:spacing w:after="0" w:line="240" w:lineRule="auto"/>
        <w:ind w:left="708"/>
        <w:jc w:val="both"/>
        <w:rPr>
          <w:rFonts w:ascii="Arial" w:eastAsia="Times New Roman" w:hAnsi="Arial" w:cs="Arial"/>
          <w:sz w:val="20"/>
          <w:szCs w:val="20"/>
        </w:rPr>
      </w:pPr>
    </w:p>
    <w:p w14:paraId="0379566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Pri všetkých úkonoch, na ktoré je splnomocnenec oprávnený podľa tohto splnomocnenia, bude vždy uvádzať, že koná v mene splnomocniteľa, t. j. NDS, a. s.</w:t>
      </w:r>
    </w:p>
    <w:p w14:paraId="60F49E68" w14:textId="77777777" w:rsidR="00DD160F" w:rsidRPr="00420C9D" w:rsidRDefault="00DD160F" w:rsidP="00DD160F">
      <w:pPr>
        <w:spacing w:after="0" w:line="240" w:lineRule="auto"/>
        <w:jc w:val="both"/>
        <w:rPr>
          <w:rFonts w:ascii="Arial" w:eastAsia="Times New Roman" w:hAnsi="Arial" w:cs="Arial"/>
          <w:sz w:val="20"/>
          <w:szCs w:val="20"/>
        </w:rPr>
      </w:pPr>
    </w:p>
    <w:p w14:paraId="236DF8B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vykonáva inžiniersku činnosť na predmetnú stavbu na základe Zmluvy o dielo č.     zo dňa XX.XX.XXXX s dátumom účinnosti XX.XX.XXXX.</w:t>
      </w:r>
    </w:p>
    <w:p w14:paraId="4CEA49E9" w14:textId="77777777" w:rsidR="00DD160F" w:rsidRPr="00420C9D" w:rsidRDefault="00DD160F" w:rsidP="00DD160F">
      <w:pPr>
        <w:spacing w:after="0" w:line="240" w:lineRule="auto"/>
        <w:jc w:val="both"/>
        <w:rPr>
          <w:rFonts w:ascii="Arial" w:eastAsia="Times New Roman" w:hAnsi="Arial" w:cs="Arial"/>
          <w:sz w:val="20"/>
          <w:szCs w:val="20"/>
        </w:rPr>
      </w:pPr>
    </w:p>
    <w:p w14:paraId="53223E8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Toto splnomocnenie oprávňuje splnomocnenca na zastupovanie len v rozsahu v ňom určenom a platí do ukončenia realizácie stavby, t. j. do právoplatnosti kolaudačného rozhodnutia, ak ich má byť viac, do právoplatnosti posledného z nich. Týmto nie je dotknutá platnosť ustanovení § 33b ods. 1 a 2 Občianskeho zákonníka, podľa ktorých môže toto splnomocnenie zaniknúť aj pred ukončením realizácie stavby.</w:t>
      </w:r>
    </w:p>
    <w:p w14:paraId="63C63E99" w14:textId="77777777" w:rsidR="00DD160F" w:rsidRPr="00420C9D" w:rsidRDefault="00DD160F" w:rsidP="00DD160F">
      <w:pPr>
        <w:spacing w:after="0" w:line="240" w:lineRule="auto"/>
        <w:jc w:val="both"/>
        <w:rPr>
          <w:rFonts w:ascii="Arial" w:eastAsia="Times New Roman" w:hAnsi="Arial" w:cs="Arial"/>
          <w:sz w:val="20"/>
          <w:szCs w:val="20"/>
        </w:rPr>
      </w:pPr>
    </w:p>
    <w:p w14:paraId="475C673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je oprávnený udeliť plnomocenstvo v  celom rozsahu ďalšej osobe. Táto splnomocnencom splnomocnená osoba už nie je oprávnená plnú moc udeliť inej osobe.</w:t>
      </w:r>
    </w:p>
    <w:p w14:paraId="0B7CD9CF" w14:textId="1CA9F9EF" w:rsidR="00DD160F" w:rsidRPr="00420C9D" w:rsidRDefault="00DD160F" w:rsidP="00DD160F">
      <w:pPr>
        <w:spacing w:after="0" w:line="240" w:lineRule="auto"/>
        <w:jc w:val="both"/>
        <w:rPr>
          <w:rFonts w:ascii="Arial" w:eastAsia="Times New Roman" w:hAnsi="Arial" w:cs="Arial"/>
          <w:sz w:val="20"/>
          <w:szCs w:val="20"/>
        </w:rPr>
      </w:pPr>
    </w:p>
    <w:p w14:paraId="7ABFA65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Pre prípad, že s poukazom na toto splnomocnenie bude potrebné spracúvať osobné údaje fyzických osôb, sú splnomocnenec a ním poverené osoby povinné nakladať s osobnými údajmi v súlade so zákonom č. 18/2018 Z. z. o ochrane osobných údajov a o zmene a doplnení niektorých zákonov.</w:t>
      </w:r>
    </w:p>
    <w:p w14:paraId="255DD8FC" w14:textId="77777777" w:rsidR="00DD160F" w:rsidRPr="00420C9D" w:rsidRDefault="00DD160F" w:rsidP="00DD160F">
      <w:pPr>
        <w:spacing w:after="0" w:line="240" w:lineRule="auto"/>
        <w:jc w:val="both"/>
        <w:rPr>
          <w:rFonts w:ascii="Arial" w:eastAsia="Times New Roman" w:hAnsi="Arial" w:cs="Arial"/>
          <w:sz w:val="20"/>
          <w:szCs w:val="20"/>
        </w:rPr>
      </w:pPr>
    </w:p>
    <w:p w14:paraId="1C5A12FE"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46974CC6" w14:textId="77777777" w:rsidR="00DD160F" w:rsidRPr="00420C9D" w:rsidRDefault="00DD160F" w:rsidP="00DD160F">
      <w:pPr>
        <w:spacing w:after="0" w:line="240" w:lineRule="auto"/>
        <w:jc w:val="both"/>
        <w:rPr>
          <w:rFonts w:ascii="Arial" w:eastAsia="Times New Roman" w:hAnsi="Arial" w:cs="Arial"/>
          <w:sz w:val="20"/>
          <w:szCs w:val="20"/>
        </w:rPr>
      </w:pPr>
    </w:p>
    <w:p w14:paraId="3569321B" w14:textId="77777777" w:rsidR="00DD160F" w:rsidRPr="00420C9D" w:rsidRDefault="00DD160F" w:rsidP="00DD160F">
      <w:pPr>
        <w:spacing w:after="0" w:line="240" w:lineRule="auto"/>
        <w:ind w:left="4956"/>
        <w:jc w:val="both"/>
        <w:rPr>
          <w:rFonts w:ascii="Arial" w:eastAsia="Times New Roman" w:hAnsi="Arial" w:cs="Arial"/>
          <w:sz w:val="20"/>
          <w:szCs w:val="20"/>
        </w:rPr>
      </w:pPr>
    </w:p>
    <w:p w14:paraId="1FB3F80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63FADB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2477DDFD" w14:textId="77777777" w:rsidTr="003F7A5E">
        <w:tc>
          <w:tcPr>
            <w:tcW w:w="4531" w:type="dxa"/>
          </w:tcPr>
          <w:p w14:paraId="63F818A6" w14:textId="77777777" w:rsidR="00DD160F" w:rsidRPr="00420C9D" w:rsidRDefault="00DD160F" w:rsidP="00DD160F">
            <w:pPr>
              <w:jc w:val="both"/>
              <w:rPr>
                <w:rFonts w:ascii="Arial" w:hAnsi="Arial" w:cs="Arial"/>
              </w:rPr>
            </w:pPr>
          </w:p>
        </w:tc>
        <w:tc>
          <w:tcPr>
            <w:tcW w:w="4531" w:type="dxa"/>
          </w:tcPr>
          <w:p w14:paraId="3FD689F9" w14:textId="2BC786CE" w:rsidR="00DD160F" w:rsidRPr="00420C9D" w:rsidRDefault="00DD160F" w:rsidP="00DD160F">
            <w:pPr>
              <w:jc w:val="center"/>
              <w:rPr>
                <w:rFonts w:ascii="Arial" w:hAnsi="Arial" w:cs="Arial"/>
              </w:rPr>
            </w:pPr>
            <w:r w:rsidRPr="00420C9D">
              <w:rPr>
                <w:rFonts w:ascii="Arial" w:hAnsi="Arial" w:cs="Arial"/>
              </w:rPr>
              <w:t xml:space="preserve">Ing. </w:t>
            </w:r>
            <w:r w:rsidR="00C91A3C" w:rsidRPr="00420C9D">
              <w:rPr>
                <w:rFonts w:ascii="Arial" w:hAnsi="Arial" w:cs="Arial"/>
              </w:rPr>
              <w:t>Filip Macháček</w:t>
            </w:r>
          </w:p>
        </w:tc>
      </w:tr>
      <w:tr w:rsidR="00DD160F" w:rsidRPr="00420C9D" w14:paraId="5181EEFA" w14:textId="77777777" w:rsidTr="003F7A5E">
        <w:trPr>
          <w:trHeight w:val="543"/>
        </w:trPr>
        <w:tc>
          <w:tcPr>
            <w:tcW w:w="4531" w:type="dxa"/>
          </w:tcPr>
          <w:p w14:paraId="258C0628" w14:textId="77777777" w:rsidR="00DD160F" w:rsidRPr="00420C9D" w:rsidRDefault="00DD160F" w:rsidP="00DD160F">
            <w:pPr>
              <w:jc w:val="both"/>
              <w:rPr>
                <w:rFonts w:ascii="Arial" w:hAnsi="Arial" w:cs="Arial"/>
              </w:rPr>
            </w:pPr>
          </w:p>
        </w:tc>
        <w:tc>
          <w:tcPr>
            <w:tcW w:w="4531" w:type="dxa"/>
          </w:tcPr>
          <w:p w14:paraId="07D4FECE" w14:textId="77777777" w:rsidR="00DD160F" w:rsidRPr="00420C9D" w:rsidRDefault="00DD160F" w:rsidP="00DD160F">
            <w:pPr>
              <w:jc w:val="center"/>
              <w:rPr>
                <w:rFonts w:ascii="Arial" w:hAnsi="Arial" w:cs="Arial"/>
              </w:rPr>
            </w:pPr>
            <w:r w:rsidRPr="00420C9D">
              <w:rPr>
                <w:rFonts w:ascii="Arial" w:hAnsi="Arial" w:cs="Arial"/>
              </w:rPr>
              <w:t>predseda predstavenstva a </w:t>
            </w:r>
          </w:p>
          <w:p w14:paraId="113FE940" w14:textId="77777777" w:rsidR="00DD160F" w:rsidRPr="00420C9D" w:rsidRDefault="00DD160F" w:rsidP="00DD160F">
            <w:pPr>
              <w:jc w:val="center"/>
              <w:rPr>
                <w:rFonts w:ascii="Arial" w:hAnsi="Arial" w:cs="Arial"/>
              </w:rPr>
            </w:pPr>
            <w:r w:rsidRPr="00420C9D">
              <w:rPr>
                <w:rFonts w:ascii="Arial" w:hAnsi="Arial" w:cs="Arial"/>
              </w:rPr>
              <w:t>generálny riaditeľ</w:t>
            </w:r>
          </w:p>
          <w:p w14:paraId="5BE3E981" w14:textId="77777777" w:rsidR="00DD160F" w:rsidRPr="00420C9D" w:rsidRDefault="00DD160F" w:rsidP="00DD160F">
            <w:pPr>
              <w:jc w:val="both"/>
              <w:rPr>
                <w:rFonts w:ascii="Arial" w:hAnsi="Arial" w:cs="Arial"/>
              </w:rPr>
            </w:pPr>
          </w:p>
        </w:tc>
      </w:tr>
    </w:tbl>
    <w:p w14:paraId="00B9C2FE" w14:textId="77777777" w:rsidR="00DD160F" w:rsidRPr="00420C9D" w:rsidRDefault="00DD160F" w:rsidP="00DD160F">
      <w:pPr>
        <w:spacing w:after="0" w:line="240" w:lineRule="auto"/>
        <w:jc w:val="both"/>
        <w:rPr>
          <w:rFonts w:ascii="Arial" w:eastAsia="Times New Roman" w:hAnsi="Arial" w:cs="Arial"/>
          <w:sz w:val="20"/>
          <w:szCs w:val="20"/>
        </w:rPr>
      </w:pPr>
    </w:p>
    <w:p w14:paraId="717A3967"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78F907EC"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04B1D682" w14:textId="77777777" w:rsidR="00DD160F" w:rsidRPr="00420C9D" w:rsidRDefault="00DD160F" w:rsidP="00DD160F">
      <w:pPr>
        <w:spacing w:after="0" w:line="240" w:lineRule="auto"/>
        <w:ind w:left="4956"/>
        <w:jc w:val="both"/>
        <w:rPr>
          <w:rFonts w:ascii="Arial" w:eastAsia="Times New Roman" w:hAnsi="Arial" w:cs="Arial"/>
          <w:sz w:val="20"/>
          <w:szCs w:val="20"/>
        </w:rPr>
      </w:pPr>
      <w:r w:rsidRPr="00420C9D">
        <w:rPr>
          <w:rFonts w:ascii="Arial" w:eastAsia="Times New Roman" w:hAnsi="Arial" w:cs="Arial"/>
          <w:sz w:val="20"/>
          <w:szCs w:val="20"/>
        </w:rPr>
        <w:t xml:space="preserve">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6C63A04C" w14:textId="77777777" w:rsidTr="003F7A5E">
        <w:tc>
          <w:tcPr>
            <w:tcW w:w="4531" w:type="dxa"/>
          </w:tcPr>
          <w:p w14:paraId="357EF0C0" w14:textId="77777777" w:rsidR="00DD160F" w:rsidRPr="00420C9D" w:rsidRDefault="00DD160F" w:rsidP="00DD160F">
            <w:pPr>
              <w:jc w:val="both"/>
              <w:rPr>
                <w:rFonts w:ascii="Arial" w:hAnsi="Arial" w:cs="Arial"/>
              </w:rPr>
            </w:pPr>
          </w:p>
        </w:tc>
        <w:tc>
          <w:tcPr>
            <w:tcW w:w="4531" w:type="dxa"/>
          </w:tcPr>
          <w:p w14:paraId="61E6C014" w14:textId="6CBB4B0A" w:rsidR="00DD160F" w:rsidRPr="00420C9D" w:rsidRDefault="00C91A3C" w:rsidP="00DD160F">
            <w:pPr>
              <w:jc w:val="center"/>
              <w:rPr>
                <w:rFonts w:ascii="Arial" w:hAnsi="Arial" w:cs="Arial"/>
              </w:rPr>
            </w:pPr>
            <w:r w:rsidRPr="00420C9D">
              <w:rPr>
                <w:rFonts w:ascii="Arial" w:hAnsi="Arial" w:cs="Arial"/>
              </w:rPr>
              <w:t>Mgr. Tomáš Mateička</w:t>
            </w:r>
          </w:p>
        </w:tc>
      </w:tr>
      <w:tr w:rsidR="00DD160F" w:rsidRPr="00420C9D" w14:paraId="75A12455" w14:textId="77777777" w:rsidTr="003F7A5E">
        <w:trPr>
          <w:trHeight w:val="543"/>
        </w:trPr>
        <w:tc>
          <w:tcPr>
            <w:tcW w:w="4531" w:type="dxa"/>
          </w:tcPr>
          <w:p w14:paraId="45096611" w14:textId="77777777" w:rsidR="00DD160F" w:rsidRPr="00420C9D" w:rsidRDefault="00DD160F" w:rsidP="00DD160F">
            <w:pPr>
              <w:jc w:val="both"/>
              <w:rPr>
                <w:rFonts w:ascii="Arial" w:hAnsi="Arial" w:cs="Arial"/>
              </w:rPr>
            </w:pPr>
          </w:p>
        </w:tc>
        <w:tc>
          <w:tcPr>
            <w:tcW w:w="4531" w:type="dxa"/>
          </w:tcPr>
          <w:p w14:paraId="149D67BB" w14:textId="77777777" w:rsidR="00DD160F" w:rsidRPr="00420C9D" w:rsidRDefault="00DD160F" w:rsidP="00DD160F">
            <w:pPr>
              <w:jc w:val="center"/>
              <w:rPr>
                <w:rFonts w:ascii="Arial" w:hAnsi="Arial" w:cs="Arial"/>
              </w:rPr>
            </w:pPr>
            <w:r w:rsidRPr="00420C9D">
              <w:rPr>
                <w:rFonts w:ascii="Arial" w:hAnsi="Arial" w:cs="Arial"/>
              </w:rPr>
              <w:t>člen predstavenstva</w:t>
            </w:r>
          </w:p>
        </w:tc>
      </w:tr>
    </w:tbl>
    <w:p w14:paraId="41FBC1F2" w14:textId="77777777" w:rsidR="00DD160F" w:rsidRPr="00420C9D" w:rsidRDefault="00DD160F" w:rsidP="00DD160F">
      <w:pPr>
        <w:spacing w:after="0" w:line="240" w:lineRule="auto"/>
        <w:jc w:val="both"/>
        <w:rPr>
          <w:rFonts w:ascii="Arial" w:eastAsia="Times New Roman" w:hAnsi="Arial" w:cs="Arial"/>
          <w:sz w:val="20"/>
          <w:szCs w:val="20"/>
        </w:rPr>
      </w:pPr>
    </w:p>
    <w:p w14:paraId="724C3E7F" w14:textId="77777777" w:rsidR="00DD160F" w:rsidRPr="00420C9D" w:rsidRDefault="00DD160F" w:rsidP="00DD160F">
      <w:pPr>
        <w:spacing w:after="0" w:line="240" w:lineRule="auto"/>
        <w:jc w:val="both"/>
        <w:rPr>
          <w:rFonts w:ascii="Arial" w:eastAsia="Times New Roman" w:hAnsi="Arial" w:cs="Arial"/>
          <w:sz w:val="20"/>
          <w:szCs w:val="20"/>
        </w:rPr>
      </w:pPr>
    </w:p>
    <w:p w14:paraId="72068951" w14:textId="77777777" w:rsidR="00DD160F" w:rsidRPr="00420C9D" w:rsidRDefault="00DD160F" w:rsidP="00DD160F">
      <w:pPr>
        <w:spacing w:after="0" w:line="240" w:lineRule="auto"/>
        <w:jc w:val="both"/>
        <w:rPr>
          <w:rFonts w:ascii="Arial" w:eastAsia="Times New Roman" w:hAnsi="Arial" w:cs="Arial"/>
          <w:sz w:val="20"/>
          <w:szCs w:val="20"/>
        </w:rPr>
      </w:pPr>
    </w:p>
    <w:p w14:paraId="7FCED9F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Splnomocnenec splnomocnenie v hore uvedenom rozsahu prijíma:</w:t>
      </w:r>
    </w:p>
    <w:p w14:paraId="3D8BD395" w14:textId="77777777" w:rsidR="00DD160F" w:rsidRPr="00420C9D" w:rsidRDefault="00DD160F" w:rsidP="00DD160F">
      <w:pPr>
        <w:spacing w:after="0" w:line="240" w:lineRule="auto"/>
        <w:jc w:val="both"/>
        <w:rPr>
          <w:rFonts w:ascii="Arial" w:eastAsia="Times New Roman" w:hAnsi="Arial" w:cs="Arial"/>
          <w:sz w:val="20"/>
          <w:szCs w:val="20"/>
        </w:rPr>
      </w:pPr>
    </w:p>
    <w:p w14:paraId="3840DDA9"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Bratislave, dňa XX.XX.XXXX</w:t>
      </w:r>
    </w:p>
    <w:p w14:paraId="2B8470C4" w14:textId="77777777" w:rsidR="00DD160F" w:rsidRPr="00420C9D" w:rsidRDefault="00DD160F" w:rsidP="00DD160F">
      <w:pPr>
        <w:spacing w:after="0" w:line="240" w:lineRule="auto"/>
        <w:jc w:val="both"/>
        <w:rPr>
          <w:rFonts w:ascii="Arial" w:eastAsia="Times New Roman" w:hAnsi="Arial" w:cs="Arial"/>
          <w:sz w:val="20"/>
          <w:szCs w:val="20"/>
        </w:rPr>
      </w:pPr>
    </w:p>
    <w:p w14:paraId="12E6D6EA" w14:textId="77777777" w:rsidR="00DD160F" w:rsidRPr="00420C9D" w:rsidRDefault="00DD160F" w:rsidP="00DD160F">
      <w:pPr>
        <w:spacing w:after="0" w:line="240" w:lineRule="auto"/>
        <w:jc w:val="both"/>
        <w:rPr>
          <w:rFonts w:ascii="Arial" w:eastAsia="Times New Roman" w:hAnsi="Arial" w:cs="Arial"/>
          <w:sz w:val="20"/>
          <w:szCs w:val="20"/>
        </w:rPr>
      </w:pPr>
    </w:p>
    <w:p w14:paraId="3CCF7BF7" w14:textId="77777777" w:rsidR="00DD160F" w:rsidRPr="00420C9D" w:rsidRDefault="00DD160F" w:rsidP="00DD160F">
      <w:pPr>
        <w:spacing w:after="0" w:line="240" w:lineRule="auto"/>
        <w:jc w:val="both"/>
        <w:rPr>
          <w:rFonts w:ascii="Arial" w:eastAsia="Times New Roman" w:hAnsi="Arial" w:cs="Arial"/>
          <w:sz w:val="20"/>
          <w:szCs w:val="20"/>
        </w:rPr>
      </w:pPr>
    </w:p>
    <w:p w14:paraId="7ED38BF7" w14:textId="77777777" w:rsidR="00DD160F" w:rsidRPr="00420C9D" w:rsidRDefault="00DD160F" w:rsidP="00DD160F">
      <w:pPr>
        <w:spacing w:after="0" w:line="240" w:lineRule="auto"/>
        <w:jc w:val="both"/>
        <w:rPr>
          <w:rFonts w:ascii="Arial" w:eastAsia="Times New Roman" w:hAnsi="Arial" w:cs="Arial"/>
          <w:sz w:val="20"/>
          <w:szCs w:val="20"/>
        </w:rPr>
      </w:pPr>
    </w:p>
    <w:p w14:paraId="14AD8FC0"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D160F" w:rsidRPr="00420C9D" w14:paraId="7B5EE8B8" w14:textId="77777777" w:rsidTr="003F7A5E">
        <w:tc>
          <w:tcPr>
            <w:tcW w:w="4531" w:type="dxa"/>
          </w:tcPr>
          <w:p w14:paraId="61706688"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4531" w:type="dxa"/>
          </w:tcPr>
          <w:p w14:paraId="301A4892" w14:textId="77777777" w:rsidR="00DD160F" w:rsidRPr="00420C9D" w:rsidRDefault="00DD160F" w:rsidP="00DD160F">
            <w:pPr>
              <w:jc w:val="center"/>
              <w:rPr>
                <w:rFonts w:ascii="Arial" w:hAnsi="Arial" w:cs="Arial"/>
              </w:rPr>
            </w:pPr>
          </w:p>
        </w:tc>
      </w:tr>
      <w:tr w:rsidR="00DD160F" w:rsidRPr="00420C9D" w14:paraId="2B59BA72" w14:textId="77777777" w:rsidTr="003F7A5E">
        <w:trPr>
          <w:trHeight w:val="543"/>
        </w:trPr>
        <w:tc>
          <w:tcPr>
            <w:tcW w:w="4531" w:type="dxa"/>
          </w:tcPr>
          <w:p w14:paraId="0312D954" w14:textId="77777777" w:rsidR="00DD160F" w:rsidRPr="00420C9D" w:rsidRDefault="00DD160F" w:rsidP="00DD160F">
            <w:pPr>
              <w:jc w:val="both"/>
              <w:rPr>
                <w:rFonts w:ascii="Arial" w:hAnsi="Arial" w:cs="Arial"/>
              </w:rPr>
            </w:pPr>
            <w:r w:rsidRPr="00420C9D">
              <w:rPr>
                <w:rFonts w:ascii="Arial" w:hAnsi="Arial" w:cs="Arial"/>
              </w:rPr>
              <w:t>štatutár</w:t>
            </w:r>
          </w:p>
          <w:p w14:paraId="05281002" w14:textId="77777777" w:rsidR="00DD160F" w:rsidRPr="00420C9D" w:rsidRDefault="00DD160F" w:rsidP="00DD160F">
            <w:pPr>
              <w:jc w:val="both"/>
              <w:rPr>
                <w:rFonts w:ascii="Arial" w:hAnsi="Arial" w:cs="Arial"/>
              </w:rPr>
            </w:pPr>
            <w:r w:rsidRPr="00420C9D">
              <w:rPr>
                <w:rFonts w:ascii="Arial" w:hAnsi="Arial" w:cs="Arial"/>
              </w:rPr>
              <w:t>názov Zhotoviteľa podľa OR</w:t>
            </w:r>
          </w:p>
          <w:p w14:paraId="6CFAE1CF" w14:textId="77777777" w:rsidR="00DD160F" w:rsidRPr="00420C9D" w:rsidRDefault="00DD160F" w:rsidP="00DD160F">
            <w:pPr>
              <w:jc w:val="both"/>
              <w:rPr>
                <w:rFonts w:ascii="Arial" w:hAnsi="Arial" w:cs="Arial"/>
              </w:rPr>
            </w:pPr>
          </w:p>
        </w:tc>
        <w:tc>
          <w:tcPr>
            <w:tcW w:w="4531" w:type="dxa"/>
          </w:tcPr>
          <w:p w14:paraId="6FB5C529" w14:textId="77777777" w:rsidR="00DD160F" w:rsidRPr="00420C9D" w:rsidRDefault="00DD160F" w:rsidP="00DD160F">
            <w:pPr>
              <w:jc w:val="center"/>
              <w:rPr>
                <w:rFonts w:ascii="Arial" w:hAnsi="Arial" w:cs="Arial"/>
              </w:rPr>
            </w:pPr>
          </w:p>
        </w:tc>
      </w:tr>
    </w:tbl>
    <w:p w14:paraId="2C526754" w14:textId="77777777" w:rsidR="00DD160F" w:rsidRPr="00420C9D" w:rsidRDefault="00DD160F" w:rsidP="00DD160F">
      <w:pPr>
        <w:spacing w:after="0" w:line="240" w:lineRule="auto"/>
        <w:rPr>
          <w:rFonts w:ascii="Arial" w:eastAsia="Times New Roman" w:hAnsi="Arial" w:cs="Arial"/>
          <w:b/>
          <w:caps/>
          <w:sz w:val="24"/>
          <w:szCs w:val="24"/>
        </w:rPr>
      </w:pPr>
    </w:p>
    <w:p w14:paraId="7052D907" w14:textId="77777777" w:rsidR="00DD160F" w:rsidRPr="00420C9D" w:rsidRDefault="00DD160F" w:rsidP="00DD160F">
      <w:pPr>
        <w:spacing w:after="0" w:line="240" w:lineRule="auto"/>
        <w:rPr>
          <w:rFonts w:ascii="Arial" w:eastAsia="Times New Roman" w:hAnsi="Arial" w:cs="Arial"/>
          <w:b/>
          <w:caps/>
          <w:sz w:val="24"/>
          <w:szCs w:val="24"/>
        </w:rPr>
      </w:pPr>
    </w:p>
    <w:p w14:paraId="355CE7BE" w14:textId="77777777" w:rsidR="00DD160F" w:rsidRPr="00420C9D" w:rsidRDefault="00DD160F" w:rsidP="00DD160F">
      <w:pPr>
        <w:spacing w:after="0" w:line="240" w:lineRule="auto"/>
        <w:rPr>
          <w:rFonts w:ascii="Arial" w:eastAsia="Times New Roman" w:hAnsi="Arial" w:cs="Arial"/>
          <w:b/>
          <w:caps/>
          <w:sz w:val="24"/>
          <w:szCs w:val="24"/>
        </w:rPr>
      </w:pPr>
    </w:p>
    <w:p w14:paraId="483323CA" w14:textId="77777777" w:rsidR="00DD160F" w:rsidRPr="00420C9D" w:rsidRDefault="00DD160F" w:rsidP="00DD160F">
      <w:pPr>
        <w:spacing w:after="0" w:line="240" w:lineRule="auto"/>
        <w:rPr>
          <w:rFonts w:ascii="Arial" w:eastAsia="Times New Roman" w:hAnsi="Arial" w:cs="Arial"/>
          <w:b/>
          <w:caps/>
          <w:sz w:val="24"/>
          <w:szCs w:val="24"/>
        </w:rPr>
      </w:pPr>
    </w:p>
    <w:p w14:paraId="6CF0C5F6" w14:textId="77777777" w:rsidR="00DD160F" w:rsidRPr="00420C9D" w:rsidRDefault="00DD160F" w:rsidP="00DD160F">
      <w:pPr>
        <w:spacing w:after="0" w:line="240" w:lineRule="auto"/>
        <w:rPr>
          <w:rFonts w:ascii="Arial" w:eastAsia="Times New Roman" w:hAnsi="Arial" w:cs="Arial"/>
          <w:b/>
          <w:caps/>
          <w:sz w:val="24"/>
          <w:szCs w:val="24"/>
        </w:rPr>
      </w:pPr>
    </w:p>
    <w:p w14:paraId="6BE75671" w14:textId="77777777" w:rsidR="00DD160F" w:rsidRPr="00420C9D" w:rsidRDefault="00DD160F" w:rsidP="00DD160F">
      <w:pPr>
        <w:spacing w:after="0" w:line="240" w:lineRule="auto"/>
        <w:rPr>
          <w:rFonts w:ascii="Arial" w:eastAsia="Times New Roman" w:hAnsi="Arial" w:cs="Arial"/>
          <w:b/>
          <w:caps/>
          <w:sz w:val="24"/>
          <w:szCs w:val="24"/>
        </w:rPr>
      </w:pPr>
    </w:p>
    <w:p w14:paraId="24EC126E" w14:textId="77777777" w:rsidR="00DD160F" w:rsidRPr="00420C9D" w:rsidRDefault="00DD160F" w:rsidP="00DD160F">
      <w:pPr>
        <w:spacing w:after="0" w:line="240" w:lineRule="auto"/>
        <w:rPr>
          <w:rFonts w:ascii="Arial" w:eastAsia="Times New Roman" w:hAnsi="Arial" w:cs="Arial"/>
          <w:b/>
          <w:caps/>
          <w:sz w:val="24"/>
          <w:szCs w:val="24"/>
        </w:rPr>
      </w:pPr>
    </w:p>
    <w:p w14:paraId="0F8BD6A9" w14:textId="77777777" w:rsidR="00DD160F" w:rsidRPr="00420C9D" w:rsidRDefault="00DD160F" w:rsidP="00DD160F">
      <w:pPr>
        <w:spacing w:after="0" w:line="240" w:lineRule="auto"/>
        <w:rPr>
          <w:rFonts w:ascii="Arial" w:eastAsia="Times New Roman" w:hAnsi="Arial" w:cs="Arial"/>
          <w:b/>
          <w:caps/>
          <w:sz w:val="24"/>
          <w:szCs w:val="24"/>
        </w:rPr>
      </w:pPr>
    </w:p>
    <w:p w14:paraId="02B6DCED" w14:textId="77777777" w:rsidR="00DD160F" w:rsidRPr="00420C9D" w:rsidRDefault="00DD160F" w:rsidP="00DD160F">
      <w:pPr>
        <w:spacing w:after="0" w:line="240" w:lineRule="auto"/>
        <w:rPr>
          <w:rFonts w:ascii="Arial" w:eastAsia="Times New Roman" w:hAnsi="Arial" w:cs="Arial"/>
          <w:b/>
          <w:caps/>
          <w:sz w:val="24"/>
          <w:szCs w:val="24"/>
        </w:rPr>
      </w:pPr>
    </w:p>
    <w:p w14:paraId="3C46272C" w14:textId="77777777" w:rsidR="00DD160F" w:rsidRPr="00420C9D" w:rsidRDefault="00DD160F" w:rsidP="00DD160F">
      <w:pPr>
        <w:spacing w:after="0" w:line="240" w:lineRule="auto"/>
        <w:rPr>
          <w:rFonts w:ascii="Arial" w:eastAsia="Times New Roman" w:hAnsi="Arial" w:cs="Arial"/>
          <w:b/>
          <w:caps/>
          <w:sz w:val="24"/>
          <w:szCs w:val="24"/>
        </w:rPr>
      </w:pPr>
    </w:p>
    <w:p w14:paraId="6A5989DE" w14:textId="77777777" w:rsidR="00DD160F" w:rsidRPr="00420C9D" w:rsidRDefault="00DD160F" w:rsidP="00DD160F">
      <w:pPr>
        <w:spacing w:after="0" w:line="240" w:lineRule="auto"/>
        <w:rPr>
          <w:rFonts w:ascii="Arial" w:eastAsia="Times New Roman" w:hAnsi="Arial" w:cs="Arial"/>
          <w:b/>
          <w:caps/>
          <w:sz w:val="24"/>
          <w:szCs w:val="24"/>
        </w:rPr>
      </w:pPr>
    </w:p>
    <w:p w14:paraId="080AF40D" w14:textId="77777777" w:rsidR="00DD160F" w:rsidRPr="00420C9D" w:rsidRDefault="00DD160F" w:rsidP="00DD160F">
      <w:pPr>
        <w:spacing w:after="0" w:line="240" w:lineRule="auto"/>
        <w:rPr>
          <w:rFonts w:ascii="Arial" w:eastAsia="Times New Roman" w:hAnsi="Arial" w:cs="Arial"/>
          <w:b/>
          <w:caps/>
          <w:sz w:val="24"/>
          <w:szCs w:val="24"/>
        </w:rPr>
      </w:pPr>
    </w:p>
    <w:p w14:paraId="27414781" w14:textId="77777777" w:rsidR="00DD160F" w:rsidRPr="00420C9D" w:rsidRDefault="00DD160F" w:rsidP="00DD160F">
      <w:pPr>
        <w:spacing w:after="0" w:line="240" w:lineRule="auto"/>
        <w:rPr>
          <w:rFonts w:ascii="Arial" w:eastAsia="Times New Roman" w:hAnsi="Arial" w:cs="Arial"/>
          <w:b/>
          <w:caps/>
          <w:sz w:val="24"/>
          <w:szCs w:val="24"/>
        </w:rPr>
      </w:pPr>
    </w:p>
    <w:p w14:paraId="0E60DCDC" w14:textId="77777777" w:rsidR="00DD160F" w:rsidRPr="00420C9D" w:rsidRDefault="00DD160F" w:rsidP="00DD160F">
      <w:pPr>
        <w:spacing w:after="0" w:line="240" w:lineRule="auto"/>
        <w:rPr>
          <w:rFonts w:ascii="Arial" w:eastAsia="Times New Roman" w:hAnsi="Arial" w:cs="Arial"/>
          <w:b/>
          <w:caps/>
          <w:sz w:val="24"/>
          <w:szCs w:val="24"/>
        </w:rPr>
      </w:pPr>
    </w:p>
    <w:p w14:paraId="350591DB" w14:textId="77777777" w:rsidR="00DD160F" w:rsidRPr="00420C9D" w:rsidRDefault="00DD160F" w:rsidP="00DD160F">
      <w:pPr>
        <w:spacing w:after="0" w:line="240" w:lineRule="auto"/>
        <w:rPr>
          <w:rFonts w:ascii="Arial" w:eastAsia="Times New Roman" w:hAnsi="Arial" w:cs="Arial"/>
          <w:b/>
          <w:caps/>
          <w:sz w:val="24"/>
          <w:szCs w:val="24"/>
        </w:rPr>
      </w:pPr>
    </w:p>
    <w:p w14:paraId="31B93F4C" w14:textId="77777777" w:rsidR="00DD160F" w:rsidRPr="00420C9D" w:rsidRDefault="00DD160F" w:rsidP="00DD160F">
      <w:pPr>
        <w:spacing w:after="0" w:line="240" w:lineRule="auto"/>
        <w:rPr>
          <w:rFonts w:ascii="Arial" w:eastAsia="Times New Roman" w:hAnsi="Arial" w:cs="Arial"/>
          <w:b/>
          <w:caps/>
          <w:sz w:val="24"/>
          <w:szCs w:val="24"/>
        </w:rPr>
      </w:pPr>
    </w:p>
    <w:p w14:paraId="2ABE1E0D" w14:textId="77777777" w:rsidR="00DD160F" w:rsidRPr="00420C9D" w:rsidRDefault="00DD160F" w:rsidP="00DD160F">
      <w:pPr>
        <w:spacing w:after="0" w:line="240" w:lineRule="auto"/>
        <w:rPr>
          <w:rFonts w:ascii="Arial" w:eastAsia="Times New Roman" w:hAnsi="Arial" w:cs="Arial"/>
          <w:b/>
          <w:caps/>
          <w:sz w:val="24"/>
          <w:szCs w:val="24"/>
        </w:rPr>
      </w:pPr>
    </w:p>
    <w:p w14:paraId="5A93B196" w14:textId="51B1C5D5" w:rsidR="00DD160F" w:rsidRDefault="00DD160F" w:rsidP="00DD160F">
      <w:pPr>
        <w:spacing w:after="0" w:line="240" w:lineRule="auto"/>
        <w:rPr>
          <w:rFonts w:ascii="Arial" w:eastAsia="Times New Roman" w:hAnsi="Arial" w:cs="Arial"/>
          <w:b/>
          <w:caps/>
          <w:sz w:val="24"/>
          <w:szCs w:val="24"/>
        </w:rPr>
      </w:pPr>
    </w:p>
    <w:p w14:paraId="2BFF5A44" w14:textId="77777777" w:rsidR="009373D5" w:rsidRPr="00420C9D" w:rsidRDefault="009373D5" w:rsidP="00DD160F">
      <w:pPr>
        <w:spacing w:after="0" w:line="240" w:lineRule="auto"/>
        <w:rPr>
          <w:rFonts w:ascii="Arial" w:eastAsia="Times New Roman" w:hAnsi="Arial" w:cs="Arial"/>
          <w:b/>
          <w:caps/>
          <w:sz w:val="24"/>
          <w:szCs w:val="24"/>
        </w:rPr>
      </w:pPr>
    </w:p>
    <w:p w14:paraId="6F10B1AA" w14:textId="38DFBFEC" w:rsidR="00DD160F" w:rsidRPr="00420C9D" w:rsidRDefault="00DD160F" w:rsidP="00DD160F">
      <w:pPr>
        <w:spacing w:after="0" w:line="240" w:lineRule="auto"/>
        <w:rPr>
          <w:rFonts w:ascii="Arial" w:eastAsia="Times New Roman" w:hAnsi="Arial" w:cs="Arial"/>
          <w:b/>
          <w:caps/>
          <w:sz w:val="24"/>
          <w:szCs w:val="24"/>
        </w:rPr>
      </w:pPr>
    </w:p>
    <w:p w14:paraId="7AD2A463" w14:textId="4D25082B" w:rsidR="00C91A3C" w:rsidRDefault="00C91A3C" w:rsidP="00DD160F">
      <w:pPr>
        <w:spacing w:after="0" w:line="240" w:lineRule="auto"/>
        <w:rPr>
          <w:rFonts w:ascii="Arial" w:eastAsia="Times New Roman" w:hAnsi="Arial" w:cs="Arial"/>
          <w:b/>
          <w:caps/>
          <w:sz w:val="24"/>
          <w:szCs w:val="24"/>
        </w:rPr>
      </w:pPr>
    </w:p>
    <w:p w14:paraId="20B7406D" w14:textId="312F5CA2" w:rsidR="00CD2EAD" w:rsidRDefault="00CD2EAD" w:rsidP="00DD160F">
      <w:pPr>
        <w:spacing w:after="0" w:line="240" w:lineRule="auto"/>
        <w:rPr>
          <w:rFonts w:ascii="Arial" w:eastAsia="Times New Roman" w:hAnsi="Arial" w:cs="Arial"/>
          <w:b/>
          <w:caps/>
          <w:sz w:val="24"/>
          <w:szCs w:val="24"/>
        </w:rPr>
      </w:pPr>
    </w:p>
    <w:p w14:paraId="01016DD3" w14:textId="2EDEE942" w:rsidR="00CD2EAD" w:rsidRDefault="00CD2EAD" w:rsidP="00DD160F">
      <w:pPr>
        <w:spacing w:after="0" w:line="240" w:lineRule="auto"/>
        <w:rPr>
          <w:rFonts w:ascii="Arial" w:eastAsia="Times New Roman" w:hAnsi="Arial" w:cs="Arial"/>
          <w:b/>
          <w:caps/>
          <w:sz w:val="24"/>
          <w:szCs w:val="24"/>
        </w:rPr>
      </w:pPr>
    </w:p>
    <w:p w14:paraId="38A745E5" w14:textId="04313B06" w:rsidR="00CD2EAD" w:rsidRDefault="00CD2EAD" w:rsidP="00DD160F">
      <w:pPr>
        <w:spacing w:after="0" w:line="240" w:lineRule="auto"/>
        <w:rPr>
          <w:rFonts w:ascii="Arial" w:eastAsia="Times New Roman" w:hAnsi="Arial" w:cs="Arial"/>
          <w:b/>
          <w:caps/>
          <w:sz w:val="24"/>
          <w:szCs w:val="24"/>
        </w:rPr>
      </w:pPr>
    </w:p>
    <w:p w14:paraId="6FB20249" w14:textId="1B0E91B3" w:rsidR="00CD2EAD" w:rsidRDefault="00CD2EAD" w:rsidP="00DD160F">
      <w:pPr>
        <w:spacing w:after="0" w:line="240" w:lineRule="auto"/>
        <w:rPr>
          <w:rFonts w:ascii="Arial" w:eastAsia="Times New Roman" w:hAnsi="Arial" w:cs="Arial"/>
          <w:b/>
          <w:caps/>
          <w:sz w:val="24"/>
          <w:szCs w:val="24"/>
        </w:rPr>
      </w:pPr>
    </w:p>
    <w:p w14:paraId="18F83827" w14:textId="058EE585" w:rsidR="00CD2EAD" w:rsidRDefault="00CD2EAD" w:rsidP="00DD160F">
      <w:pPr>
        <w:spacing w:after="0" w:line="240" w:lineRule="auto"/>
        <w:rPr>
          <w:rFonts w:ascii="Arial" w:eastAsia="Times New Roman" w:hAnsi="Arial" w:cs="Arial"/>
          <w:b/>
          <w:caps/>
          <w:sz w:val="24"/>
          <w:szCs w:val="24"/>
        </w:rPr>
      </w:pPr>
    </w:p>
    <w:p w14:paraId="5607DF61" w14:textId="071171B2" w:rsidR="00CD2EAD" w:rsidRDefault="00CD2EAD" w:rsidP="00DD160F">
      <w:pPr>
        <w:spacing w:after="0" w:line="240" w:lineRule="auto"/>
        <w:rPr>
          <w:rFonts w:ascii="Arial" w:eastAsia="Times New Roman" w:hAnsi="Arial" w:cs="Arial"/>
          <w:b/>
          <w:caps/>
          <w:sz w:val="24"/>
          <w:szCs w:val="24"/>
        </w:rPr>
      </w:pPr>
    </w:p>
    <w:p w14:paraId="7D5B6C20" w14:textId="77777777" w:rsidR="00CD2EAD" w:rsidRPr="00CD2EAD" w:rsidRDefault="00DD160F" w:rsidP="00DD160F">
      <w:pPr>
        <w:spacing w:after="0" w:line="240" w:lineRule="auto"/>
        <w:jc w:val="center"/>
        <w:rPr>
          <w:rFonts w:ascii="Arial" w:eastAsia="Times New Roman" w:hAnsi="Arial" w:cs="Arial"/>
          <w:b/>
          <w:caps/>
          <w:sz w:val="24"/>
          <w:szCs w:val="24"/>
        </w:rPr>
      </w:pPr>
      <w:r w:rsidRPr="00CD2EAD">
        <w:rPr>
          <w:rFonts w:ascii="Arial" w:eastAsia="Times New Roman" w:hAnsi="Arial" w:cs="Arial"/>
          <w:b/>
          <w:caps/>
          <w:sz w:val="24"/>
          <w:szCs w:val="24"/>
        </w:rPr>
        <w:t xml:space="preserve">Príloha B10  </w:t>
      </w:r>
    </w:p>
    <w:p w14:paraId="122CBA14" w14:textId="77777777" w:rsidR="00CD2EAD" w:rsidRPr="00CD2EAD" w:rsidRDefault="00CD2EAD" w:rsidP="00DD160F">
      <w:pPr>
        <w:spacing w:after="0" w:line="240" w:lineRule="auto"/>
        <w:jc w:val="center"/>
        <w:rPr>
          <w:rFonts w:ascii="Arial" w:eastAsia="Times New Roman" w:hAnsi="Arial" w:cs="Arial"/>
          <w:b/>
          <w:sz w:val="24"/>
          <w:szCs w:val="24"/>
          <w:u w:val="single"/>
        </w:rPr>
      </w:pPr>
    </w:p>
    <w:p w14:paraId="6FEB7E67" w14:textId="374FF9BE" w:rsidR="00DD160F" w:rsidRPr="00420C9D" w:rsidRDefault="00DD160F" w:rsidP="00DD160F">
      <w:pPr>
        <w:spacing w:after="0" w:line="240" w:lineRule="auto"/>
        <w:jc w:val="center"/>
        <w:rPr>
          <w:rFonts w:ascii="Arial" w:eastAsia="Times New Roman" w:hAnsi="Arial" w:cs="Arial"/>
          <w:b/>
          <w:sz w:val="20"/>
          <w:szCs w:val="20"/>
          <w:u w:val="single"/>
        </w:rPr>
      </w:pPr>
      <w:r w:rsidRPr="00420C9D">
        <w:rPr>
          <w:rFonts w:ascii="Arial" w:eastAsia="Times New Roman" w:hAnsi="Arial" w:cs="Arial"/>
          <w:b/>
          <w:sz w:val="20"/>
          <w:szCs w:val="20"/>
          <w:u w:val="single"/>
        </w:rPr>
        <w:t>P O V E R E N I E</w:t>
      </w:r>
    </w:p>
    <w:p w14:paraId="385D2031" w14:textId="77777777" w:rsidR="00DD160F" w:rsidRPr="00420C9D" w:rsidRDefault="00DD160F" w:rsidP="00DD160F">
      <w:pPr>
        <w:spacing w:after="0" w:line="240" w:lineRule="auto"/>
        <w:rPr>
          <w:rFonts w:ascii="Arial" w:eastAsia="Times New Roman" w:hAnsi="Arial" w:cs="Arial"/>
          <w:b/>
          <w:sz w:val="20"/>
          <w:szCs w:val="20"/>
        </w:rPr>
      </w:pPr>
    </w:p>
    <w:p w14:paraId="67A8CB7E" w14:textId="77777777" w:rsidR="00DD160F" w:rsidRPr="00420C9D" w:rsidRDefault="00DD160F" w:rsidP="00DD160F">
      <w:pPr>
        <w:spacing w:after="0" w:line="240" w:lineRule="auto"/>
        <w:rPr>
          <w:rFonts w:ascii="Arial" w:eastAsia="Times New Roman" w:hAnsi="Arial" w:cs="Arial"/>
          <w:b/>
          <w:sz w:val="20"/>
          <w:szCs w:val="20"/>
        </w:rPr>
      </w:pPr>
      <w:r w:rsidRPr="00420C9D">
        <w:rPr>
          <w:rFonts w:ascii="Arial" w:eastAsia="Times New Roman" w:hAnsi="Arial" w:cs="Arial"/>
          <w:b/>
          <w:sz w:val="20"/>
          <w:szCs w:val="20"/>
        </w:rPr>
        <w:t xml:space="preserve">Názov firmy podľa OR: </w:t>
      </w:r>
    </w:p>
    <w:p w14:paraId="51939CD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so sídlom:  </w:t>
      </w:r>
    </w:p>
    <w:p w14:paraId="26F54F9B"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IČO:      </w:t>
      </w:r>
    </w:p>
    <w:p w14:paraId="2BFBC32E"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DIČ: </w:t>
      </w:r>
    </w:p>
    <w:p w14:paraId="747B7554"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IČ DPH: </w:t>
      </w:r>
    </w:p>
    <w:p w14:paraId="3F510B81"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Zapísaná:  </w:t>
      </w:r>
    </w:p>
    <w:p w14:paraId="2333349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oddiel:  </w:t>
      </w:r>
    </w:p>
    <w:p w14:paraId="7E759829"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 xml:space="preserve">vložka č.: </w:t>
      </w:r>
    </w:p>
    <w:p w14:paraId="005B6126"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Zastúpená:</w:t>
      </w:r>
    </w:p>
    <w:p w14:paraId="4CAA92D8" w14:textId="77777777" w:rsidR="00DD160F" w:rsidRPr="00420C9D" w:rsidRDefault="00DD160F" w:rsidP="00DD160F">
      <w:pPr>
        <w:spacing w:after="0" w:line="240" w:lineRule="auto"/>
        <w:rPr>
          <w:rFonts w:ascii="Arial" w:eastAsia="Times New Roman" w:hAnsi="Arial" w:cs="Arial"/>
          <w:sz w:val="20"/>
          <w:szCs w:val="20"/>
        </w:rPr>
      </w:pPr>
      <w:r w:rsidRPr="00420C9D">
        <w:rPr>
          <w:rFonts w:ascii="Arial" w:eastAsia="Times New Roman" w:hAnsi="Arial" w:cs="Arial"/>
          <w:sz w:val="20"/>
          <w:szCs w:val="20"/>
        </w:rPr>
        <w:t>Titul, Meno, Priezvisko, štatutár</w:t>
      </w:r>
    </w:p>
    <w:p w14:paraId="46D05078" w14:textId="0974E082" w:rsidR="00DD160F"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p o v e r u j e</w:t>
      </w:r>
    </w:p>
    <w:p w14:paraId="63D58C74" w14:textId="77777777" w:rsidR="00CD2EAD" w:rsidRPr="00420C9D" w:rsidRDefault="00CD2EAD" w:rsidP="00DD160F">
      <w:pPr>
        <w:spacing w:after="0" w:line="240" w:lineRule="auto"/>
        <w:jc w:val="center"/>
        <w:rPr>
          <w:rFonts w:ascii="Arial" w:eastAsia="Times New Roman" w:hAnsi="Arial" w:cs="Arial"/>
          <w:b/>
          <w:sz w:val="20"/>
          <w:szCs w:val="20"/>
        </w:rPr>
      </w:pPr>
    </w:p>
    <w:p w14:paraId="40ABF851"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týmto</w:t>
      </w:r>
    </w:p>
    <w:p w14:paraId="20620468"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b/>
          <w:sz w:val="20"/>
          <w:szCs w:val="20"/>
        </w:rPr>
        <w:t>Titul, Meno, Priezvisko</w:t>
      </w:r>
      <w:r w:rsidRPr="00420C9D">
        <w:rPr>
          <w:rFonts w:ascii="Arial" w:eastAsia="Times New Roman" w:hAnsi="Arial" w:cs="Arial"/>
          <w:sz w:val="20"/>
          <w:szCs w:val="20"/>
        </w:rPr>
        <w:t>, nar.: 00.00.0000, rodné číslo:00 00 00/0000</w:t>
      </w:r>
    </w:p>
    <w:p w14:paraId="6B4FE079"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 xml:space="preserve">trvale bytom: </w:t>
      </w:r>
    </w:p>
    <w:p w14:paraId="726361DD" w14:textId="77777777" w:rsidR="00DD160F" w:rsidRPr="00420C9D" w:rsidRDefault="00DD160F" w:rsidP="00DD160F">
      <w:pPr>
        <w:spacing w:after="0" w:line="240" w:lineRule="auto"/>
        <w:jc w:val="center"/>
        <w:rPr>
          <w:rFonts w:ascii="Arial" w:eastAsia="Times New Roman" w:hAnsi="Arial" w:cs="Arial"/>
          <w:sz w:val="20"/>
          <w:szCs w:val="20"/>
        </w:rPr>
      </w:pPr>
      <w:r w:rsidRPr="00420C9D">
        <w:rPr>
          <w:rFonts w:ascii="Arial" w:eastAsia="Times New Roman" w:hAnsi="Arial" w:cs="Arial"/>
          <w:sz w:val="20"/>
          <w:szCs w:val="20"/>
        </w:rPr>
        <w:t>(ďalej ako „poverený zamestnanec“)</w:t>
      </w:r>
    </w:p>
    <w:p w14:paraId="69AE484E" w14:textId="77777777" w:rsidR="00DD160F" w:rsidRPr="00420C9D" w:rsidRDefault="00DD160F" w:rsidP="00DD160F">
      <w:pPr>
        <w:spacing w:after="0" w:line="240" w:lineRule="auto"/>
        <w:jc w:val="center"/>
        <w:rPr>
          <w:rFonts w:ascii="Arial" w:eastAsia="Times New Roman" w:hAnsi="Arial" w:cs="Arial"/>
          <w:sz w:val="20"/>
          <w:szCs w:val="20"/>
        </w:rPr>
      </w:pPr>
    </w:p>
    <w:p w14:paraId="5E18BD43"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k zastupovaniu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ktorá vystupuje ako Zhotoviteľ alebo  ako vedúci člen Združenia</w:t>
      </w:r>
      <w:r w:rsidRPr="00420C9D">
        <w:rPr>
          <w:rFonts w:ascii="Arial" w:eastAsia="Times New Roman" w:hAnsi="Arial" w:cs="Arial"/>
          <w:sz w:val="20"/>
          <w:szCs w:val="20"/>
          <w:vertAlign w:val="superscript"/>
        </w:rPr>
        <w:footnoteReference w:id="57"/>
      </w:r>
      <w:r w:rsidRPr="00420C9D">
        <w:rPr>
          <w:rFonts w:ascii="Arial" w:eastAsia="Times New Roman" w:hAnsi="Arial" w:cs="Arial"/>
          <w:sz w:val="20"/>
          <w:szCs w:val="20"/>
        </w:rPr>
        <w:t>„</w:t>
      </w:r>
      <w:r w:rsidRPr="00420C9D">
        <w:rPr>
          <w:rFonts w:ascii="Arial" w:eastAsia="Times New Roman" w:hAnsi="Arial" w:cs="Arial"/>
          <w:b/>
          <w:sz w:val="20"/>
          <w:szCs w:val="20"/>
        </w:rPr>
        <w:t>Názov Združenia</w:t>
      </w:r>
      <w:r w:rsidRPr="00420C9D">
        <w:rPr>
          <w:rFonts w:ascii="Arial" w:eastAsia="Times New Roman" w:hAnsi="Arial" w:cs="Arial"/>
          <w:sz w:val="20"/>
          <w:szCs w:val="20"/>
        </w:rPr>
        <w:t>“, vo všetkých úkonoch a konaniach týkajúcich sa inžinierskej činnosti v rámci zmluvných vzťahov uzatvorených s Národnou diaľničnou spoločnosťou, a.s., so sídlom Dúbravská cesta 14, 841 04 Bratislava pre zákazku:</w:t>
      </w:r>
    </w:p>
    <w:p w14:paraId="7621A6E0" w14:textId="77777777" w:rsidR="00DD160F" w:rsidRPr="00420C9D" w:rsidRDefault="00DD160F" w:rsidP="00DD160F">
      <w:pPr>
        <w:spacing w:after="0" w:line="240" w:lineRule="auto"/>
        <w:jc w:val="both"/>
        <w:rPr>
          <w:rFonts w:ascii="Arial" w:eastAsia="Times New Roman" w:hAnsi="Arial" w:cs="Arial"/>
          <w:sz w:val="20"/>
          <w:szCs w:val="20"/>
        </w:rPr>
      </w:pPr>
    </w:p>
    <w:p w14:paraId="040BE307" w14:textId="482FF180" w:rsidR="00DD160F" w:rsidRPr="00420C9D" w:rsidRDefault="00DD160F" w:rsidP="00DD160F">
      <w:pPr>
        <w:spacing w:after="0" w:line="240" w:lineRule="auto"/>
        <w:jc w:val="center"/>
        <w:rPr>
          <w:rFonts w:ascii="Arial" w:eastAsia="Times New Roman" w:hAnsi="Arial" w:cs="Arial"/>
          <w:b/>
          <w:sz w:val="20"/>
          <w:szCs w:val="20"/>
        </w:rPr>
      </w:pPr>
      <w:r w:rsidRPr="00420C9D">
        <w:rPr>
          <w:rFonts w:ascii="Arial" w:eastAsia="Times New Roman" w:hAnsi="Arial" w:cs="Arial"/>
          <w:b/>
          <w:sz w:val="20"/>
          <w:szCs w:val="20"/>
        </w:rPr>
        <w:t>„</w:t>
      </w:r>
      <w:r w:rsidR="00C91A3C" w:rsidRPr="00420C9D">
        <w:rPr>
          <w:rFonts w:ascii="Arial" w:eastAsia="Times New Roman" w:hAnsi="Arial" w:cs="Arial"/>
          <w:b/>
          <w:sz w:val="20"/>
          <w:szCs w:val="20"/>
        </w:rPr>
        <w:t>D</w:t>
      </w:r>
      <w:r w:rsidR="00951C35" w:rsidRPr="00420C9D">
        <w:rPr>
          <w:rFonts w:ascii="Arial" w:eastAsia="Times New Roman" w:hAnsi="Arial" w:cs="Arial"/>
          <w:b/>
          <w:sz w:val="20"/>
          <w:szCs w:val="20"/>
        </w:rPr>
        <w:t>1 Turany - Hubová</w:t>
      </w:r>
      <w:r w:rsidRPr="00420C9D">
        <w:rPr>
          <w:rFonts w:ascii="Arial" w:eastAsia="Times New Roman" w:hAnsi="Arial" w:cs="Arial"/>
          <w:b/>
          <w:sz w:val="20"/>
          <w:szCs w:val="20"/>
        </w:rPr>
        <w:t>“</w:t>
      </w:r>
    </w:p>
    <w:p w14:paraId="57113C90" w14:textId="77777777" w:rsidR="00DD160F" w:rsidRPr="00420C9D" w:rsidRDefault="00DD160F" w:rsidP="00DD160F">
      <w:pPr>
        <w:spacing w:after="0" w:line="240" w:lineRule="auto"/>
        <w:jc w:val="center"/>
        <w:rPr>
          <w:rFonts w:ascii="Arial" w:eastAsia="Times New Roman" w:hAnsi="Arial" w:cs="Arial"/>
          <w:b/>
          <w:sz w:val="20"/>
          <w:szCs w:val="20"/>
        </w:rPr>
      </w:pPr>
    </w:p>
    <w:p w14:paraId="4B4D42EB"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aby v súvislosti s uvedeným a v súlade s obsahom udeleného poverenia v mene spoločnosti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 xml:space="preserve"> vykonal všetky úkony smerujúce k obstaraniu súvisiacich vyjadrení, rozhodnutí pre predmetnú zákazku, a to najmä vyhotovoval, podpisoval, podával a preberal osobne alebo formou poštovej zásielky všetky dokumenty, žiadosti, návrhy a iné podania na to potrebné. Poverený zamestnanec je zároveň oprávnený vzdať sa opravného prostriedku (odvolania) proti vydanému rozhodnutiu v mene spoločnosti </w:t>
      </w:r>
      <w:r w:rsidRPr="00420C9D">
        <w:rPr>
          <w:rFonts w:ascii="Arial" w:eastAsia="Times New Roman" w:hAnsi="Arial" w:cs="Arial"/>
          <w:b/>
          <w:sz w:val="20"/>
          <w:szCs w:val="20"/>
        </w:rPr>
        <w:t>Názov Zhotoviteľa podľa OR.</w:t>
      </w:r>
    </w:p>
    <w:p w14:paraId="6E0D0CB5" w14:textId="77777777" w:rsidR="00DD160F" w:rsidRPr="00420C9D" w:rsidRDefault="00DD160F" w:rsidP="00DD160F">
      <w:pPr>
        <w:spacing w:after="0" w:line="240" w:lineRule="auto"/>
        <w:jc w:val="both"/>
        <w:rPr>
          <w:rFonts w:ascii="Arial" w:eastAsia="Times New Roman" w:hAnsi="Arial" w:cs="Arial"/>
          <w:sz w:val="20"/>
          <w:szCs w:val="20"/>
        </w:rPr>
      </w:pPr>
    </w:p>
    <w:p w14:paraId="05AD65B5"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Pri všetkých úkonoch, na ktoré je poverený zamestnanec oprávnený podľa tohto poverenia, bude vždy uvádzať, že koná v mene </w:t>
      </w:r>
      <w:r w:rsidRPr="00420C9D">
        <w:rPr>
          <w:rFonts w:ascii="Arial" w:eastAsia="Times New Roman" w:hAnsi="Arial" w:cs="Arial"/>
          <w:b/>
          <w:sz w:val="20"/>
          <w:szCs w:val="20"/>
        </w:rPr>
        <w:t>Názov Zhotoviteľa podľa OR.</w:t>
      </w:r>
      <w:r w:rsidRPr="00420C9D">
        <w:rPr>
          <w:rFonts w:ascii="Arial" w:eastAsia="Times New Roman" w:hAnsi="Arial" w:cs="Arial"/>
          <w:sz w:val="20"/>
          <w:szCs w:val="20"/>
        </w:rPr>
        <w:t>.</w:t>
      </w:r>
    </w:p>
    <w:p w14:paraId="68237E3C" w14:textId="77777777" w:rsidR="00DD160F" w:rsidRPr="00420C9D" w:rsidRDefault="00DD160F" w:rsidP="00DD160F">
      <w:pPr>
        <w:spacing w:after="0" w:line="240" w:lineRule="auto"/>
        <w:jc w:val="both"/>
        <w:rPr>
          <w:rFonts w:ascii="Arial" w:eastAsia="Times New Roman" w:hAnsi="Arial" w:cs="Arial"/>
          <w:sz w:val="20"/>
          <w:szCs w:val="20"/>
        </w:rPr>
      </w:pPr>
    </w:p>
    <w:p w14:paraId="34AEA774" w14:textId="77777777" w:rsidR="00DD160F" w:rsidRPr="00420C9D" w:rsidRDefault="00DD160F" w:rsidP="00DD160F">
      <w:pPr>
        <w:spacing w:line="240" w:lineRule="auto"/>
        <w:jc w:val="both"/>
        <w:rPr>
          <w:rFonts w:ascii="Arial" w:eastAsia="Times New Roman" w:hAnsi="Arial" w:cs="Arial"/>
          <w:sz w:val="20"/>
          <w:szCs w:val="20"/>
        </w:rPr>
      </w:pPr>
      <w:r w:rsidRPr="00420C9D">
        <w:rPr>
          <w:rFonts w:ascii="Arial" w:eastAsia="Times New Roman" w:hAnsi="Arial" w:cs="Arial"/>
          <w:sz w:val="20"/>
          <w:szCs w:val="20"/>
        </w:rPr>
        <w:t>Akékoľvek úkony, ktoré by boli v rozpore s týmto poverením alebo ktoré by mohli spôsobiť škodu, nie je poverený zamestnanec oprávnený vykonávať.</w:t>
      </w:r>
    </w:p>
    <w:p w14:paraId="2B5AD6F2" w14:textId="77777777" w:rsidR="00DD160F" w:rsidRPr="00420C9D" w:rsidRDefault="00DD160F" w:rsidP="00DD160F">
      <w:pPr>
        <w:spacing w:after="0" w:line="240" w:lineRule="auto"/>
        <w:jc w:val="both"/>
        <w:rPr>
          <w:rFonts w:ascii="Arial" w:eastAsia="Times New Roman" w:hAnsi="Arial" w:cs="Arial"/>
          <w:sz w:val="20"/>
          <w:szCs w:val="20"/>
        </w:rPr>
      </w:pPr>
    </w:p>
    <w:p w14:paraId="56F4D888"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V ................. dňa:.............................</w:t>
      </w:r>
    </w:p>
    <w:p w14:paraId="0A23B25A" w14:textId="77777777" w:rsidR="00DD160F" w:rsidRPr="00420C9D" w:rsidRDefault="00DD160F" w:rsidP="00DD160F">
      <w:pPr>
        <w:spacing w:after="0" w:line="240" w:lineRule="auto"/>
        <w:jc w:val="both"/>
        <w:rPr>
          <w:rFonts w:ascii="Arial" w:eastAsia="Times New Roman" w:hAnsi="Arial" w:cs="Arial"/>
          <w:sz w:val="20"/>
          <w:szCs w:val="20"/>
        </w:rPr>
      </w:pPr>
    </w:p>
    <w:p w14:paraId="167DCB1D"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                                                     </w:t>
      </w:r>
    </w:p>
    <w:tbl>
      <w:tblPr>
        <w:tblStyle w:val="Mriekatabu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538"/>
      </w:tblGrid>
      <w:tr w:rsidR="00DD160F" w:rsidRPr="00420C9D" w14:paraId="646DE5B4" w14:textId="77777777" w:rsidTr="003F7A5E">
        <w:tc>
          <w:tcPr>
            <w:tcW w:w="5524" w:type="dxa"/>
          </w:tcPr>
          <w:p w14:paraId="72E5D5A6" w14:textId="77777777" w:rsidR="00DD160F" w:rsidRPr="00420C9D" w:rsidRDefault="00DD160F" w:rsidP="00DD160F">
            <w:pPr>
              <w:jc w:val="both"/>
              <w:rPr>
                <w:rFonts w:ascii="Arial" w:hAnsi="Arial" w:cs="Arial"/>
              </w:rPr>
            </w:pPr>
            <w:r w:rsidRPr="00420C9D">
              <w:rPr>
                <w:rFonts w:ascii="Arial" w:hAnsi="Arial" w:cs="Arial"/>
              </w:rPr>
              <w:t>Titul, Meno Priezvisko</w:t>
            </w:r>
          </w:p>
        </w:tc>
        <w:tc>
          <w:tcPr>
            <w:tcW w:w="3538" w:type="dxa"/>
          </w:tcPr>
          <w:p w14:paraId="76423165" w14:textId="77777777" w:rsidR="00DD160F" w:rsidRPr="00420C9D" w:rsidRDefault="00DD160F" w:rsidP="00DD160F">
            <w:pPr>
              <w:jc w:val="both"/>
              <w:rPr>
                <w:rFonts w:ascii="Arial" w:hAnsi="Arial" w:cs="Arial"/>
              </w:rPr>
            </w:pPr>
          </w:p>
        </w:tc>
      </w:tr>
      <w:tr w:rsidR="00DD160F" w:rsidRPr="00420C9D" w14:paraId="5338A163" w14:textId="77777777" w:rsidTr="003F7A5E">
        <w:tc>
          <w:tcPr>
            <w:tcW w:w="5524" w:type="dxa"/>
          </w:tcPr>
          <w:p w14:paraId="67120786" w14:textId="77777777" w:rsidR="00DD160F" w:rsidRPr="00420C9D" w:rsidRDefault="00DD160F" w:rsidP="00DD160F">
            <w:pPr>
              <w:jc w:val="both"/>
              <w:rPr>
                <w:rFonts w:ascii="Arial" w:hAnsi="Arial" w:cs="Arial"/>
              </w:rPr>
            </w:pPr>
            <w:r w:rsidRPr="00420C9D">
              <w:rPr>
                <w:rFonts w:ascii="Arial" w:hAnsi="Arial" w:cs="Arial"/>
              </w:rPr>
              <w:t>Štatutár</w:t>
            </w:r>
          </w:p>
        </w:tc>
        <w:tc>
          <w:tcPr>
            <w:tcW w:w="3538" w:type="dxa"/>
          </w:tcPr>
          <w:p w14:paraId="39B7976A" w14:textId="77777777" w:rsidR="00DD160F" w:rsidRPr="00420C9D" w:rsidRDefault="00DD160F" w:rsidP="00DD160F">
            <w:pPr>
              <w:jc w:val="both"/>
              <w:rPr>
                <w:rFonts w:ascii="Arial" w:hAnsi="Arial" w:cs="Arial"/>
              </w:rPr>
            </w:pPr>
          </w:p>
        </w:tc>
      </w:tr>
      <w:tr w:rsidR="00DD160F" w:rsidRPr="00420C9D" w14:paraId="50D2B382" w14:textId="77777777" w:rsidTr="003F7A5E">
        <w:tc>
          <w:tcPr>
            <w:tcW w:w="5524" w:type="dxa"/>
          </w:tcPr>
          <w:p w14:paraId="3E9431AD" w14:textId="77777777" w:rsidR="00DD160F" w:rsidRPr="00420C9D" w:rsidRDefault="00DD160F" w:rsidP="00DD160F">
            <w:pPr>
              <w:jc w:val="both"/>
              <w:rPr>
                <w:rFonts w:ascii="Arial" w:hAnsi="Arial" w:cs="Arial"/>
              </w:rPr>
            </w:pPr>
            <w:r w:rsidRPr="00420C9D">
              <w:rPr>
                <w:rFonts w:ascii="Arial" w:hAnsi="Arial" w:cs="Arial"/>
                <w:b/>
              </w:rPr>
              <w:t>Názov Zhotoviteľa podľa OR</w:t>
            </w:r>
          </w:p>
        </w:tc>
        <w:tc>
          <w:tcPr>
            <w:tcW w:w="3538" w:type="dxa"/>
          </w:tcPr>
          <w:p w14:paraId="5642841A" w14:textId="77777777" w:rsidR="00DD160F" w:rsidRPr="00420C9D" w:rsidRDefault="00DD160F" w:rsidP="00DD160F">
            <w:pPr>
              <w:jc w:val="both"/>
              <w:rPr>
                <w:rFonts w:ascii="Arial" w:hAnsi="Arial" w:cs="Arial"/>
              </w:rPr>
            </w:pPr>
          </w:p>
        </w:tc>
      </w:tr>
    </w:tbl>
    <w:p w14:paraId="3E3D68CE" w14:textId="77777777" w:rsidR="00DD160F" w:rsidRPr="00420C9D" w:rsidRDefault="00DD160F" w:rsidP="00DD160F">
      <w:pPr>
        <w:spacing w:after="0" w:line="240" w:lineRule="auto"/>
        <w:jc w:val="both"/>
        <w:rPr>
          <w:rFonts w:ascii="Arial" w:eastAsia="Times New Roman" w:hAnsi="Arial" w:cs="Arial"/>
          <w:sz w:val="20"/>
          <w:szCs w:val="20"/>
        </w:rPr>
      </w:pPr>
    </w:p>
    <w:p w14:paraId="54EA73DC"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Poverenie prijímam:                                    </w:t>
      </w:r>
    </w:p>
    <w:p w14:paraId="416BB4A2" w14:textId="77777777" w:rsidR="00DD160F" w:rsidRPr="00420C9D"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w:t>
      </w:r>
    </w:p>
    <w:p w14:paraId="5BFD9267" w14:textId="6CC3373B" w:rsidR="00DD160F" w:rsidRDefault="00DD160F" w:rsidP="00DD160F">
      <w:pPr>
        <w:spacing w:after="0" w:line="240" w:lineRule="auto"/>
        <w:jc w:val="both"/>
        <w:rPr>
          <w:rFonts w:ascii="Arial" w:eastAsia="Times New Roman" w:hAnsi="Arial" w:cs="Arial"/>
          <w:sz w:val="20"/>
          <w:szCs w:val="20"/>
        </w:rPr>
      </w:pPr>
      <w:r w:rsidRPr="00420C9D">
        <w:rPr>
          <w:rFonts w:ascii="Arial" w:eastAsia="Times New Roman" w:hAnsi="Arial" w:cs="Arial"/>
          <w:sz w:val="20"/>
          <w:szCs w:val="20"/>
        </w:rPr>
        <w:t xml:space="preserve">                                                                                              Titul Meno Priezvisko</w:t>
      </w:r>
    </w:p>
    <w:p w14:paraId="182AD02B" w14:textId="3D80AD4E" w:rsidR="007301D7" w:rsidRDefault="007301D7" w:rsidP="00DD160F">
      <w:pPr>
        <w:spacing w:after="0" w:line="240" w:lineRule="auto"/>
        <w:jc w:val="both"/>
        <w:rPr>
          <w:rFonts w:ascii="Arial" w:eastAsia="Times New Roman" w:hAnsi="Arial" w:cs="Arial"/>
          <w:sz w:val="20"/>
          <w:szCs w:val="20"/>
        </w:rPr>
      </w:pPr>
    </w:p>
    <w:p w14:paraId="0C855F35" w14:textId="73A22DDF" w:rsidR="007301D7" w:rsidRDefault="007301D7" w:rsidP="00DD160F">
      <w:pPr>
        <w:spacing w:after="0" w:line="240" w:lineRule="auto"/>
        <w:jc w:val="both"/>
        <w:rPr>
          <w:rFonts w:ascii="Arial" w:eastAsia="Times New Roman" w:hAnsi="Arial" w:cs="Arial"/>
          <w:sz w:val="20"/>
          <w:szCs w:val="20"/>
        </w:rPr>
      </w:pPr>
    </w:p>
    <w:p w14:paraId="2FC6B801" w14:textId="758DB8BB" w:rsidR="007301D7" w:rsidRDefault="007301D7" w:rsidP="00DD160F">
      <w:pPr>
        <w:spacing w:after="0" w:line="240" w:lineRule="auto"/>
        <w:jc w:val="both"/>
        <w:rPr>
          <w:rFonts w:ascii="Arial" w:eastAsia="Times New Roman" w:hAnsi="Arial" w:cs="Arial"/>
          <w:sz w:val="20"/>
          <w:szCs w:val="20"/>
        </w:rPr>
      </w:pPr>
    </w:p>
    <w:p w14:paraId="58F4CAE1" w14:textId="4217F7C6" w:rsidR="007301D7" w:rsidRDefault="007301D7" w:rsidP="00DD160F">
      <w:pPr>
        <w:spacing w:after="0" w:line="240" w:lineRule="auto"/>
        <w:jc w:val="both"/>
        <w:rPr>
          <w:rFonts w:ascii="Arial" w:eastAsia="Times New Roman" w:hAnsi="Arial" w:cs="Arial"/>
          <w:sz w:val="20"/>
          <w:szCs w:val="20"/>
        </w:rPr>
      </w:pPr>
    </w:p>
    <w:p w14:paraId="2C893F32" w14:textId="284A39F5" w:rsidR="007301D7" w:rsidRDefault="007301D7" w:rsidP="00DD160F">
      <w:pPr>
        <w:spacing w:after="0" w:line="240" w:lineRule="auto"/>
        <w:jc w:val="both"/>
        <w:rPr>
          <w:rFonts w:ascii="Arial" w:eastAsia="Times New Roman" w:hAnsi="Arial" w:cs="Arial"/>
          <w:sz w:val="20"/>
          <w:szCs w:val="20"/>
        </w:rPr>
      </w:pPr>
    </w:p>
    <w:p w14:paraId="429E28D9" w14:textId="4891D331" w:rsidR="007301D7" w:rsidRDefault="007301D7" w:rsidP="00DD160F">
      <w:pPr>
        <w:spacing w:after="0" w:line="240" w:lineRule="auto"/>
        <w:jc w:val="both"/>
        <w:rPr>
          <w:rFonts w:ascii="Arial" w:eastAsia="Times New Roman" w:hAnsi="Arial" w:cs="Arial"/>
          <w:sz w:val="20"/>
          <w:szCs w:val="20"/>
        </w:rPr>
      </w:pPr>
    </w:p>
    <w:p w14:paraId="1D5FC7C9" w14:textId="0818232B" w:rsidR="007301D7" w:rsidRDefault="007301D7" w:rsidP="00DD160F">
      <w:pPr>
        <w:spacing w:after="0" w:line="240" w:lineRule="auto"/>
        <w:jc w:val="both"/>
        <w:rPr>
          <w:rFonts w:ascii="Arial" w:eastAsia="Times New Roman" w:hAnsi="Arial" w:cs="Arial"/>
          <w:sz w:val="20"/>
          <w:szCs w:val="20"/>
        </w:rPr>
      </w:pPr>
    </w:p>
    <w:p w14:paraId="76873C82" w14:textId="77777777" w:rsidR="009373D5" w:rsidRDefault="009373D5" w:rsidP="00DD160F">
      <w:pPr>
        <w:spacing w:after="0" w:line="240" w:lineRule="auto"/>
        <w:jc w:val="both"/>
        <w:rPr>
          <w:rFonts w:ascii="Arial" w:eastAsia="Times New Roman" w:hAnsi="Arial" w:cs="Arial"/>
          <w:sz w:val="20"/>
          <w:szCs w:val="20"/>
        </w:rPr>
      </w:pPr>
    </w:p>
    <w:p w14:paraId="3017FE86" w14:textId="5D4A811B" w:rsidR="007301D7" w:rsidRPr="009373D5" w:rsidRDefault="007301D7" w:rsidP="00DB308F">
      <w:pPr>
        <w:tabs>
          <w:tab w:val="left" w:pos="1985"/>
        </w:tabs>
        <w:spacing w:after="0" w:line="240" w:lineRule="auto"/>
        <w:ind w:left="1985" w:hanging="1985"/>
        <w:jc w:val="center"/>
        <w:rPr>
          <w:rFonts w:ascii="Arial" w:eastAsia="Times New Roman" w:hAnsi="Arial" w:cs="Arial"/>
          <w:b/>
          <w:sz w:val="24"/>
          <w:szCs w:val="24"/>
        </w:rPr>
      </w:pPr>
      <w:r w:rsidRPr="009373D5">
        <w:rPr>
          <w:rFonts w:ascii="Arial" w:eastAsia="Times New Roman" w:hAnsi="Arial" w:cs="Arial"/>
          <w:b/>
          <w:sz w:val="24"/>
          <w:szCs w:val="24"/>
        </w:rPr>
        <w:t>PRÍLOHA B11</w:t>
      </w:r>
      <w:r w:rsidR="00DB308F" w:rsidRPr="009373D5">
        <w:rPr>
          <w:rFonts w:ascii="Arial" w:eastAsia="Times New Roman" w:hAnsi="Arial" w:cs="Arial"/>
          <w:b/>
          <w:sz w:val="24"/>
          <w:szCs w:val="24"/>
        </w:rPr>
        <w:t xml:space="preserve"> </w:t>
      </w:r>
      <w:r w:rsidR="00355261" w:rsidRPr="009373D5">
        <w:rPr>
          <w:rFonts w:ascii="Arial" w:hAnsi="Arial" w:cs="Arial"/>
          <w:b/>
          <w:sz w:val="24"/>
          <w:szCs w:val="24"/>
          <w:shd w:val="clear" w:color="auto" w:fill="FFFFFF"/>
        </w:rPr>
        <w:t>PRAVIDLÁ NA OBMEDZENIE POČTU ZÁUJEMCOV</w:t>
      </w:r>
    </w:p>
    <w:p w14:paraId="3746FB4A" w14:textId="7DAAD599" w:rsidR="009373D5" w:rsidRDefault="009373D5" w:rsidP="00DD160F">
      <w:pPr>
        <w:spacing w:after="0" w:line="240" w:lineRule="auto"/>
        <w:jc w:val="both"/>
        <w:rPr>
          <w:rFonts w:ascii="Arial" w:eastAsia="Times New Roman" w:hAnsi="Arial" w:cs="Arial"/>
          <w:sz w:val="20"/>
          <w:szCs w:val="20"/>
        </w:rPr>
      </w:pPr>
    </w:p>
    <w:p w14:paraId="1DD1530F" w14:textId="77777777" w:rsidR="00A8101E" w:rsidRDefault="00A8101E" w:rsidP="00DD160F">
      <w:pPr>
        <w:spacing w:after="0" w:line="240" w:lineRule="auto"/>
        <w:jc w:val="both"/>
        <w:rPr>
          <w:rFonts w:ascii="Arial" w:eastAsia="Times New Roman" w:hAnsi="Arial" w:cs="Arial"/>
          <w:sz w:val="20"/>
          <w:szCs w:val="20"/>
        </w:rPr>
      </w:pPr>
    </w:p>
    <w:p w14:paraId="5A2D330E" w14:textId="46A699C6" w:rsidR="002A2CAF" w:rsidRPr="002A2CAF" w:rsidRDefault="002A2CAF" w:rsidP="002A2CAF">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1. </w:t>
      </w:r>
      <w:r>
        <w:rPr>
          <w:rFonts w:ascii="Arial" w:eastAsia="Times New Roman" w:hAnsi="Arial" w:cs="Arial"/>
          <w:b/>
          <w:sz w:val="20"/>
          <w:szCs w:val="20"/>
        </w:rPr>
        <w:tab/>
      </w:r>
      <w:r w:rsidRPr="002A2CAF">
        <w:rPr>
          <w:rFonts w:ascii="Arial" w:eastAsia="Times New Roman" w:hAnsi="Arial" w:cs="Arial"/>
          <w:b/>
          <w:sz w:val="20"/>
          <w:szCs w:val="20"/>
        </w:rPr>
        <w:t xml:space="preserve">Prehľad </w:t>
      </w:r>
      <w:r w:rsidR="00A8101E">
        <w:rPr>
          <w:rFonts w:ascii="Arial" w:eastAsia="Times New Roman" w:hAnsi="Arial" w:cs="Arial"/>
          <w:b/>
          <w:sz w:val="20"/>
          <w:szCs w:val="20"/>
        </w:rPr>
        <w:t>pravidiel:</w:t>
      </w:r>
    </w:p>
    <w:p w14:paraId="60BF89FE" w14:textId="5DF70974" w:rsidR="002A2CAF" w:rsidRPr="002A2CAF" w:rsidRDefault="002A2CAF" w:rsidP="002A2CAF">
      <w:pPr>
        <w:widowControl w:val="0"/>
        <w:pBdr>
          <w:top w:val="nil"/>
          <w:left w:val="nil"/>
          <w:bottom w:val="nil"/>
          <w:right w:val="nil"/>
          <w:between w:val="nil"/>
        </w:pBdr>
        <w:tabs>
          <w:tab w:val="left" w:pos="567"/>
          <w:tab w:val="left" w:pos="851"/>
          <w:tab w:val="left" w:pos="1134"/>
          <w:tab w:val="left" w:pos="1276"/>
        </w:tabs>
        <w:spacing w:line="240" w:lineRule="auto"/>
        <w:ind w:left="284"/>
        <w:jc w:val="both"/>
        <w:rPr>
          <w:rFonts w:ascii="Arial" w:eastAsia="Arial" w:hAnsi="Arial" w:cs="Arial"/>
          <w:color w:val="000000"/>
          <w:sz w:val="20"/>
          <w:szCs w:val="20"/>
        </w:rPr>
      </w:pPr>
      <w:r w:rsidRPr="002A2CAF">
        <w:rPr>
          <w:rFonts w:ascii="Arial" w:eastAsia="Arial" w:hAnsi="Arial" w:cs="Arial"/>
          <w:color w:val="000000"/>
          <w:sz w:val="20"/>
          <w:szCs w:val="20"/>
        </w:rPr>
        <w:t xml:space="preserve">Verejný obstarávateľ stanovil </w:t>
      </w:r>
      <w:r>
        <w:rPr>
          <w:rFonts w:ascii="Arial" w:eastAsia="Arial" w:hAnsi="Arial" w:cs="Arial"/>
          <w:color w:val="000000"/>
          <w:sz w:val="20"/>
          <w:szCs w:val="20"/>
        </w:rPr>
        <w:t>Pravidlá</w:t>
      </w:r>
      <w:r w:rsidRPr="002A2CAF">
        <w:rPr>
          <w:rFonts w:ascii="Arial" w:eastAsia="Arial" w:hAnsi="Arial" w:cs="Arial"/>
          <w:color w:val="000000"/>
          <w:sz w:val="20"/>
          <w:szCs w:val="20"/>
        </w:rPr>
        <w:t xml:space="preserve"> na obmedzenie počtu </w:t>
      </w:r>
      <w:r>
        <w:rPr>
          <w:rFonts w:ascii="Arial" w:eastAsia="Arial" w:hAnsi="Arial" w:cs="Arial"/>
          <w:color w:val="000000"/>
          <w:sz w:val="20"/>
          <w:szCs w:val="20"/>
        </w:rPr>
        <w:t>z</w:t>
      </w:r>
      <w:r w:rsidRPr="002A2CAF">
        <w:rPr>
          <w:rFonts w:ascii="Arial" w:eastAsia="Arial" w:hAnsi="Arial" w:cs="Arial"/>
          <w:color w:val="000000"/>
          <w:sz w:val="20"/>
          <w:szCs w:val="20"/>
        </w:rPr>
        <w:t xml:space="preserve">áujemcov v užšej súťaži s cieľom vybrať najkvalitnejších </w:t>
      </w:r>
      <w:r>
        <w:rPr>
          <w:rFonts w:ascii="Arial" w:eastAsia="Arial" w:hAnsi="Arial" w:cs="Arial"/>
          <w:color w:val="000000"/>
          <w:sz w:val="20"/>
          <w:szCs w:val="20"/>
        </w:rPr>
        <w:t>z</w:t>
      </w:r>
      <w:r w:rsidRPr="002A2CAF">
        <w:rPr>
          <w:rFonts w:ascii="Arial" w:eastAsia="Arial" w:hAnsi="Arial" w:cs="Arial"/>
          <w:color w:val="000000"/>
          <w:sz w:val="20"/>
          <w:szCs w:val="20"/>
        </w:rPr>
        <w:t>áujemcov, ktorých vyzve na</w:t>
      </w:r>
      <w:r>
        <w:rPr>
          <w:rFonts w:ascii="Arial" w:eastAsia="Arial" w:hAnsi="Arial" w:cs="Arial"/>
          <w:color w:val="000000"/>
          <w:sz w:val="20"/>
          <w:szCs w:val="20"/>
        </w:rPr>
        <w:t xml:space="preserve"> predloženie ponuky </w:t>
      </w:r>
      <w:r w:rsidRPr="002A2CAF">
        <w:rPr>
          <w:rFonts w:ascii="Arial" w:eastAsia="Arial" w:hAnsi="Arial" w:cs="Arial"/>
          <w:color w:val="000000"/>
          <w:sz w:val="20"/>
          <w:szCs w:val="20"/>
        </w:rPr>
        <w:t xml:space="preserve">v užšej súťaži. Verejný obstarávateľ bude vyhodnocovať </w:t>
      </w:r>
      <w:r>
        <w:rPr>
          <w:rFonts w:ascii="Arial" w:eastAsia="Arial" w:hAnsi="Arial" w:cs="Arial"/>
          <w:color w:val="000000"/>
          <w:sz w:val="20"/>
          <w:szCs w:val="20"/>
        </w:rPr>
        <w:t>doklady predložené záujemcami k nasledovným Pravidlám</w:t>
      </w:r>
      <w:r w:rsidRPr="002A2CAF">
        <w:rPr>
          <w:rFonts w:ascii="Arial" w:eastAsia="Arial" w:hAnsi="Arial" w:cs="Arial"/>
          <w:color w:val="000000"/>
          <w:sz w:val="20"/>
          <w:szCs w:val="20"/>
        </w:rPr>
        <w:t xml:space="preserve"> na obmedzenie počtu záujemcov v užšej súťaži:</w:t>
      </w:r>
    </w:p>
    <w:tbl>
      <w:tblPr>
        <w:tblW w:w="878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00" w:firstRow="0" w:lastRow="0" w:firstColumn="0" w:lastColumn="0" w:noHBand="0" w:noVBand="1"/>
      </w:tblPr>
      <w:tblGrid>
        <w:gridCol w:w="1673"/>
        <w:gridCol w:w="5126"/>
        <w:gridCol w:w="1985"/>
      </w:tblGrid>
      <w:tr w:rsidR="002A2CAF" w:rsidRPr="002A2CAF" w14:paraId="67EE72DA" w14:textId="77777777" w:rsidTr="009A3750">
        <w:trPr>
          <w:trHeight w:val="220"/>
          <w:jc w:val="center"/>
        </w:trPr>
        <w:tc>
          <w:tcPr>
            <w:tcW w:w="679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2CDA673" w14:textId="791BDC37" w:rsidR="002A2CAF" w:rsidRPr="002A2CAF" w:rsidRDefault="002A2CAF" w:rsidP="002A2CAF">
            <w:pPr>
              <w:widowControl w:val="0"/>
              <w:tabs>
                <w:tab w:val="left" w:pos="567"/>
                <w:tab w:val="left" w:pos="851"/>
                <w:tab w:val="left" w:pos="1134"/>
                <w:tab w:val="left" w:pos="1276"/>
              </w:tabs>
              <w:spacing w:before="120" w:line="240" w:lineRule="auto"/>
              <w:jc w:val="center"/>
              <w:rPr>
                <w:rFonts w:ascii="Arial" w:eastAsia="Times New Roman" w:hAnsi="Arial" w:cs="Arial"/>
                <w:b/>
                <w:color w:val="000000"/>
                <w:sz w:val="20"/>
                <w:szCs w:val="20"/>
              </w:rPr>
            </w:pPr>
            <w:r>
              <w:rPr>
                <w:rFonts w:ascii="Arial" w:eastAsia="Times New Roman" w:hAnsi="Arial" w:cs="Arial"/>
                <w:b/>
                <w:color w:val="000000"/>
                <w:sz w:val="20"/>
                <w:szCs w:val="20"/>
              </w:rPr>
              <w:t>Pravidlá</w:t>
            </w:r>
            <w:r w:rsidRPr="002A2CAF">
              <w:rPr>
                <w:rFonts w:ascii="Arial" w:eastAsia="Times New Roman" w:hAnsi="Arial" w:cs="Arial"/>
                <w:b/>
                <w:color w:val="000000"/>
                <w:sz w:val="20"/>
                <w:szCs w:val="20"/>
              </w:rPr>
              <w:t xml:space="preserve"> pre obmedzenie počtu záujemcov </w:t>
            </w:r>
            <w:r w:rsidRPr="002A2CAF">
              <w:rPr>
                <w:rFonts w:ascii="Arial" w:eastAsia="Arial" w:hAnsi="Arial" w:cs="Arial"/>
                <w:b/>
                <w:color w:val="000000"/>
                <w:sz w:val="20"/>
                <w:szCs w:val="20"/>
              </w:rPr>
              <w:t>(spolu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6774066" w14:textId="20D6B47F" w:rsidR="002A2CAF" w:rsidRPr="002A2CAF" w:rsidRDefault="002A2CAF" w:rsidP="002A2CAF">
            <w:pPr>
              <w:widowControl w:val="0"/>
              <w:tabs>
                <w:tab w:val="left" w:pos="567"/>
                <w:tab w:val="left" w:pos="851"/>
                <w:tab w:val="left" w:pos="1134"/>
                <w:tab w:val="left" w:pos="1276"/>
              </w:tabs>
              <w:spacing w:before="120" w:line="240" w:lineRule="auto"/>
              <w:ind w:left="284" w:hanging="284"/>
              <w:rPr>
                <w:rFonts w:ascii="Arial" w:eastAsia="Times New Roman" w:hAnsi="Arial" w:cs="Arial"/>
                <w:b/>
                <w:color w:val="000000"/>
                <w:sz w:val="20"/>
                <w:szCs w:val="20"/>
              </w:rPr>
            </w:pPr>
            <w:r w:rsidRPr="002A2CAF">
              <w:rPr>
                <w:rFonts w:ascii="Arial" w:eastAsia="Arial" w:hAnsi="Arial" w:cs="Arial"/>
                <w:b/>
                <w:color w:val="000000"/>
                <w:sz w:val="20"/>
                <w:szCs w:val="20"/>
              </w:rPr>
              <w:t xml:space="preserve">Váha </w:t>
            </w:r>
            <w:r>
              <w:rPr>
                <w:rFonts w:ascii="Arial" w:eastAsia="Arial" w:hAnsi="Arial" w:cs="Arial"/>
                <w:b/>
                <w:color w:val="000000"/>
                <w:sz w:val="20"/>
                <w:szCs w:val="20"/>
              </w:rPr>
              <w:t>pravidla</w:t>
            </w:r>
          </w:p>
        </w:tc>
      </w:tr>
      <w:tr w:rsidR="002A2CAF" w:rsidRPr="002A2CAF" w14:paraId="35F80B6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1B90151" w14:textId="025C3558" w:rsidR="002A2CAF" w:rsidRPr="002A2CAF" w:rsidRDefault="00C81C6D"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1</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1745E62" w14:textId="78430D3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Referencie </w:t>
            </w:r>
            <w:r w:rsidR="00152B73" w:rsidRPr="00C81C6D">
              <w:rPr>
                <w:rFonts w:ascii="Arial" w:eastAsia="Arial" w:hAnsi="Arial" w:cs="Arial"/>
                <w:sz w:val="20"/>
                <w:szCs w:val="20"/>
              </w:rPr>
              <w:t>z</w:t>
            </w:r>
            <w:r w:rsidRPr="002A2CAF">
              <w:rPr>
                <w:rFonts w:ascii="Arial" w:eastAsia="Arial" w:hAnsi="Arial" w:cs="Arial"/>
                <w:sz w:val="20"/>
                <w:szCs w:val="20"/>
              </w:rPr>
              <w:t>áujemcu</w:t>
            </w:r>
          </w:p>
          <w:p w14:paraId="1855CD44" w14:textId="2878D00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Realizované tunely</w:t>
            </w:r>
          </w:p>
          <w:p w14:paraId="2EB06054" w14:textId="1DECA82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Times New Roman"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F6C39F4" w14:textId="00662231" w:rsidR="002A2CAF" w:rsidRPr="002A2CAF" w:rsidRDefault="002A2CAF" w:rsidP="002A2CAF">
            <w:pPr>
              <w:widowControl w:val="0"/>
              <w:tabs>
                <w:tab w:val="left" w:pos="567"/>
                <w:tab w:val="left" w:pos="851"/>
                <w:tab w:val="left" w:pos="1134"/>
                <w:tab w:val="left" w:pos="1276"/>
              </w:tabs>
              <w:spacing w:before="120" w:line="240" w:lineRule="auto"/>
              <w:ind w:left="284" w:hanging="284"/>
              <w:jc w:val="center"/>
              <w:rPr>
                <w:rFonts w:ascii="Arial" w:eastAsia="Times New Roman" w:hAnsi="Arial" w:cs="Arial"/>
                <w:b/>
                <w:color w:val="000000"/>
                <w:sz w:val="20"/>
                <w:szCs w:val="20"/>
              </w:rPr>
            </w:pPr>
            <w:r w:rsidRPr="002A2CAF">
              <w:rPr>
                <w:rFonts w:ascii="Arial" w:eastAsia="Arial" w:hAnsi="Arial" w:cs="Arial"/>
                <w:b/>
                <w:sz w:val="20"/>
                <w:szCs w:val="20"/>
              </w:rPr>
              <w:t>40</w:t>
            </w:r>
            <w:r w:rsidR="00A8101E">
              <w:rPr>
                <w:rFonts w:ascii="Arial" w:eastAsia="Arial" w:hAnsi="Arial" w:cs="Arial"/>
                <w:b/>
                <w:sz w:val="20"/>
                <w:szCs w:val="20"/>
              </w:rPr>
              <w:t xml:space="preserve"> </w:t>
            </w:r>
            <w:r w:rsidRPr="002A2CAF">
              <w:rPr>
                <w:rFonts w:ascii="Arial" w:eastAsia="Arial" w:hAnsi="Arial" w:cs="Arial"/>
                <w:b/>
                <w:sz w:val="20"/>
                <w:szCs w:val="20"/>
              </w:rPr>
              <w:t>%</w:t>
            </w:r>
          </w:p>
        </w:tc>
      </w:tr>
      <w:tr w:rsidR="002A2CAF" w:rsidRPr="002A2CAF" w14:paraId="60BB6306"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7DA2605" w14:textId="6D539972"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2</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56F138C0"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Kľúčové strojné vybavenie</w:t>
            </w:r>
          </w:p>
          <w:p w14:paraId="7F1AFAA8" w14:textId="709E86C5"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490F083A" w14:textId="693A5C6F"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r w:rsidR="002A2CAF" w:rsidRPr="002A2CAF" w14:paraId="61F70A8B" w14:textId="77777777" w:rsidTr="009A3750">
        <w:trPr>
          <w:trHeight w:val="560"/>
          <w:jc w:val="center"/>
        </w:trPr>
        <w:tc>
          <w:tcPr>
            <w:tcW w:w="167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FD2C1BD" w14:textId="76E38F9B" w:rsidR="002A2CAF" w:rsidRPr="002A2CAF" w:rsidRDefault="00C81C6D"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Pr>
                <w:rFonts w:ascii="Arial" w:eastAsia="Arial" w:hAnsi="Arial" w:cs="Arial"/>
                <w:b/>
                <w:color w:val="000000"/>
                <w:sz w:val="20"/>
                <w:szCs w:val="20"/>
              </w:rPr>
              <w:t xml:space="preserve">Pravidlo </w:t>
            </w:r>
            <w:r w:rsidR="002A2CAF">
              <w:rPr>
                <w:rFonts w:ascii="Arial" w:eastAsia="Arial" w:hAnsi="Arial" w:cs="Arial"/>
                <w:b/>
                <w:color w:val="000000"/>
                <w:sz w:val="20"/>
                <w:szCs w:val="20"/>
              </w:rPr>
              <w:t>P</w:t>
            </w:r>
            <w:r w:rsidR="002A2CAF" w:rsidRPr="002A2CAF">
              <w:rPr>
                <w:rFonts w:ascii="Arial" w:eastAsia="Arial" w:hAnsi="Arial" w:cs="Arial"/>
                <w:b/>
                <w:color w:val="000000"/>
                <w:sz w:val="20"/>
                <w:szCs w:val="20"/>
              </w:rPr>
              <w:t>3</w:t>
            </w:r>
          </w:p>
        </w:tc>
        <w:tc>
          <w:tcPr>
            <w:tcW w:w="5126"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35F19FF" w14:textId="77777777"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Environmentálne kritérium</w:t>
            </w:r>
          </w:p>
          <w:p w14:paraId="1275172B" w14:textId="34A98D64"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sz w:val="20"/>
                <w:szCs w:val="20"/>
              </w:rPr>
            </w:pPr>
            <w:r w:rsidRPr="002A2CAF">
              <w:rPr>
                <w:rFonts w:ascii="Arial" w:eastAsia="Arial" w:hAnsi="Arial" w:cs="Arial"/>
                <w:sz w:val="20"/>
                <w:szCs w:val="20"/>
              </w:rPr>
              <w:t xml:space="preserve">- spolu max. 100 bodov (v rámci </w:t>
            </w:r>
            <w:r w:rsidR="009A3750" w:rsidRPr="00C81C6D">
              <w:rPr>
                <w:rFonts w:ascii="Arial" w:eastAsia="Arial" w:hAnsi="Arial" w:cs="Arial"/>
                <w:sz w:val="20"/>
                <w:szCs w:val="20"/>
              </w:rPr>
              <w:t>P</w:t>
            </w:r>
            <w:r w:rsidRPr="002A2CAF">
              <w:rPr>
                <w:rFonts w:ascii="Arial" w:eastAsia="Arial" w:hAnsi="Arial" w:cs="Arial"/>
                <w:sz w:val="20"/>
                <w:szCs w:val="20"/>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10683B2" w14:textId="7EF8F5B9" w:rsidR="002A2CAF" w:rsidRPr="002A2CAF" w:rsidRDefault="002A2CAF" w:rsidP="002A2CAF">
            <w:pPr>
              <w:widowControl w:val="0"/>
              <w:tabs>
                <w:tab w:val="left" w:pos="567"/>
                <w:tab w:val="left" w:pos="851"/>
                <w:tab w:val="left" w:pos="1134"/>
                <w:tab w:val="left" w:pos="1276"/>
              </w:tabs>
              <w:spacing w:after="0" w:line="240" w:lineRule="auto"/>
              <w:ind w:left="284" w:hanging="284"/>
              <w:jc w:val="center"/>
              <w:rPr>
                <w:rFonts w:ascii="Arial" w:eastAsia="Arial" w:hAnsi="Arial" w:cs="Arial"/>
                <w:b/>
                <w:color w:val="000000"/>
                <w:sz w:val="20"/>
                <w:szCs w:val="20"/>
              </w:rPr>
            </w:pPr>
            <w:r w:rsidRPr="002A2CAF">
              <w:rPr>
                <w:rFonts w:ascii="Arial" w:eastAsia="Arial" w:hAnsi="Arial" w:cs="Arial"/>
                <w:b/>
                <w:color w:val="000000"/>
                <w:sz w:val="20"/>
                <w:szCs w:val="20"/>
              </w:rPr>
              <w:t>5</w:t>
            </w:r>
            <w:r w:rsidR="00A8101E">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tc>
      </w:tr>
    </w:tbl>
    <w:p w14:paraId="3E4B4DD2" w14:textId="61C710B9" w:rsid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r>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 xml:space="preserve">Poznámka: </w:t>
      </w:r>
      <w:r w:rsid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 prípade ak budú predložené 5 a menej žiadostí o účasť, ktoré spĺňajú podmienky účasti verejný obstarávateľ nebude vyhodnocovať predmetné </w:t>
      </w:r>
      <w:r w:rsidR="00A8101E">
        <w:rPr>
          <w:rFonts w:ascii="Arial" w:eastAsia="Arial" w:hAnsi="Arial" w:cs="Arial"/>
          <w:color w:val="000000"/>
          <w:sz w:val="20"/>
          <w:szCs w:val="20"/>
        </w:rPr>
        <w:t>pravidlá</w:t>
      </w:r>
      <w:r w:rsidR="002A2CAF" w:rsidRPr="002A2CAF">
        <w:rPr>
          <w:rFonts w:ascii="Arial" w:eastAsia="Arial" w:hAnsi="Arial" w:cs="Arial"/>
          <w:color w:val="000000"/>
          <w:sz w:val="20"/>
          <w:szCs w:val="20"/>
        </w:rPr>
        <w:t xml:space="preserve"> </w:t>
      </w:r>
      <w:r w:rsidR="00B31A6D">
        <w:rPr>
          <w:rFonts w:ascii="Arial" w:eastAsia="Arial" w:hAnsi="Arial" w:cs="Arial"/>
          <w:color w:val="000000"/>
          <w:sz w:val="20"/>
          <w:szCs w:val="20"/>
        </w:rPr>
        <w:t>na</w:t>
      </w:r>
      <w:r w:rsidR="00B31A6D" w:rsidRPr="002A2CAF">
        <w:rPr>
          <w:rFonts w:ascii="Arial" w:eastAsia="Arial" w:hAnsi="Arial" w:cs="Arial"/>
          <w:color w:val="000000"/>
          <w:sz w:val="20"/>
          <w:szCs w:val="20"/>
        </w:rPr>
        <w:t xml:space="preserve"> </w:t>
      </w:r>
      <w:r w:rsidR="002A2CAF" w:rsidRPr="002A2CAF">
        <w:rPr>
          <w:rFonts w:ascii="Arial" w:eastAsia="Arial" w:hAnsi="Arial" w:cs="Arial"/>
          <w:color w:val="000000"/>
          <w:sz w:val="20"/>
          <w:szCs w:val="20"/>
        </w:rPr>
        <w:t>obmedzenie počtu záujemcov.</w:t>
      </w:r>
    </w:p>
    <w:p w14:paraId="6A81BAD4" w14:textId="77777777" w:rsidR="00152B73" w:rsidRPr="002A2CAF" w:rsidRDefault="00152B73" w:rsidP="00152B73">
      <w:pPr>
        <w:widowControl w:val="0"/>
        <w:pBdr>
          <w:top w:val="nil"/>
          <w:left w:val="nil"/>
          <w:bottom w:val="nil"/>
          <w:right w:val="nil"/>
          <w:between w:val="nil"/>
        </w:pBdr>
        <w:tabs>
          <w:tab w:val="left" w:pos="567"/>
          <w:tab w:val="left" w:pos="851"/>
          <w:tab w:val="left" w:pos="1134"/>
          <w:tab w:val="left" w:pos="1418"/>
        </w:tabs>
        <w:spacing w:after="0" w:line="240" w:lineRule="auto"/>
        <w:ind w:left="1384" w:hanging="1242"/>
        <w:jc w:val="both"/>
        <w:rPr>
          <w:rFonts w:ascii="Arial" w:eastAsia="Arial" w:hAnsi="Arial" w:cs="Arial"/>
          <w:color w:val="000000"/>
          <w:sz w:val="20"/>
          <w:szCs w:val="20"/>
        </w:rPr>
      </w:pPr>
    </w:p>
    <w:p w14:paraId="039D73AA" w14:textId="23C92128" w:rsidR="002A2CAF" w:rsidRPr="002A2CAF" w:rsidRDefault="002A2CAF" w:rsidP="00152B73">
      <w:pPr>
        <w:keepNext/>
        <w:spacing w:after="0" w:line="240" w:lineRule="auto"/>
        <w:ind w:left="284" w:hanging="284"/>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2. </w:t>
      </w:r>
      <w:r w:rsidR="009A3750">
        <w:rPr>
          <w:rFonts w:ascii="Arial" w:eastAsia="Times New Roman" w:hAnsi="Arial" w:cs="Arial"/>
          <w:b/>
          <w:sz w:val="20"/>
          <w:szCs w:val="20"/>
        </w:rPr>
        <w:tab/>
        <w:t>Pravidlo</w:t>
      </w:r>
      <w:r w:rsidRPr="002A2CAF">
        <w:rPr>
          <w:rFonts w:ascii="Arial" w:eastAsia="Times New Roman" w:hAnsi="Arial" w:cs="Arial"/>
          <w:b/>
          <w:sz w:val="20"/>
          <w:szCs w:val="20"/>
        </w:rPr>
        <w:t xml:space="preserve"> </w:t>
      </w:r>
      <w:r w:rsidR="009A3750">
        <w:rPr>
          <w:rFonts w:ascii="Arial" w:eastAsia="Times New Roman" w:hAnsi="Arial" w:cs="Arial"/>
          <w:b/>
          <w:sz w:val="20"/>
          <w:szCs w:val="20"/>
        </w:rPr>
        <w:t>P</w:t>
      </w:r>
      <w:r w:rsidRPr="002A2CAF">
        <w:rPr>
          <w:rFonts w:ascii="Arial" w:eastAsia="Times New Roman" w:hAnsi="Arial" w:cs="Arial"/>
          <w:b/>
          <w:sz w:val="20"/>
          <w:szCs w:val="20"/>
        </w:rPr>
        <w:t xml:space="preserve">1 Referencie </w:t>
      </w:r>
      <w:r w:rsidR="00152B73">
        <w:rPr>
          <w:rFonts w:ascii="Arial" w:eastAsia="Times New Roman" w:hAnsi="Arial" w:cs="Arial"/>
          <w:b/>
          <w:sz w:val="20"/>
          <w:szCs w:val="20"/>
        </w:rPr>
        <w:t>z</w:t>
      </w:r>
      <w:r w:rsidRPr="002A2CAF">
        <w:rPr>
          <w:rFonts w:ascii="Arial" w:eastAsia="Times New Roman" w:hAnsi="Arial" w:cs="Arial"/>
          <w:b/>
          <w:sz w:val="20"/>
          <w:szCs w:val="20"/>
        </w:rPr>
        <w:t>áujemcu</w:t>
      </w:r>
      <w:r w:rsidR="00152B73">
        <w:rPr>
          <w:rFonts w:ascii="Arial" w:eastAsia="Times New Roman" w:hAnsi="Arial" w:cs="Arial"/>
          <w:b/>
          <w:sz w:val="20"/>
          <w:szCs w:val="20"/>
        </w:rPr>
        <w:t>:</w:t>
      </w:r>
    </w:p>
    <w:p w14:paraId="0170D2C5" w14:textId="52BC3612" w:rsidR="002A2CAF" w:rsidRPr="002A2CAF" w:rsidRDefault="002A2CAF" w:rsidP="00152B73">
      <w:pPr>
        <w:widowControl w:val="0"/>
        <w:spacing w:after="0" w:line="240" w:lineRule="auto"/>
        <w:ind w:left="567" w:hanging="284"/>
        <w:jc w:val="both"/>
        <w:rPr>
          <w:rFonts w:ascii="Arial" w:eastAsia="Times New Roman" w:hAnsi="Arial" w:cs="Arial"/>
          <w:sz w:val="20"/>
          <w:szCs w:val="20"/>
        </w:rPr>
      </w:pPr>
      <w:r w:rsidRPr="002A2CAF">
        <w:rPr>
          <w:rFonts w:ascii="Arial" w:eastAsia="Times New Roman" w:hAnsi="Arial" w:cs="Arial"/>
          <w:sz w:val="20"/>
          <w:szCs w:val="20"/>
        </w:rPr>
        <w:t xml:space="preserve">2.1. Špecifikácia </w:t>
      </w:r>
      <w:r w:rsidR="009A3750">
        <w:rPr>
          <w:rFonts w:ascii="Arial" w:eastAsia="Times New Roman" w:hAnsi="Arial" w:cs="Arial"/>
          <w:sz w:val="20"/>
          <w:szCs w:val="20"/>
        </w:rPr>
        <w:t>Pravidla</w:t>
      </w:r>
      <w:r w:rsidRPr="002A2CAF">
        <w:rPr>
          <w:rFonts w:ascii="Arial" w:eastAsia="Times New Roman" w:hAnsi="Arial" w:cs="Arial"/>
          <w:sz w:val="20"/>
          <w:szCs w:val="20"/>
        </w:rPr>
        <w:t xml:space="preserve"> </w:t>
      </w:r>
      <w:r w:rsidR="009A3750" w:rsidRPr="00F06B71">
        <w:rPr>
          <w:rFonts w:ascii="Arial" w:eastAsia="Times New Roman" w:hAnsi="Arial" w:cs="Arial"/>
          <w:sz w:val="20"/>
          <w:szCs w:val="20"/>
        </w:rPr>
        <w:t>P</w:t>
      </w:r>
      <w:r w:rsidRPr="002A2CAF">
        <w:rPr>
          <w:rFonts w:ascii="Arial" w:eastAsia="Times New Roman" w:hAnsi="Arial" w:cs="Arial"/>
          <w:sz w:val="20"/>
          <w:szCs w:val="20"/>
        </w:rPr>
        <w:t>1</w:t>
      </w:r>
      <w:r w:rsidR="00F06B71" w:rsidRPr="00F06B71">
        <w:rPr>
          <w:rFonts w:ascii="Arial" w:eastAsia="Times New Roman" w:hAnsi="Arial" w:cs="Arial"/>
          <w:sz w:val="20"/>
          <w:szCs w:val="20"/>
        </w:rPr>
        <w:t xml:space="preserve"> Referencie </w:t>
      </w:r>
      <w:r w:rsidR="00F06B71">
        <w:rPr>
          <w:rFonts w:ascii="Arial" w:eastAsia="Times New Roman" w:hAnsi="Arial" w:cs="Arial"/>
          <w:sz w:val="20"/>
          <w:szCs w:val="20"/>
        </w:rPr>
        <w:t>z</w:t>
      </w:r>
      <w:r w:rsidR="00F06B71" w:rsidRPr="00F06B71">
        <w:rPr>
          <w:rFonts w:ascii="Arial" w:eastAsia="Times New Roman" w:hAnsi="Arial" w:cs="Arial"/>
          <w:sz w:val="20"/>
          <w:szCs w:val="20"/>
        </w:rPr>
        <w:t>áujemcu</w:t>
      </w:r>
      <w:r w:rsidR="009A3750" w:rsidRPr="00F06B71">
        <w:rPr>
          <w:rFonts w:ascii="Arial" w:eastAsia="Times New Roman" w:hAnsi="Arial" w:cs="Arial"/>
          <w:sz w:val="20"/>
          <w:szCs w:val="20"/>
        </w:rPr>
        <w:t>:</w:t>
      </w:r>
    </w:p>
    <w:p w14:paraId="58630FB4" w14:textId="46D06540"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Times New Roman" w:hAnsi="Arial" w:cs="Arial"/>
          <w:sz w:val="20"/>
          <w:szCs w:val="20"/>
        </w:rPr>
        <w:tab/>
      </w:r>
      <w:r w:rsidR="002A2CAF" w:rsidRPr="002A2CAF">
        <w:rPr>
          <w:rFonts w:ascii="Arial" w:eastAsia="Times New Roman" w:hAnsi="Arial" w:cs="Arial"/>
          <w:sz w:val="20"/>
          <w:szCs w:val="20"/>
        </w:rPr>
        <w:t>Odbornú spôsobilosť</w:t>
      </w:r>
      <w:r>
        <w:rPr>
          <w:rFonts w:ascii="Arial" w:eastAsia="Times New Roman" w:hAnsi="Arial" w:cs="Arial"/>
          <w:sz w:val="20"/>
          <w:szCs w:val="20"/>
        </w:rPr>
        <w:t xml:space="preserve"> </w:t>
      </w:r>
      <w:r w:rsidR="002A2CAF" w:rsidRPr="002A2CAF">
        <w:rPr>
          <w:rFonts w:ascii="Arial" w:eastAsia="Times New Roman" w:hAnsi="Arial" w:cs="Arial"/>
          <w:sz w:val="20"/>
          <w:szCs w:val="20"/>
        </w:rPr>
        <w:t xml:space="preserve">v rámci hodnotenia </w:t>
      </w:r>
      <w:r>
        <w:rPr>
          <w:rFonts w:ascii="Arial" w:eastAsia="Times New Roman" w:hAnsi="Arial" w:cs="Arial"/>
          <w:sz w:val="20"/>
          <w:szCs w:val="20"/>
        </w:rPr>
        <w:t>Pravidla P</w:t>
      </w:r>
      <w:r w:rsidR="002A2CAF" w:rsidRPr="002A2CAF">
        <w:rPr>
          <w:rFonts w:ascii="Arial" w:eastAsia="Times New Roman" w:hAnsi="Arial" w:cs="Arial"/>
          <w:sz w:val="20"/>
          <w:szCs w:val="20"/>
        </w:rPr>
        <w:t xml:space="preserve">1 Referencie </w:t>
      </w:r>
      <w:r w:rsidR="00F06B71">
        <w:rPr>
          <w:rFonts w:ascii="Arial" w:eastAsia="Times New Roman" w:hAnsi="Arial" w:cs="Arial"/>
          <w:sz w:val="20"/>
          <w:szCs w:val="20"/>
        </w:rPr>
        <w:t>z</w:t>
      </w:r>
      <w:r w:rsidR="002A2CAF" w:rsidRPr="002A2CAF">
        <w:rPr>
          <w:rFonts w:ascii="Arial" w:eastAsia="Times New Roman" w:hAnsi="Arial" w:cs="Arial"/>
          <w:sz w:val="20"/>
          <w:szCs w:val="20"/>
        </w:rPr>
        <w:t xml:space="preserve">áujemcu preukáže </w:t>
      </w:r>
      <w:r>
        <w:rPr>
          <w:rFonts w:ascii="Arial" w:eastAsia="Times New Roman" w:hAnsi="Arial" w:cs="Arial"/>
          <w:sz w:val="20"/>
          <w:szCs w:val="20"/>
        </w:rPr>
        <w:t>z</w:t>
      </w:r>
      <w:r w:rsidR="002A2CAF" w:rsidRPr="002A2CAF">
        <w:rPr>
          <w:rFonts w:ascii="Arial" w:eastAsia="Times New Roman" w:hAnsi="Arial" w:cs="Arial"/>
          <w:sz w:val="20"/>
          <w:szCs w:val="20"/>
        </w:rPr>
        <w:t xml:space="preserve">áujemca vyplnením zoznamu poskytnutých prác </w:t>
      </w:r>
      <w:r w:rsidR="00A8101E">
        <w:rPr>
          <w:rFonts w:ascii="Arial" w:eastAsia="Times New Roman" w:hAnsi="Arial" w:cs="Arial"/>
          <w:sz w:val="20"/>
          <w:szCs w:val="20"/>
        </w:rPr>
        <w:t xml:space="preserve">v </w:t>
      </w:r>
      <w:r w:rsidR="002A2CAF" w:rsidRPr="002A2CAF">
        <w:rPr>
          <w:rFonts w:ascii="Arial" w:eastAsia="Times New Roman" w:hAnsi="Arial" w:cs="Arial"/>
          <w:sz w:val="20"/>
          <w:szCs w:val="20"/>
        </w:rPr>
        <w:t>Príloh</w:t>
      </w:r>
      <w:r w:rsidR="00A8101E">
        <w:rPr>
          <w:rFonts w:ascii="Arial" w:eastAsia="Times New Roman" w:hAnsi="Arial" w:cs="Arial"/>
          <w:sz w:val="20"/>
          <w:szCs w:val="20"/>
        </w:rPr>
        <w:t>e</w:t>
      </w:r>
      <w:r w:rsidR="002A2CAF" w:rsidRPr="002A2CAF">
        <w:rPr>
          <w:rFonts w:ascii="Arial" w:eastAsia="Times New Roman" w:hAnsi="Arial" w:cs="Arial"/>
          <w:sz w:val="20"/>
          <w:szCs w:val="20"/>
        </w:rPr>
        <w:t xml:space="preserve"> </w:t>
      </w:r>
      <w:r w:rsidR="002A2CAF" w:rsidRPr="00E9184F">
        <w:rPr>
          <w:rFonts w:ascii="Arial" w:eastAsia="Times New Roman" w:hAnsi="Arial" w:cs="Arial"/>
          <w:sz w:val="20"/>
          <w:szCs w:val="20"/>
        </w:rPr>
        <w:t>B</w:t>
      </w:r>
      <w:r w:rsidRPr="00E9184F">
        <w:rPr>
          <w:rFonts w:ascii="Arial" w:eastAsia="Times New Roman" w:hAnsi="Arial" w:cs="Arial"/>
          <w:sz w:val="20"/>
          <w:szCs w:val="20"/>
        </w:rPr>
        <w:t>11</w:t>
      </w:r>
      <w:r w:rsidR="002A2CAF" w:rsidRPr="00E9184F">
        <w:rPr>
          <w:rFonts w:ascii="Arial" w:eastAsia="Times New Roman" w:hAnsi="Arial" w:cs="Arial"/>
          <w:sz w:val="20"/>
          <w:szCs w:val="20"/>
        </w:rPr>
        <w:t>A</w:t>
      </w:r>
      <w:r w:rsidR="002A2CAF" w:rsidRPr="002A2CAF">
        <w:rPr>
          <w:rFonts w:ascii="Arial" w:eastAsia="Times New Roman" w:hAnsi="Arial" w:cs="Arial"/>
          <w:sz w:val="20"/>
          <w:szCs w:val="20"/>
        </w:rPr>
        <w:t xml:space="preserve"> </w:t>
      </w:r>
      <w:r w:rsidRPr="00E9184F">
        <w:rPr>
          <w:rFonts w:ascii="Arial" w:eastAsia="Times New Roman" w:hAnsi="Arial" w:cs="Arial"/>
          <w:sz w:val="20"/>
          <w:szCs w:val="20"/>
        </w:rPr>
        <w:t>Časť</w:t>
      </w:r>
      <w:r>
        <w:rPr>
          <w:rFonts w:ascii="Arial" w:eastAsia="Times New Roman" w:hAnsi="Arial" w:cs="Arial"/>
          <w:sz w:val="20"/>
          <w:szCs w:val="20"/>
        </w:rPr>
        <w:t xml:space="preserve">  </w:t>
      </w:r>
      <w:r w:rsidR="00A8101E">
        <w:rPr>
          <w:rFonts w:ascii="Arial" w:eastAsia="Times New Roman" w:hAnsi="Arial" w:cs="Arial"/>
          <w:sz w:val="20"/>
          <w:szCs w:val="20"/>
        </w:rPr>
        <w:t xml:space="preserve">B </w:t>
      </w:r>
      <w:r>
        <w:rPr>
          <w:rFonts w:ascii="Arial" w:eastAsia="Times New Roman" w:hAnsi="Arial" w:cs="Arial"/>
          <w:sz w:val="20"/>
          <w:szCs w:val="20"/>
        </w:rPr>
        <w:t>Zväzok 1 týchto SP</w:t>
      </w:r>
      <w:r w:rsidR="002A2CAF" w:rsidRPr="002A2CAF">
        <w:rPr>
          <w:rFonts w:ascii="Arial" w:eastAsia="Times New Roman" w:hAnsi="Arial" w:cs="Arial"/>
          <w:sz w:val="20"/>
          <w:szCs w:val="20"/>
        </w:rPr>
        <w:t>.</w:t>
      </w:r>
    </w:p>
    <w:p w14:paraId="6B5E4BD9" w14:textId="72DD04C2" w:rsidR="002A2CAF" w:rsidRPr="002A2CAF" w:rsidRDefault="009A3750" w:rsidP="00152B73">
      <w:pPr>
        <w:widowControl w:val="0"/>
        <w:spacing w:after="0" w:line="240" w:lineRule="auto"/>
        <w:ind w:left="709" w:hanging="425"/>
        <w:jc w:val="both"/>
        <w:rPr>
          <w:rFonts w:ascii="Arial" w:eastAsia="Times New Roman" w:hAnsi="Arial" w:cs="Arial"/>
          <w:sz w:val="20"/>
          <w:szCs w:val="20"/>
        </w:rPr>
      </w:pPr>
      <w:r>
        <w:rPr>
          <w:rFonts w:ascii="Arial" w:eastAsia="Arial" w:hAnsi="Arial" w:cs="Arial"/>
          <w:sz w:val="20"/>
          <w:szCs w:val="20"/>
        </w:rPr>
        <w:t>2.2</w:t>
      </w:r>
      <w:r>
        <w:rPr>
          <w:rFonts w:ascii="Arial" w:eastAsia="Arial" w:hAnsi="Arial" w:cs="Arial"/>
          <w:sz w:val="20"/>
          <w:szCs w:val="20"/>
        </w:rPr>
        <w:tab/>
      </w:r>
      <w:r w:rsidR="002A2CAF" w:rsidRPr="002A2CAF">
        <w:rPr>
          <w:rFonts w:ascii="Arial" w:eastAsia="Arial" w:hAnsi="Arial" w:cs="Arial"/>
          <w:sz w:val="20"/>
          <w:szCs w:val="20"/>
        </w:rPr>
        <w:t xml:space="preserve">Z dôvodu, že cieľom </w:t>
      </w:r>
      <w:r w:rsidR="00F06B71">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je vybrať najkvalitnejších </w:t>
      </w:r>
      <w:r w:rsidR="00A8101E">
        <w:rPr>
          <w:rFonts w:ascii="Arial" w:eastAsia="Arial" w:hAnsi="Arial" w:cs="Arial"/>
          <w:sz w:val="20"/>
          <w:szCs w:val="20"/>
        </w:rPr>
        <w:t>z</w:t>
      </w:r>
      <w:r w:rsidR="002A2CAF" w:rsidRPr="002A2CAF">
        <w:rPr>
          <w:rFonts w:ascii="Arial" w:eastAsia="Arial" w:hAnsi="Arial" w:cs="Arial"/>
          <w:sz w:val="20"/>
          <w:szCs w:val="20"/>
        </w:rPr>
        <w:t>áujemcov sú stanovené rozdiely pri uznávaní stavieb v</w:t>
      </w:r>
      <w:r w:rsidR="00A8101E">
        <w:rPr>
          <w:rFonts w:ascii="Arial" w:eastAsia="Arial" w:hAnsi="Arial" w:cs="Arial"/>
          <w:sz w:val="20"/>
          <w:szCs w:val="20"/>
        </w:rPr>
        <w:t> </w:t>
      </w:r>
      <w:r w:rsidR="002A2CAF" w:rsidRPr="002A2CAF">
        <w:rPr>
          <w:rFonts w:ascii="Arial" w:eastAsia="Arial" w:hAnsi="Arial" w:cs="Arial"/>
          <w:sz w:val="20"/>
          <w:szCs w:val="20"/>
        </w:rPr>
        <w:t>rámci</w:t>
      </w:r>
      <w:r w:rsidR="00A8101E">
        <w:rPr>
          <w:rFonts w:ascii="Arial" w:eastAsia="Arial" w:hAnsi="Arial" w:cs="Arial"/>
          <w:sz w:val="20"/>
          <w:szCs w:val="20"/>
        </w:rPr>
        <w:t xml:space="preserve"> tejto Prílohy B11</w:t>
      </w:r>
      <w:r w:rsidR="002A2CAF" w:rsidRPr="002A2CAF">
        <w:rPr>
          <w:rFonts w:ascii="Arial" w:eastAsia="Arial" w:hAnsi="Arial" w:cs="Arial"/>
          <w:sz w:val="20"/>
          <w:szCs w:val="20"/>
        </w:rPr>
        <w:t xml:space="preserve"> </w:t>
      </w:r>
      <w:r w:rsidR="00A8101E">
        <w:rPr>
          <w:rFonts w:ascii="Arial" w:eastAsia="Arial" w:hAnsi="Arial" w:cs="Arial"/>
          <w:sz w:val="20"/>
          <w:szCs w:val="20"/>
        </w:rPr>
        <w:t>Časť B týchto SP</w:t>
      </w:r>
      <w:r w:rsidR="002A2CAF" w:rsidRPr="002A2CAF">
        <w:rPr>
          <w:rFonts w:ascii="Arial" w:eastAsia="Arial" w:hAnsi="Arial" w:cs="Arial"/>
          <w:sz w:val="20"/>
          <w:szCs w:val="20"/>
        </w:rPr>
        <w:t xml:space="preserve"> a podmienkami účasti</w:t>
      </w:r>
      <w:r w:rsidR="00A8101E">
        <w:rPr>
          <w:rFonts w:ascii="Arial" w:eastAsia="Arial" w:hAnsi="Arial" w:cs="Arial"/>
          <w:sz w:val="20"/>
          <w:szCs w:val="20"/>
        </w:rPr>
        <w:t xml:space="preserve"> v Prílohe B</w:t>
      </w:r>
      <w:r w:rsidR="0007088A">
        <w:rPr>
          <w:rFonts w:ascii="Arial" w:eastAsia="Arial" w:hAnsi="Arial" w:cs="Arial"/>
          <w:sz w:val="20"/>
          <w:szCs w:val="20"/>
        </w:rPr>
        <w:t>7</w:t>
      </w:r>
      <w:r w:rsidR="00A8101E">
        <w:rPr>
          <w:rFonts w:ascii="Arial" w:eastAsia="Arial" w:hAnsi="Arial" w:cs="Arial"/>
          <w:sz w:val="20"/>
          <w:szCs w:val="20"/>
        </w:rPr>
        <w:t xml:space="preserve"> Časť B Zväzok 1 týchto SP</w:t>
      </w:r>
      <w:r w:rsidR="002A2CAF" w:rsidRPr="002A2CAF">
        <w:rPr>
          <w:rFonts w:ascii="Arial" w:eastAsia="Arial" w:hAnsi="Arial" w:cs="Arial"/>
          <w:sz w:val="20"/>
          <w:szCs w:val="20"/>
        </w:rPr>
        <w:t xml:space="preserve"> kde verejný obstarávateľ 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uzná len stavbu resp. ukončenú stavbu, ktorou sa rozumie dielo/časť diela s preberacím protokolom stavby/časti stavby.</w:t>
      </w:r>
      <w:r>
        <w:rPr>
          <w:rFonts w:ascii="Arial" w:eastAsia="Arial" w:hAnsi="Arial" w:cs="Arial"/>
          <w:sz w:val="20"/>
          <w:szCs w:val="20"/>
        </w:rPr>
        <w:t xml:space="preserve"> </w:t>
      </w:r>
      <w:r w:rsidR="002A2CAF" w:rsidRPr="002A2CAF">
        <w:rPr>
          <w:rFonts w:ascii="Arial" w:eastAsia="Arial" w:hAnsi="Arial" w:cs="Arial"/>
          <w:sz w:val="20"/>
          <w:szCs w:val="20"/>
        </w:rPr>
        <w:t xml:space="preserve">V rámci </w:t>
      </w:r>
      <w:r>
        <w:rPr>
          <w:rFonts w:ascii="Arial" w:eastAsia="Arial" w:hAnsi="Arial" w:cs="Arial"/>
          <w:sz w:val="20"/>
          <w:szCs w:val="20"/>
        </w:rPr>
        <w:t>Pravidiel</w:t>
      </w:r>
      <w:r w:rsidR="002A2CAF" w:rsidRPr="002A2CAF">
        <w:rPr>
          <w:rFonts w:ascii="Arial" w:eastAsia="Arial" w:hAnsi="Arial" w:cs="Arial"/>
          <w:sz w:val="20"/>
          <w:szCs w:val="20"/>
        </w:rPr>
        <w:t xml:space="preserve"> pre obmedzenie počtu záujemcov verejný obstarávateľ neumožňuje preukázať referencie prostredníctvom rekonštrukcie stavby/časti stavby. Uvedené nastavenie pravidiel je nediskriminačné a objektívne aj vzhľadom na posudzovanú dobu, t.</w:t>
      </w:r>
      <w:r>
        <w:rPr>
          <w:rFonts w:ascii="Arial" w:eastAsia="Arial" w:hAnsi="Arial" w:cs="Arial"/>
          <w:sz w:val="20"/>
          <w:szCs w:val="20"/>
        </w:rPr>
        <w:t xml:space="preserve"> </w:t>
      </w:r>
      <w:r w:rsidR="002A2CAF" w:rsidRPr="002A2CAF">
        <w:rPr>
          <w:rFonts w:ascii="Arial" w:eastAsia="Arial" w:hAnsi="Arial" w:cs="Arial"/>
          <w:sz w:val="20"/>
          <w:szCs w:val="20"/>
        </w:rPr>
        <w:t>j. za predchádzajúcich 1</w:t>
      </w:r>
      <w:r w:rsidR="00DC0C42">
        <w:rPr>
          <w:rFonts w:ascii="Arial" w:eastAsia="Arial" w:hAnsi="Arial" w:cs="Arial"/>
          <w:sz w:val="20"/>
          <w:szCs w:val="20"/>
        </w:rPr>
        <w:t>5</w:t>
      </w:r>
      <w:r w:rsidR="002A2CAF" w:rsidRPr="009A3750">
        <w:rPr>
          <w:rFonts w:ascii="Arial" w:eastAsia="Arial" w:hAnsi="Arial" w:cs="Arial"/>
          <w:sz w:val="20"/>
          <w:szCs w:val="20"/>
        </w:rPr>
        <w:t xml:space="preserve"> rokov</w:t>
      </w:r>
      <w:r w:rsidR="002A2CAF" w:rsidRPr="002A2CAF">
        <w:rPr>
          <w:rFonts w:ascii="Arial" w:eastAsia="Arial" w:hAnsi="Arial" w:cs="Arial"/>
          <w:sz w:val="20"/>
          <w:szCs w:val="20"/>
        </w:rPr>
        <w:t xml:space="preserve"> od vyhlásenia verejného obstarávania v Úradnom vestníku Európskej únie.</w:t>
      </w:r>
    </w:p>
    <w:p w14:paraId="33E211D5" w14:textId="00B626F0" w:rsidR="002A2CAF" w:rsidRPr="002A2CAF" w:rsidRDefault="009A3750" w:rsidP="00420C98">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Times New Roman" w:hAnsi="Arial" w:cs="Arial"/>
          <w:sz w:val="20"/>
          <w:szCs w:val="20"/>
        </w:rPr>
      </w:pPr>
      <w:r w:rsidRPr="009A3750">
        <w:rPr>
          <w:rFonts w:ascii="Arial" w:eastAsia="Arial" w:hAnsi="Arial" w:cs="Arial"/>
          <w:color w:val="000000"/>
          <w:sz w:val="20"/>
          <w:szCs w:val="20"/>
        </w:rPr>
        <w:t>2.</w:t>
      </w:r>
      <w:r w:rsidR="00420C98">
        <w:rPr>
          <w:rFonts w:ascii="Arial" w:eastAsia="Arial" w:hAnsi="Arial" w:cs="Arial"/>
          <w:color w:val="000000"/>
          <w:sz w:val="20"/>
          <w:szCs w:val="20"/>
        </w:rPr>
        <w:t>3</w:t>
      </w:r>
      <w:r w:rsidRPr="009A3750">
        <w:rPr>
          <w:rFonts w:ascii="Arial" w:eastAsia="Arial" w:hAnsi="Arial" w:cs="Arial"/>
          <w:color w:val="000000"/>
          <w:sz w:val="20"/>
          <w:szCs w:val="20"/>
        </w:rPr>
        <w:tab/>
      </w:r>
      <w:r w:rsidRPr="009A3750">
        <w:rPr>
          <w:rFonts w:ascii="Arial" w:eastAsia="Arial" w:hAnsi="Arial" w:cs="Arial"/>
          <w:color w:val="000000"/>
          <w:sz w:val="20"/>
          <w:szCs w:val="20"/>
        </w:rPr>
        <w:tab/>
      </w:r>
      <w:r w:rsidR="002A2CAF" w:rsidRPr="002A2CAF">
        <w:rPr>
          <w:rFonts w:ascii="Arial" w:eastAsia="Arial" w:hAnsi="Arial" w:cs="Arial"/>
          <w:color w:val="000000"/>
          <w:sz w:val="20"/>
          <w:szCs w:val="20"/>
        </w:rPr>
        <w:t xml:space="preserve">Verejný obstarávateľ bude zohľadňovať a prideľovať body len za referencie, ktorými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nepreukazuje splnenie podmienok účasti</w:t>
      </w:r>
      <w:r>
        <w:rPr>
          <w:rFonts w:ascii="Arial" w:eastAsia="Arial" w:hAnsi="Arial" w:cs="Arial"/>
          <w:color w:val="000000"/>
          <w:sz w:val="20"/>
          <w:szCs w:val="20"/>
        </w:rPr>
        <w:t xml:space="preserve"> uvedených v Prílohe B</w:t>
      </w:r>
      <w:r w:rsidR="0007088A">
        <w:rPr>
          <w:rFonts w:ascii="Arial" w:eastAsia="Arial" w:hAnsi="Arial" w:cs="Arial"/>
          <w:color w:val="000000"/>
          <w:sz w:val="20"/>
          <w:szCs w:val="20"/>
        </w:rPr>
        <w:t>7</w:t>
      </w:r>
      <w:r>
        <w:rPr>
          <w:rFonts w:ascii="Arial" w:eastAsia="Arial" w:hAnsi="Arial" w:cs="Arial"/>
          <w:color w:val="000000"/>
          <w:sz w:val="20"/>
          <w:szCs w:val="20"/>
        </w:rPr>
        <w:t xml:space="preserve"> Časť B Zväzok 1 týchto SP</w:t>
      </w:r>
      <w:r w:rsidR="00152B73">
        <w:rPr>
          <w:rFonts w:ascii="Arial" w:eastAsia="Arial" w:hAnsi="Arial" w:cs="Arial"/>
          <w:color w:val="000000"/>
          <w:sz w:val="20"/>
          <w:szCs w:val="20"/>
        </w:rPr>
        <w:t>.</w:t>
      </w:r>
    </w:p>
    <w:tbl>
      <w:tblPr>
        <w:tblStyle w:val="Mriekatabuky3"/>
        <w:tblW w:w="8505" w:type="dxa"/>
        <w:tblInd w:w="704" w:type="dxa"/>
        <w:tblLook w:val="04A0" w:firstRow="1" w:lastRow="0" w:firstColumn="1" w:lastColumn="0" w:noHBand="0" w:noVBand="1"/>
      </w:tblPr>
      <w:tblGrid>
        <w:gridCol w:w="4394"/>
        <w:gridCol w:w="4111"/>
      </w:tblGrid>
      <w:tr w:rsidR="002A2CAF" w:rsidRPr="002A2CAF" w14:paraId="74CF1EB7" w14:textId="77777777" w:rsidTr="00C81C6D">
        <w:tc>
          <w:tcPr>
            <w:tcW w:w="4394" w:type="dxa"/>
          </w:tcPr>
          <w:p w14:paraId="02D2E46F" w14:textId="50D087B8"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b/>
                <w:sz w:val="20"/>
                <w:szCs w:val="20"/>
              </w:rPr>
            </w:pPr>
            <w:r w:rsidRPr="002A2CAF">
              <w:rPr>
                <w:rFonts w:ascii="Arial" w:eastAsia="Arial" w:hAnsi="Arial" w:cs="Arial"/>
                <w:b/>
                <w:sz w:val="20"/>
                <w:szCs w:val="20"/>
              </w:rPr>
              <w:t>Referencia – Realizované tunely</w:t>
            </w:r>
          </w:p>
          <w:p w14:paraId="6F9237CF" w14:textId="00013E36" w:rsid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Hodnotenie celkovej dĺžky ukončených realizovaných tunelov**. Ukončenou stavbou tunela sa rozumie tunel s preberacím protokolom stavby. Uvažujú sa iba stavby na diaľniciach alebo rýchlostných cestách v plnom, alebo polovičnom profile a cestách prvej triedy v min. kategórii T7,5.*</w:t>
            </w:r>
          </w:p>
          <w:p w14:paraId="4ABC55D0" w14:textId="77777777" w:rsidR="009A3750" w:rsidRPr="002A2CAF" w:rsidRDefault="009A3750" w:rsidP="00152B73">
            <w:pPr>
              <w:widowControl w:val="0"/>
              <w:tabs>
                <w:tab w:val="left" w:pos="306"/>
                <w:tab w:val="left" w:pos="851"/>
                <w:tab w:val="left" w:pos="1134"/>
                <w:tab w:val="left" w:pos="1276"/>
              </w:tabs>
              <w:ind w:left="22"/>
              <w:jc w:val="both"/>
              <w:rPr>
                <w:rFonts w:ascii="Arial" w:eastAsia="Arial" w:hAnsi="Arial" w:cs="Arial"/>
                <w:sz w:val="20"/>
                <w:szCs w:val="20"/>
              </w:rPr>
            </w:pPr>
          </w:p>
          <w:p w14:paraId="5773F6F6" w14:textId="12AA9720"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r w:rsidRPr="002A2CAF">
              <w:rPr>
                <w:rFonts w:ascii="Arial" w:eastAsia="Arial" w:hAnsi="Arial" w:cs="Arial"/>
                <w:sz w:val="20"/>
                <w:szCs w:val="20"/>
              </w:rPr>
              <w:t>Za relevantné referencie sa považujú len referencie za projekty nie staršie ako 1</w:t>
            </w:r>
            <w:r w:rsidR="006250E9">
              <w:rPr>
                <w:rFonts w:ascii="Arial" w:eastAsia="Arial" w:hAnsi="Arial" w:cs="Arial"/>
                <w:sz w:val="20"/>
                <w:szCs w:val="20"/>
              </w:rPr>
              <w:t>5</w:t>
            </w:r>
            <w:r w:rsidRPr="002A2CAF">
              <w:rPr>
                <w:rFonts w:ascii="Arial" w:eastAsia="Arial" w:hAnsi="Arial" w:cs="Arial"/>
                <w:sz w:val="20"/>
                <w:szCs w:val="20"/>
              </w:rPr>
              <w:t xml:space="preserve"> rokov počítané spätne odo dňa vyhlásenia verejného obstarávania na stavebné práce.</w:t>
            </w:r>
          </w:p>
          <w:p w14:paraId="16D62864" w14:textId="77777777" w:rsidR="002A2CAF" w:rsidRPr="002A2CAF" w:rsidRDefault="002A2CAF" w:rsidP="00152B73">
            <w:pPr>
              <w:widowControl w:val="0"/>
              <w:tabs>
                <w:tab w:val="left" w:pos="306"/>
                <w:tab w:val="left" w:pos="851"/>
                <w:tab w:val="left" w:pos="1134"/>
                <w:tab w:val="left" w:pos="1276"/>
              </w:tabs>
              <w:ind w:left="22"/>
              <w:jc w:val="both"/>
              <w:rPr>
                <w:rFonts w:ascii="Arial" w:eastAsia="Arial" w:hAnsi="Arial" w:cs="Arial"/>
                <w:sz w:val="20"/>
                <w:szCs w:val="20"/>
              </w:rPr>
            </w:pPr>
          </w:p>
          <w:p w14:paraId="30D842D2" w14:textId="333C476E" w:rsidR="002A2CAF" w:rsidRDefault="002A2CAF" w:rsidP="00152B73">
            <w:pPr>
              <w:widowControl w:val="0"/>
              <w:tabs>
                <w:tab w:val="left" w:pos="306"/>
              </w:tabs>
              <w:ind w:left="22"/>
              <w:rPr>
                <w:rFonts w:ascii="Arial" w:eastAsia="Arial" w:hAnsi="Arial" w:cs="Arial"/>
                <w:sz w:val="20"/>
                <w:szCs w:val="20"/>
              </w:rPr>
            </w:pPr>
            <w:r w:rsidRPr="002A2CAF">
              <w:rPr>
                <w:rFonts w:ascii="Arial" w:eastAsia="Arial" w:hAnsi="Arial" w:cs="Arial"/>
                <w:sz w:val="20"/>
                <w:szCs w:val="20"/>
              </w:rPr>
              <w:t>Realizovaný tunel v dĺžke min. 300 m (stavebná a technologická časť)</w:t>
            </w:r>
          </w:p>
          <w:p w14:paraId="7388387E" w14:textId="77777777" w:rsidR="002A2CAF" w:rsidRPr="002A2CAF" w:rsidRDefault="002A2CAF" w:rsidP="00152B73">
            <w:pPr>
              <w:widowControl w:val="0"/>
              <w:tabs>
                <w:tab w:val="left" w:pos="164"/>
                <w:tab w:val="left" w:pos="306"/>
              </w:tabs>
              <w:ind w:left="22"/>
              <w:rPr>
                <w:rFonts w:ascii="Arial" w:eastAsia="Times New Roman" w:hAnsi="Arial" w:cs="Arial"/>
                <w:sz w:val="20"/>
                <w:szCs w:val="20"/>
              </w:rPr>
            </w:pPr>
            <w:r w:rsidRPr="002A2CAF">
              <w:rPr>
                <w:rFonts w:ascii="Arial" w:eastAsia="Arial" w:hAnsi="Arial" w:cs="Arial"/>
                <w:sz w:val="20"/>
                <w:szCs w:val="20"/>
              </w:rPr>
              <w:t>Tunel musel byť technologicky vybavený E&amp;M zariadeniami v súlade s Nariadením vlády SR č. 344/2006 Z.z. o minimálnych bezpečnostných požiadavkách na tunely v cestnej sieti alebo Smernice Európskeho parlamentu a Rady 2004/54/ES z 29. apríla 2004 o minimálnych bezpečnostných požiadavkách na tunely v transeurópskej cestnej sieti alebo ekvivalentného predpisu</w:t>
            </w:r>
          </w:p>
        </w:tc>
        <w:tc>
          <w:tcPr>
            <w:tcW w:w="4111" w:type="dxa"/>
          </w:tcPr>
          <w:p w14:paraId="133A49EF"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Každému Záujemcovi  sa započíta súčet dĺžok tunelov *</w:t>
            </w:r>
          </w:p>
          <w:p w14:paraId="3E33133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48740F93"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100 bodov získa Záujemca s maximálnou hodnotou ukončených tunelov. Ostatným Záujemcom sa počet bodov určí podľa vzorca.</w:t>
            </w:r>
          </w:p>
          <w:p w14:paraId="27864CE6"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p>
          <w:p w14:paraId="6640ECDE" w14:textId="032C1939"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r w:rsidRPr="00C81C6D">
              <w:rPr>
                <w:rFonts w:ascii="Arial" w:eastAsia="Arial" w:hAnsi="Arial" w:cs="Arial"/>
                <w:b/>
                <w:color w:val="000000"/>
                <w:sz w:val="20"/>
                <w:szCs w:val="20"/>
                <w:u w:val="single"/>
              </w:rPr>
              <w:t>Maximálna hodnota dĺžok tunelov, ktorú bude Verejný obstarávateľ zohľadňovať je 15 kilometrov. Dĺžky ukončených stavieb presahujúcich danú hraničnú hodnotu nebudú brané do úvahy.</w:t>
            </w:r>
          </w:p>
          <w:p w14:paraId="4DD058BA"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u w:val="single"/>
              </w:rPr>
            </w:pPr>
          </w:p>
          <w:p w14:paraId="63CBEE44" w14:textId="696B16D9" w:rsid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Spôsob výpočtu bodov</w:t>
            </w:r>
            <w:r w:rsidR="00A8101E">
              <w:rPr>
                <w:rFonts w:ascii="Arial" w:eastAsia="Arial" w:hAnsi="Arial" w:cs="Arial"/>
                <w:color w:val="000000"/>
                <w:sz w:val="20"/>
                <w:szCs w:val="20"/>
              </w:rPr>
              <w:t>:</w:t>
            </w:r>
            <w:r w:rsidRPr="00C81C6D">
              <w:rPr>
                <w:rFonts w:ascii="Arial" w:eastAsia="Arial" w:hAnsi="Arial" w:cs="Arial"/>
                <w:color w:val="000000"/>
                <w:sz w:val="20"/>
                <w:szCs w:val="20"/>
              </w:rPr>
              <w:t xml:space="preserve"> </w:t>
            </w:r>
          </w:p>
          <w:p w14:paraId="21809CF1"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Záujemcovi sa pridelia body podľa vzorca:</w:t>
            </w:r>
          </w:p>
          <w:p w14:paraId="5E119527" w14:textId="7FAA3C76" w:rsidR="00C81C6D" w:rsidRDefault="00C81C6D" w:rsidP="00C81C6D">
            <w:pPr>
              <w:widowControl w:val="0"/>
              <w:tabs>
                <w:tab w:val="left" w:pos="306"/>
                <w:tab w:val="left" w:pos="851"/>
                <w:tab w:val="left" w:pos="1134"/>
                <w:tab w:val="left" w:pos="1276"/>
              </w:tabs>
              <w:ind w:left="22"/>
              <w:jc w:val="both"/>
              <w:rPr>
                <w:rFonts w:ascii="Arial" w:eastAsia="Arial" w:hAnsi="Arial" w:cs="Arial"/>
                <w:b/>
                <w:color w:val="000000"/>
                <w:sz w:val="20"/>
                <w:szCs w:val="20"/>
              </w:rPr>
            </w:pPr>
            <w:r w:rsidRPr="00C81C6D">
              <w:rPr>
                <w:rFonts w:ascii="Arial" w:eastAsia="Arial" w:hAnsi="Arial" w:cs="Arial"/>
                <w:b/>
                <w:color w:val="000000"/>
                <w:sz w:val="20"/>
                <w:szCs w:val="20"/>
              </w:rPr>
              <w:t>K1,</w:t>
            </w:r>
            <w:r w:rsidR="001045B8">
              <w:rPr>
                <w:rFonts w:ascii="Arial" w:eastAsia="Arial" w:hAnsi="Arial" w:cs="Arial"/>
                <w:b/>
                <w:color w:val="000000"/>
                <w:sz w:val="20"/>
                <w:szCs w:val="20"/>
              </w:rPr>
              <w:t>1</w:t>
            </w:r>
            <w:r w:rsidRPr="00C81C6D">
              <w:rPr>
                <w:rFonts w:ascii="Arial" w:eastAsia="Arial" w:hAnsi="Arial" w:cs="Arial"/>
                <w:b/>
                <w:color w:val="000000"/>
                <w:sz w:val="20"/>
                <w:szCs w:val="20"/>
              </w:rPr>
              <w:t xml:space="preserve">  = (L1,2 x K1,2max) / L1,2max</w:t>
            </w:r>
          </w:p>
          <w:p w14:paraId="6393DD92" w14:textId="77777777"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pričom:</w:t>
            </w:r>
          </w:p>
          <w:p w14:paraId="3AA8132A" w14:textId="32D94B37" w:rsidR="00C81C6D" w:rsidRPr="00A8101E" w:rsidRDefault="00C81C6D" w:rsidP="00C81C6D">
            <w:pPr>
              <w:widowControl w:val="0"/>
              <w:tabs>
                <w:tab w:val="left" w:pos="306"/>
                <w:tab w:val="left" w:pos="851"/>
                <w:tab w:val="left" w:pos="1134"/>
                <w:tab w:val="left" w:pos="1276"/>
              </w:tabs>
              <w:ind w:left="22"/>
              <w:jc w:val="both"/>
              <w:rPr>
                <w:rFonts w:ascii="Arial" w:eastAsia="Arial" w:hAnsi="Arial" w:cs="Arial"/>
                <w:color w:val="FF0000"/>
                <w:sz w:val="20"/>
                <w:szCs w:val="20"/>
              </w:rPr>
            </w:pPr>
            <w:r w:rsidRPr="00C81C6D">
              <w:rPr>
                <w:rFonts w:ascii="Arial" w:eastAsia="Arial" w:hAnsi="Arial" w:cs="Arial"/>
                <w:color w:val="000000"/>
                <w:sz w:val="20"/>
                <w:szCs w:val="20"/>
              </w:rPr>
              <w:t>K1,</w:t>
            </w:r>
            <w:r w:rsidR="001045B8">
              <w:rPr>
                <w:rFonts w:ascii="Arial" w:eastAsia="Arial" w:hAnsi="Arial" w:cs="Arial"/>
                <w:color w:val="000000"/>
                <w:sz w:val="20"/>
                <w:szCs w:val="20"/>
              </w:rPr>
              <w:t>1</w:t>
            </w:r>
            <w:r w:rsidRPr="00C81C6D">
              <w:rPr>
                <w:rFonts w:ascii="Arial" w:eastAsia="Arial" w:hAnsi="Arial" w:cs="Arial"/>
                <w:color w:val="000000"/>
                <w:sz w:val="20"/>
                <w:szCs w:val="20"/>
              </w:rPr>
              <w:t xml:space="preserve"> - </w:t>
            </w:r>
            <w:r w:rsidR="00284906">
              <w:rPr>
                <w:rFonts w:ascii="Arial" w:eastAsia="Arial" w:hAnsi="Arial" w:cs="Arial"/>
                <w:color w:val="000000"/>
                <w:sz w:val="20"/>
                <w:szCs w:val="20"/>
              </w:rPr>
              <w:t>p</w:t>
            </w:r>
            <w:r w:rsidRPr="00C81C6D">
              <w:rPr>
                <w:rFonts w:ascii="Arial" w:eastAsia="Arial" w:hAnsi="Arial" w:cs="Arial"/>
                <w:color w:val="000000"/>
                <w:sz w:val="20"/>
                <w:szCs w:val="20"/>
              </w:rPr>
              <w:t xml:space="preserve">očet bodov pre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Referenciu </w:t>
            </w:r>
          </w:p>
          <w:p w14:paraId="5CF40607" w14:textId="756BB5AA"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L1,2 - Celková dĺžka ukončených stavieb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898173B" w14:textId="7CC3E670"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K1,2max</w:t>
            </w:r>
            <w:r w:rsidR="00A8101E">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100 Maximálny počet bodov pre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w:t>
            </w:r>
          </w:p>
          <w:p w14:paraId="1DC0005D" w14:textId="2EF9F426" w:rsidR="00C81C6D" w:rsidRPr="00C81C6D" w:rsidRDefault="00C81C6D" w:rsidP="00C81C6D">
            <w:pPr>
              <w:widowControl w:val="0"/>
              <w:tabs>
                <w:tab w:val="left" w:pos="306"/>
                <w:tab w:val="left" w:pos="851"/>
                <w:tab w:val="left" w:pos="1134"/>
                <w:tab w:val="left" w:pos="1276"/>
              </w:tabs>
              <w:ind w:left="22"/>
              <w:jc w:val="both"/>
              <w:rPr>
                <w:rFonts w:ascii="Arial" w:eastAsia="Arial" w:hAnsi="Arial" w:cs="Arial"/>
                <w:color w:val="000000"/>
                <w:sz w:val="20"/>
                <w:szCs w:val="20"/>
              </w:rPr>
            </w:pPr>
            <w:r w:rsidRPr="00C81C6D">
              <w:rPr>
                <w:rFonts w:ascii="Arial" w:eastAsia="Arial" w:hAnsi="Arial" w:cs="Arial"/>
                <w:color w:val="000000"/>
                <w:sz w:val="20"/>
                <w:szCs w:val="20"/>
              </w:rPr>
              <w:t xml:space="preserve">L1,2max – Celková dĺžka ukončených stavieb najlepšie hodnoteného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5CC10AFB" w14:textId="2CD55533" w:rsidR="002A2CAF" w:rsidRPr="002A2CAF" w:rsidRDefault="00C81C6D" w:rsidP="00C81C6D">
            <w:pPr>
              <w:widowControl w:val="0"/>
              <w:tabs>
                <w:tab w:val="left" w:pos="306"/>
                <w:tab w:val="left" w:pos="851"/>
                <w:tab w:val="left" w:pos="1134"/>
                <w:tab w:val="left" w:pos="1276"/>
              </w:tabs>
              <w:ind w:left="22"/>
              <w:jc w:val="both"/>
              <w:rPr>
                <w:rFonts w:ascii="Arial" w:eastAsia="Times New Roman" w:hAnsi="Arial" w:cs="Arial"/>
                <w:sz w:val="20"/>
                <w:szCs w:val="20"/>
              </w:rPr>
            </w:pPr>
            <w:r w:rsidRPr="00C81C6D">
              <w:rPr>
                <w:rFonts w:ascii="Arial" w:eastAsia="Arial" w:hAnsi="Arial" w:cs="Arial"/>
                <w:color w:val="000000"/>
                <w:sz w:val="20"/>
                <w:szCs w:val="20"/>
              </w:rPr>
              <w:t>Počet bodov sa zaokrúhli na 2 desatinné miesta.</w:t>
            </w:r>
          </w:p>
        </w:tc>
      </w:tr>
    </w:tbl>
    <w:p w14:paraId="2AE6675A" w14:textId="0D30742B" w:rsidR="009A3750" w:rsidRDefault="00C81C6D" w:rsidP="00152B73">
      <w:pPr>
        <w:widowControl w:val="0"/>
        <w:spacing w:after="0" w:line="240" w:lineRule="auto"/>
        <w:ind w:left="709" w:hanging="425"/>
        <w:jc w:val="both"/>
        <w:rPr>
          <w:rFonts w:ascii="Arial" w:eastAsia="Arial" w:hAnsi="Arial" w:cs="Arial"/>
          <w:sz w:val="20"/>
          <w:szCs w:val="20"/>
        </w:rPr>
      </w:pPr>
      <w:r>
        <w:rPr>
          <w:rFonts w:ascii="Arial" w:eastAsia="Arial" w:hAnsi="Arial" w:cs="Arial"/>
          <w:sz w:val="20"/>
          <w:szCs w:val="20"/>
        </w:rPr>
        <w:tab/>
      </w:r>
      <w:r w:rsidR="002A2CAF" w:rsidRPr="002A2CAF">
        <w:rPr>
          <w:rFonts w:ascii="Arial" w:eastAsia="Arial" w:hAnsi="Arial" w:cs="Arial"/>
          <w:sz w:val="20"/>
          <w:szCs w:val="20"/>
        </w:rPr>
        <w:t>*</w:t>
      </w:r>
      <w:r w:rsidR="009A3750">
        <w:rPr>
          <w:rFonts w:ascii="Arial" w:eastAsia="Arial" w:hAnsi="Arial" w:cs="Arial"/>
          <w:sz w:val="20"/>
          <w:szCs w:val="20"/>
        </w:rPr>
        <w:t>Poznámka:</w:t>
      </w:r>
    </w:p>
    <w:p w14:paraId="784A106C" w14:textId="4C5862AA" w:rsidR="002A2CAF" w:rsidRPr="002A2CAF" w:rsidRDefault="002A2CAF" w:rsidP="00C81C6D">
      <w:pPr>
        <w:widowControl w:val="0"/>
        <w:spacing w:after="0" w:line="240" w:lineRule="auto"/>
        <w:ind w:left="709"/>
        <w:jc w:val="both"/>
        <w:rPr>
          <w:rFonts w:ascii="Arial" w:eastAsia="Arial" w:hAnsi="Arial" w:cs="Arial"/>
          <w:sz w:val="20"/>
          <w:szCs w:val="20"/>
        </w:rPr>
      </w:pPr>
      <w:r w:rsidRPr="002A2CAF">
        <w:rPr>
          <w:rFonts w:ascii="Arial" w:eastAsia="Arial" w:hAnsi="Arial" w:cs="Arial"/>
          <w:sz w:val="20"/>
          <w:szCs w:val="20"/>
        </w:rPr>
        <w:t>Ak je tunel tvorený dvomi tubusmi, ráta sa iba jeden, napríklad tunel Považský Chlmec dĺžka 2,218 km.</w:t>
      </w:r>
    </w:p>
    <w:p w14:paraId="4C64F7DE" w14:textId="77777777" w:rsidR="002A2CAF" w:rsidRPr="002A2CAF" w:rsidRDefault="002A2CAF"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5885EA92" w14:textId="05C0C9BD" w:rsidR="002A2CAF" w:rsidRPr="002A2CAF" w:rsidRDefault="002A2CAF" w:rsidP="00152B73">
      <w:pPr>
        <w:widowControl w:val="0"/>
        <w:pBdr>
          <w:top w:val="nil"/>
          <w:left w:val="nil"/>
          <w:bottom w:val="nil"/>
          <w:right w:val="nil"/>
          <w:between w:val="nil"/>
        </w:pBdr>
        <w:tabs>
          <w:tab w:val="left" w:pos="426"/>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2.</w:t>
      </w:r>
      <w:r w:rsidR="00420C98">
        <w:rPr>
          <w:rFonts w:ascii="Arial" w:eastAsia="Arial" w:hAnsi="Arial" w:cs="Arial"/>
          <w:color w:val="000000"/>
          <w:sz w:val="20"/>
          <w:szCs w:val="20"/>
        </w:rPr>
        <w:t>4</w:t>
      </w:r>
      <w:r w:rsidR="00420C98">
        <w:rPr>
          <w:rFonts w:ascii="Arial" w:eastAsia="Arial" w:hAnsi="Arial" w:cs="Arial"/>
          <w:color w:val="000000"/>
          <w:sz w:val="20"/>
          <w:szCs w:val="20"/>
        </w:rPr>
        <w:tab/>
      </w:r>
      <w:r w:rsidRPr="002A2CAF">
        <w:rPr>
          <w:rFonts w:ascii="Arial" w:eastAsia="Arial" w:hAnsi="Arial" w:cs="Arial"/>
          <w:color w:val="000000"/>
          <w:sz w:val="20"/>
          <w:szCs w:val="20"/>
        </w:rPr>
        <w:t xml:space="preserve">Spôsob hodnotenia </w:t>
      </w:r>
      <w:r w:rsidR="00152B73" w:rsidRPr="00F06B71">
        <w:rPr>
          <w:rFonts w:ascii="Arial" w:eastAsia="Arial" w:hAnsi="Arial" w:cs="Arial"/>
          <w:color w:val="000000"/>
          <w:sz w:val="20"/>
          <w:szCs w:val="20"/>
        </w:rPr>
        <w:t>Pravidla P</w:t>
      </w:r>
      <w:r w:rsidRPr="002A2CAF">
        <w:rPr>
          <w:rFonts w:ascii="Arial" w:eastAsia="Arial" w:hAnsi="Arial" w:cs="Arial"/>
          <w:color w:val="000000"/>
          <w:sz w:val="20"/>
          <w:szCs w:val="20"/>
        </w:rPr>
        <w:t>1</w:t>
      </w:r>
      <w:r w:rsidR="00F06B71" w:rsidRPr="00F06B71">
        <w:rPr>
          <w:rFonts w:ascii="Arial" w:eastAsia="Times New Roman" w:hAnsi="Arial" w:cs="Arial"/>
          <w:sz w:val="20"/>
          <w:szCs w:val="20"/>
        </w:rPr>
        <w:t xml:space="preserve"> </w:t>
      </w:r>
      <w:r w:rsidR="00F06B71" w:rsidRPr="00F06B71">
        <w:rPr>
          <w:rFonts w:ascii="Arial" w:eastAsia="Arial" w:hAnsi="Arial" w:cs="Arial"/>
          <w:color w:val="000000"/>
          <w:sz w:val="20"/>
          <w:szCs w:val="20"/>
        </w:rPr>
        <w:t xml:space="preserve">Referencie </w:t>
      </w:r>
      <w:r w:rsidR="00F06B71">
        <w:rPr>
          <w:rFonts w:ascii="Arial" w:eastAsia="Arial" w:hAnsi="Arial" w:cs="Arial"/>
          <w:color w:val="000000"/>
          <w:sz w:val="20"/>
          <w:szCs w:val="20"/>
        </w:rPr>
        <w:t>z</w:t>
      </w:r>
      <w:r w:rsidR="00F06B71" w:rsidRPr="00F06B71">
        <w:rPr>
          <w:rFonts w:ascii="Arial" w:eastAsia="Arial" w:hAnsi="Arial" w:cs="Arial"/>
          <w:color w:val="000000"/>
          <w:sz w:val="20"/>
          <w:szCs w:val="20"/>
        </w:rPr>
        <w:t>áujemcu</w:t>
      </w:r>
      <w:r w:rsidR="00F06B71">
        <w:rPr>
          <w:rFonts w:ascii="Arial" w:eastAsia="Arial" w:hAnsi="Arial" w:cs="Arial"/>
          <w:color w:val="000000"/>
          <w:sz w:val="20"/>
          <w:szCs w:val="20"/>
        </w:rPr>
        <w:t>:</w:t>
      </w:r>
    </w:p>
    <w:p w14:paraId="6EA99153" w14:textId="5ED64381" w:rsidR="00C81C6D" w:rsidRDefault="00152B73"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C81C6D" w:rsidRPr="00C81C6D">
        <w:rPr>
          <w:rFonts w:ascii="Arial" w:eastAsia="Arial" w:hAnsi="Arial" w:cs="Arial"/>
          <w:b/>
          <w:color w:val="000000"/>
          <w:sz w:val="20"/>
          <w:szCs w:val="20"/>
        </w:rPr>
        <w:t>K1 = K</w:t>
      </w:r>
      <w:r w:rsidR="00284906">
        <w:rPr>
          <w:rFonts w:ascii="Arial" w:eastAsia="Arial" w:hAnsi="Arial" w:cs="Arial"/>
          <w:b/>
          <w:color w:val="000000"/>
          <w:sz w:val="20"/>
          <w:szCs w:val="20"/>
        </w:rPr>
        <w:t>1,</w:t>
      </w:r>
      <w:r w:rsidR="001045B8">
        <w:rPr>
          <w:rFonts w:ascii="Arial" w:eastAsia="Arial" w:hAnsi="Arial" w:cs="Arial"/>
          <w:b/>
          <w:color w:val="000000"/>
          <w:sz w:val="20"/>
          <w:szCs w:val="20"/>
        </w:rPr>
        <w:t>1</w:t>
      </w:r>
      <w:r w:rsidR="00C81C6D" w:rsidRPr="00C81C6D">
        <w:rPr>
          <w:rFonts w:ascii="Arial" w:eastAsia="Arial" w:hAnsi="Arial" w:cs="Arial"/>
          <w:b/>
          <w:color w:val="000000"/>
          <w:sz w:val="20"/>
          <w:szCs w:val="20"/>
        </w:rPr>
        <w:t xml:space="preserve"> x 40</w:t>
      </w:r>
      <w:r w:rsidR="00A8101E">
        <w:rPr>
          <w:rFonts w:ascii="Arial" w:eastAsia="Arial" w:hAnsi="Arial" w:cs="Arial"/>
          <w:b/>
          <w:color w:val="000000"/>
          <w:sz w:val="20"/>
          <w:szCs w:val="20"/>
        </w:rPr>
        <w:t xml:space="preserve"> </w:t>
      </w:r>
      <w:r w:rsidR="00C81C6D" w:rsidRPr="00C81C6D">
        <w:rPr>
          <w:rFonts w:ascii="Arial" w:eastAsia="Arial" w:hAnsi="Arial" w:cs="Arial"/>
          <w:b/>
          <w:color w:val="000000"/>
          <w:sz w:val="20"/>
          <w:szCs w:val="20"/>
        </w:rPr>
        <w:t>%</w:t>
      </w:r>
    </w:p>
    <w:p w14:paraId="7A390DD7" w14:textId="5BEC6D69"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pričom:</w:t>
      </w:r>
    </w:p>
    <w:p w14:paraId="79D4F87F" w14:textId="4B37C6C8"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 xml:space="preserve">1 daného </w:t>
      </w:r>
      <w:r w:rsidR="00F06B71">
        <w:rPr>
          <w:rFonts w:ascii="Arial" w:eastAsia="Arial" w:hAnsi="Arial" w:cs="Arial"/>
          <w:color w:val="000000"/>
          <w:sz w:val="20"/>
          <w:szCs w:val="20"/>
        </w:rPr>
        <w:t>z</w:t>
      </w:r>
      <w:r w:rsidRPr="00C81C6D">
        <w:rPr>
          <w:rFonts w:ascii="Arial" w:eastAsia="Arial" w:hAnsi="Arial" w:cs="Arial"/>
          <w:color w:val="000000"/>
          <w:sz w:val="20"/>
          <w:szCs w:val="20"/>
        </w:rPr>
        <w:t>áujemcu</w:t>
      </w:r>
    </w:p>
    <w:p w14:paraId="7A4E2907" w14:textId="3DD0CE11"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K</w:t>
      </w:r>
      <w:r w:rsidR="00284906">
        <w:rPr>
          <w:rFonts w:ascii="Arial" w:eastAsia="Arial" w:hAnsi="Arial" w:cs="Arial"/>
          <w:color w:val="000000"/>
          <w:sz w:val="20"/>
          <w:szCs w:val="20"/>
        </w:rPr>
        <w:t>1</w:t>
      </w:r>
      <w:r w:rsidR="001045B8">
        <w:rPr>
          <w:rFonts w:ascii="Arial" w:eastAsia="Arial" w:hAnsi="Arial" w:cs="Arial"/>
          <w:color w:val="000000"/>
          <w:sz w:val="20"/>
          <w:szCs w:val="20"/>
        </w:rPr>
        <w:t>,1</w:t>
      </w:r>
      <w:r w:rsidR="00284906">
        <w:rPr>
          <w:rFonts w:ascii="Arial" w:eastAsia="Arial" w:hAnsi="Arial" w:cs="Arial"/>
          <w:color w:val="000000"/>
          <w:sz w:val="20"/>
          <w:szCs w:val="20"/>
        </w:rPr>
        <w:t xml:space="preserve"> - </w:t>
      </w:r>
      <w:r w:rsidRPr="00C81C6D">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C81C6D">
        <w:rPr>
          <w:rFonts w:ascii="Arial" w:eastAsia="Arial" w:hAnsi="Arial" w:cs="Arial"/>
          <w:color w:val="000000"/>
          <w:sz w:val="20"/>
          <w:szCs w:val="20"/>
        </w:rPr>
        <w:t xml:space="preserve">áujemcu za referencie </w:t>
      </w:r>
    </w:p>
    <w:p w14:paraId="2388EC5A" w14:textId="0E7E47DB" w:rsidR="00C81C6D" w:rsidRPr="00C81C6D"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Pr="00C81C6D">
        <w:rPr>
          <w:rFonts w:ascii="Arial" w:eastAsia="Arial" w:hAnsi="Arial" w:cs="Arial"/>
          <w:color w:val="000000"/>
          <w:sz w:val="20"/>
          <w:szCs w:val="20"/>
        </w:rPr>
        <w:t>40</w:t>
      </w:r>
      <w:r w:rsidR="001045B8">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 </w:t>
      </w:r>
      <w:r w:rsidR="00284906">
        <w:rPr>
          <w:rFonts w:ascii="Arial" w:eastAsia="Arial" w:hAnsi="Arial" w:cs="Arial"/>
          <w:color w:val="000000"/>
          <w:sz w:val="20"/>
          <w:szCs w:val="20"/>
        </w:rPr>
        <w:t xml:space="preserve">- </w:t>
      </w:r>
      <w:r w:rsidRPr="00C81C6D">
        <w:rPr>
          <w:rFonts w:ascii="Arial" w:eastAsia="Arial" w:hAnsi="Arial" w:cs="Arial"/>
          <w:color w:val="000000"/>
          <w:sz w:val="20"/>
          <w:szCs w:val="20"/>
        </w:rPr>
        <w:t xml:space="preserve">Váha </w:t>
      </w:r>
      <w:r w:rsidR="00F06B71">
        <w:rPr>
          <w:rFonts w:ascii="Arial" w:eastAsia="Arial" w:hAnsi="Arial" w:cs="Arial"/>
          <w:color w:val="000000"/>
          <w:sz w:val="20"/>
          <w:szCs w:val="20"/>
        </w:rPr>
        <w:t>Pravidla P</w:t>
      </w:r>
      <w:r w:rsidRPr="00C81C6D">
        <w:rPr>
          <w:rFonts w:ascii="Arial" w:eastAsia="Arial" w:hAnsi="Arial" w:cs="Arial"/>
          <w:color w:val="000000"/>
          <w:sz w:val="20"/>
          <w:szCs w:val="20"/>
        </w:rPr>
        <w:t>1 vyjadrená v %</w:t>
      </w:r>
    </w:p>
    <w:p w14:paraId="087E9A22" w14:textId="571DBB16" w:rsidR="002A2CAF" w:rsidRPr="002A2CAF" w:rsidRDefault="00152B73" w:rsidP="00152B73">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Výsledný počet bodov sa zaokrúhli na 2 desatinné miesta.</w:t>
      </w:r>
    </w:p>
    <w:p w14:paraId="7BEBADF0" w14:textId="77777777" w:rsidR="002A2CAF" w:rsidRPr="002A2CAF" w:rsidRDefault="002A2CAF" w:rsidP="00152B73">
      <w:pPr>
        <w:keepNext/>
        <w:spacing w:after="0" w:line="240" w:lineRule="auto"/>
        <w:ind w:left="709" w:hanging="425"/>
        <w:jc w:val="both"/>
        <w:outlineLvl w:val="1"/>
        <w:rPr>
          <w:rFonts w:ascii="Arial" w:eastAsia="Arial" w:hAnsi="Arial" w:cs="Arial"/>
          <w:color w:val="000000"/>
          <w:sz w:val="20"/>
          <w:szCs w:val="20"/>
        </w:rPr>
      </w:pPr>
    </w:p>
    <w:p w14:paraId="1B7CDB1B" w14:textId="41414D79" w:rsidR="002A2CAF" w:rsidRPr="002A2CAF" w:rsidRDefault="002A2CAF" w:rsidP="0082326C">
      <w:pPr>
        <w:keepNext/>
        <w:tabs>
          <w:tab w:val="left" w:pos="284"/>
        </w:tabs>
        <w:spacing w:after="0" w:line="240" w:lineRule="auto"/>
        <w:jc w:val="both"/>
        <w:outlineLvl w:val="1"/>
        <w:rPr>
          <w:rFonts w:ascii="Arial" w:eastAsia="Times New Roman" w:hAnsi="Arial" w:cs="Arial"/>
          <w:b/>
          <w:sz w:val="20"/>
          <w:szCs w:val="20"/>
        </w:rPr>
      </w:pPr>
      <w:r w:rsidRPr="002A2CAF">
        <w:rPr>
          <w:rFonts w:ascii="Arial" w:eastAsia="Times New Roman" w:hAnsi="Arial" w:cs="Arial"/>
          <w:b/>
          <w:sz w:val="20"/>
          <w:szCs w:val="20"/>
        </w:rPr>
        <w:t xml:space="preserve">3. </w:t>
      </w:r>
      <w:r w:rsidR="00152B73">
        <w:rPr>
          <w:rFonts w:ascii="Arial" w:eastAsia="Times New Roman" w:hAnsi="Arial" w:cs="Arial"/>
          <w:b/>
          <w:sz w:val="20"/>
          <w:szCs w:val="20"/>
        </w:rPr>
        <w:tab/>
        <w:t>Pravidl</w:t>
      </w:r>
      <w:r w:rsidR="00C81C6D">
        <w:rPr>
          <w:rFonts w:ascii="Arial" w:eastAsia="Times New Roman" w:hAnsi="Arial" w:cs="Arial"/>
          <w:b/>
          <w:sz w:val="20"/>
          <w:szCs w:val="20"/>
        </w:rPr>
        <w:t>o</w:t>
      </w:r>
      <w:r w:rsidR="00152B73">
        <w:rPr>
          <w:rFonts w:ascii="Arial" w:eastAsia="Times New Roman" w:hAnsi="Arial" w:cs="Arial"/>
          <w:b/>
          <w:sz w:val="20"/>
          <w:szCs w:val="20"/>
        </w:rPr>
        <w:t xml:space="preserve"> P</w:t>
      </w:r>
      <w:r w:rsidRPr="002A2CAF">
        <w:rPr>
          <w:rFonts w:ascii="Arial" w:eastAsia="Times New Roman" w:hAnsi="Arial" w:cs="Arial"/>
          <w:b/>
          <w:sz w:val="20"/>
          <w:szCs w:val="20"/>
        </w:rPr>
        <w:t xml:space="preserve">2 </w:t>
      </w:r>
      <w:bookmarkStart w:id="91" w:name="_Hlk173845289"/>
      <w:r w:rsidRPr="002A2CAF">
        <w:rPr>
          <w:rFonts w:ascii="Arial" w:eastAsia="Times New Roman" w:hAnsi="Arial" w:cs="Arial"/>
          <w:b/>
          <w:sz w:val="20"/>
          <w:szCs w:val="20"/>
        </w:rPr>
        <w:t>Kľúčové strojové vybavenie</w:t>
      </w:r>
      <w:bookmarkEnd w:id="91"/>
      <w:r w:rsidR="00420C98">
        <w:rPr>
          <w:rFonts w:ascii="Arial" w:eastAsia="Times New Roman" w:hAnsi="Arial" w:cs="Arial"/>
          <w:b/>
          <w:sz w:val="20"/>
          <w:szCs w:val="20"/>
        </w:rPr>
        <w:t>:</w:t>
      </w:r>
    </w:p>
    <w:p w14:paraId="18A4E580" w14:textId="3ADFD548" w:rsidR="002A2CAF" w:rsidRPr="002A2CAF" w:rsidRDefault="002A2CAF"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 xml:space="preserve">3.1 </w:t>
      </w:r>
      <w:r w:rsidR="00C81C6D">
        <w:rPr>
          <w:rFonts w:ascii="Arial" w:eastAsia="Arial" w:hAnsi="Arial" w:cs="Arial"/>
          <w:color w:val="000000"/>
          <w:sz w:val="20"/>
          <w:szCs w:val="20"/>
        </w:rPr>
        <w:tab/>
      </w:r>
      <w:r w:rsidRPr="002A2CAF">
        <w:rPr>
          <w:rFonts w:ascii="Arial" w:eastAsia="Arial" w:hAnsi="Arial" w:cs="Arial"/>
          <w:color w:val="000000"/>
          <w:sz w:val="20"/>
          <w:szCs w:val="20"/>
        </w:rPr>
        <w:t xml:space="preserve">Špecifikácia </w:t>
      </w:r>
      <w:r w:rsidR="00C81C6D">
        <w:rPr>
          <w:rFonts w:ascii="Arial" w:eastAsia="Arial" w:hAnsi="Arial" w:cs="Arial"/>
          <w:color w:val="000000"/>
          <w:sz w:val="20"/>
          <w:szCs w:val="20"/>
        </w:rPr>
        <w:t>Pravidla P</w:t>
      </w:r>
      <w:r w:rsidRPr="002A2CAF">
        <w:rPr>
          <w:rFonts w:ascii="Arial" w:eastAsia="Arial" w:hAnsi="Arial" w:cs="Arial"/>
          <w:color w:val="000000"/>
          <w:sz w:val="20"/>
          <w:szCs w:val="20"/>
        </w:rPr>
        <w:t>2</w:t>
      </w:r>
      <w:r w:rsidR="00F06B71" w:rsidRPr="00F06B71">
        <w:rPr>
          <w:rFonts w:ascii="Arial" w:eastAsia="Times New Roman" w:hAnsi="Arial" w:cs="Arial"/>
          <w:b/>
          <w:sz w:val="20"/>
          <w:szCs w:val="20"/>
        </w:rPr>
        <w:t xml:space="preserve"> </w:t>
      </w:r>
      <w:r w:rsidR="00F06B71" w:rsidRPr="00F06B71">
        <w:rPr>
          <w:rFonts w:ascii="Arial" w:eastAsia="Arial" w:hAnsi="Arial" w:cs="Arial"/>
          <w:color w:val="000000"/>
          <w:sz w:val="20"/>
          <w:szCs w:val="20"/>
        </w:rPr>
        <w:t>Kľúčové strojové vybavenie</w:t>
      </w:r>
      <w:r w:rsidR="00C81C6D" w:rsidRPr="00F06B71">
        <w:rPr>
          <w:rFonts w:ascii="Arial" w:eastAsia="Arial" w:hAnsi="Arial" w:cs="Arial"/>
          <w:color w:val="000000"/>
          <w:sz w:val="20"/>
          <w:szCs w:val="20"/>
        </w:rPr>
        <w:t>:</w:t>
      </w:r>
    </w:p>
    <w:p w14:paraId="22039A83" w14:textId="18B19CF8" w:rsidR="002A2CAF" w:rsidRDefault="00C81C6D" w:rsidP="00C81C6D">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sidR="00F06B71">
        <w:rPr>
          <w:rFonts w:ascii="Arial" w:eastAsia="Arial" w:hAnsi="Arial" w:cs="Arial"/>
          <w:color w:val="000000"/>
          <w:sz w:val="20"/>
          <w:szCs w:val="20"/>
        </w:rPr>
        <w:t>p</w:t>
      </w:r>
      <w:r>
        <w:rPr>
          <w:rFonts w:ascii="Arial" w:eastAsia="Arial" w:hAnsi="Arial" w:cs="Arial"/>
          <w:color w:val="000000"/>
          <w:sz w:val="20"/>
          <w:szCs w:val="20"/>
        </w:rPr>
        <w:t>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áujemca mal pre realizáciu dostatočné množstvo strojového vybavenia, a to aj pre účely zaistenia kontinuity plnenia diela pri výpadku nasadených strojov. Záujemca vyplní Prílohu B</w:t>
      </w:r>
      <w:r w:rsidRPr="00C81C6D">
        <w:rPr>
          <w:rFonts w:ascii="Arial" w:eastAsia="Arial" w:hAnsi="Arial" w:cs="Arial"/>
          <w:color w:val="000000"/>
          <w:sz w:val="20"/>
          <w:szCs w:val="20"/>
        </w:rPr>
        <w:t>11</w:t>
      </w:r>
      <w:r w:rsidR="0007088A">
        <w:rPr>
          <w:rFonts w:ascii="Arial" w:eastAsia="Arial" w:hAnsi="Arial" w:cs="Arial"/>
          <w:color w:val="000000"/>
          <w:sz w:val="20"/>
          <w:szCs w:val="20"/>
        </w:rPr>
        <w:t>B</w:t>
      </w:r>
      <w:r w:rsidRPr="00C81C6D">
        <w:rPr>
          <w:rFonts w:ascii="Arial" w:eastAsia="Arial" w:hAnsi="Arial" w:cs="Arial"/>
          <w:color w:val="000000"/>
          <w:sz w:val="20"/>
          <w:szCs w:val="20"/>
        </w:rPr>
        <w:t xml:space="preserve"> Časť</w:t>
      </w:r>
      <w:r>
        <w:rPr>
          <w:rFonts w:ascii="Arial" w:eastAsia="Arial" w:hAnsi="Arial" w:cs="Arial"/>
          <w:color w:val="000000"/>
          <w:sz w:val="20"/>
          <w:szCs w:val="20"/>
        </w:rPr>
        <w:t xml:space="preserve"> B Zväzok 1 týchto SP</w:t>
      </w:r>
      <w:r w:rsidR="00420C98">
        <w:rPr>
          <w:rFonts w:ascii="Arial" w:eastAsia="Arial" w:hAnsi="Arial" w:cs="Arial"/>
          <w:color w:val="000000"/>
          <w:sz w:val="20"/>
          <w:szCs w:val="20"/>
        </w:rPr>
        <w:t xml:space="preserve"> pre nasledovné strojové vybavenie:</w:t>
      </w:r>
    </w:p>
    <w:tbl>
      <w:tblPr>
        <w:tblW w:w="5000"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5559"/>
        <w:gridCol w:w="3615"/>
      </w:tblGrid>
      <w:tr w:rsidR="00420C98" w:rsidRPr="002A2CAF" w14:paraId="76297329" w14:textId="77777777" w:rsidTr="00284906">
        <w:trPr>
          <w:trHeight w:val="1995"/>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73A12" w14:textId="026C4FDA"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zemné práce</w:t>
            </w:r>
          </w:p>
          <w:p w14:paraId="4E254CDD"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0802A117"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Dozér – 2 ks</w:t>
            </w:r>
          </w:p>
          <w:p w14:paraId="67EAAAEC"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Nákladný automobil (6x6 alebo 8x8) – 15 ks</w:t>
            </w:r>
          </w:p>
          <w:p w14:paraId="30AC0916"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Gréder – 2 ks</w:t>
            </w:r>
          </w:p>
          <w:p w14:paraId="52E5534E"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Kolesový nakladač – 2 ks</w:t>
            </w:r>
          </w:p>
          <w:p w14:paraId="42B9A7A9"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Pásové rýpadlo – 2 ks</w:t>
            </w:r>
          </w:p>
          <w:p w14:paraId="6761CD71"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Kolesové rýpadlo – 2 ks</w:t>
            </w:r>
          </w:p>
          <w:p w14:paraId="2E135A18" w14:textId="77777777"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Rýpadlo – nakladač – 2 ks</w:t>
            </w:r>
          </w:p>
          <w:p w14:paraId="703CD68B" w14:textId="6706566D" w:rsidR="002A2CAF" w:rsidRPr="002A2CAF" w:rsidRDefault="002A2CAF" w:rsidP="00420C98">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color w:val="FF0000"/>
                <w:sz w:val="20"/>
                <w:szCs w:val="20"/>
              </w:rPr>
            </w:pPr>
            <w:r w:rsidRPr="002A2CAF">
              <w:rPr>
                <w:rFonts w:ascii="Arial" w:eastAsia="Arial" w:hAnsi="Arial" w:cs="Arial"/>
                <w:sz w:val="20"/>
                <w:szCs w:val="20"/>
              </w:rPr>
              <w:t xml:space="preserve">Vibračný </w:t>
            </w:r>
            <w:r w:rsidRPr="002A2CAF">
              <w:rPr>
                <w:rFonts w:ascii="Arial" w:eastAsia="Arial" w:hAnsi="Arial" w:cs="Arial"/>
                <w:color w:val="000000"/>
                <w:sz w:val="20"/>
                <w:szCs w:val="20"/>
              </w:rPr>
              <w:t>zemný valec – 2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FF9219" w14:textId="507424A3"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2F94AFCF" w14:textId="47E7A2BD" w:rsidR="002A2CAF" w:rsidRPr="002A2CAF"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  2 ks</w:t>
            </w:r>
          </w:p>
        </w:tc>
      </w:tr>
      <w:tr w:rsidR="00420C98" w:rsidRPr="002A2CAF" w14:paraId="723D7458" w14:textId="77777777" w:rsidTr="00284906">
        <w:trPr>
          <w:trHeight w:val="1537"/>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33D95E"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realizáciu tunelov</w:t>
            </w:r>
          </w:p>
          <w:p w14:paraId="2DCDD8B6" w14:textId="77777777" w:rsidR="002A2CAF" w:rsidRPr="002A2CAF" w:rsidRDefault="002A2CAF" w:rsidP="00C81C6D">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4CFF7749" w14:textId="7C2A8404"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Vrtný voz dvojlafetový pre tunelové práce – 4</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ks</w:t>
            </w:r>
          </w:p>
          <w:p w14:paraId="7F901C0F" w14:textId="77777777"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Pásové tunelové rýpadlo – 4 ks</w:t>
            </w:r>
          </w:p>
          <w:p w14:paraId="569164E8" w14:textId="77777777"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Kolesový nakladač pre tunelové práce s objemom lyžice min. 3,5 m3 – 4 ks</w:t>
            </w:r>
          </w:p>
          <w:p w14:paraId="7A5703B4" w14:textId="418DEA1E" w:rsidR="002A2CAF" w:rsidRPr="002A2CAF" w:rsidRDefault="002A2CAF" w:rsidP="00420C98">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Manipulátor na striekanie betónovej zmesi – 3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360580" w14:textId="3388E81B"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 xml:space="preserve">Za každý uvedený komplet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6E7DFC1A" w14:textId="5DE520E0" w:rsidR="002A2CAF" w:rsidRPr="002A2CAF" w:rsidRDefault="002A2CAF" w:rsidP="00420C98">
            <w:pPr>
              <w:widowControl w:val="0"/>
              <w:tabs>
                <w:tab w:val="left" w:pos="567"/>
                <w:tab w:val="left" w:pos="851"/>
                <w:tab w:val="left" w:pos="1134"/>
                <w:tab w:val="left" w:pos="1276"/>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 2 ks</w:t>
            </w:r>
          </w:p>
        </w:tc>
      </w:tr>
      <w:tr w:rsidR="00420C98" w:rsidRPr="002A2CAF" w14:paraId="0B40363A" w14:textId="77777777" w:rsidTr="00420C98">
        <w:trPr>
          <w:trHeight w:val="868"/>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AA53A65"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Špeciálne stroje a vybavenie</w:t>
            </w:r>
          </w:p>
          <w:p w14:paraId="6B00B4E7"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5CDC63B4"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1 x výsuvná skruž alebo </w:t>
            </w:r>
          </w:p>
          <w:p w14:paraId="0DE9D4F3"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4 x betonárske vozíky pre letmú betonáž alebo 1 x montážny súbor </w:t>
            </w:r>
          </w:p>
          <w:p w14:paraId="7F0C0A8F" w14:textId="77777777" w:rsidR="002A2CAF" w:rsidRP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1 x technológia vysúvania </w:t>
            </w:r>
          </w:p>
          <w:p w14:paraId="0BFE13C0" w14:textId="4ECB27A2" w:rsidR="002A2CAF" w:rsidRDefault="002A2CAF" w:rsidP="00420C98">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alebo 75 000 m</w:t>
            </w:r>
            <w:r w:rsidRPr="002A2CAF">
              <w:rPr>
                <w:rFonts w:ascii="Arial" w:eastAsia="Arial" w:hAnsi="Arial" w:cs="Arial"/>
                <w:color w:val="000000"/>
                <w:sz w:val="20"/>
                <w:szCs w:val="20"/>
                <w:vertAlign w:val="superscript"/>
              </w:rPr>
              <w:t>3</w:t>
            </w:r>
            <w:r w:rsidRPr="002A2CAF">
              <w:rPr>
                <w:rFonts w:ascii="Arial" w:eastAsia="Arial" w:hAnsi="Arial" w:cs="Arial"/>
                <w:color w:val="000000"/>
                <w:sz w:val="20"/>
                <w:szCs w:val="20"/>
              </w:rPr>
              <w:t xml:space="preserve"> obostavaného priestoru pevnej skruže.</w:t>
            </w:r>
          </w:p>
          <w:p w14:paraId="62BC5E59" w14:textId="77777777" w:rsidR="00284906" w:rsidRPr="002A2CAF" w:rsidRDefault="00284906" w:rsidP="00284906">
            <w:pPr>
              <w:widowControl w:val="0"/>
              <w:tabs>
                <w:tab w:val="left" w:pos="341"/>
                <w:tab w:val="left" w:pos="1134"/>
                <w:tab w:val="left" w:pos="1276"/>
              </w:tabs>
              <w:spacing w:after="0" w:line="240" w:lineRule="auto"/>
              <w:ind w:left="341"/>
              <w:contextualSpacing/>
              <w:rPr>
                <w:rFonts w:ascii="Arial" w:eastAsia="Arial" w:hAnsi="Arial" w:cs="Arial"/>
                <w:color w:val="000000"/>
                <w:sz w:val="20"/>
                <w:szCs w:val="20"/>
              </w:rPr>
            </w:pPr>
          </w:p>
          <w:p w14:paraId="4F8BC11E" w14:textId="77777777" w:rsidR="002A2CAF" w:rsidRPr="002A2CAF" w:rsidRDefault="002A2CAF" w:rsidP="00420C98">
            <w:pPr>
              <w:widowControl w:val="0"/>
              <w:tabs>
                <w:tab w:val="left" w:pos="341"/>
                <w:tab w:val="left" w:pos="1134"/>
                <w:tab w:val="left" w:pos="1276"/>
              </w:tabs>
              <w:spacing w:after="0" w:line="240" w:lineRule="auto"/>
              <w:ind w:left="341" w:hanging="341"/>
              <w:rPr>
                <w:rFonts w:ascii="Arial" w:eastAsia="Arial" w:hAnsi="Arial" w:cs="Arial"/>
                <w:color w:val="000000"/>
                <w:sz w:val="20"/>
                <w:szCs w:val="20"/>
              </w:rPr>
            </w:pPr>
            <w:r w:rsidRPr="002A2CAF">
              <w:rPr>
                <w:rFonts w:ascii="Arial" w:eastAsia="Arial" w:hAnsi="Arial" w:cs="Arial"/>
                <w:color w:val="000000"/>
                <w:sz w:val="20"/>
                <w:szCs w:val="20"/>
              </w:rPr>
              <w:t>1 komplet:</w:t>
            </w:r>
          </w:p>
          <w:p w14:paraId="2513E174" w14:textId="77777777" w:rsidR="002A2CAF" w:rsidRPr="002A2CAF" w:rsidRDefault="002A2CAF" w:rsidP="00420C98">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betonáreň s výkonom 130 m3/h – 2 ks (povoľuje sa aj súčet betonárni s menším hodinovým výkonom)</w:t>
            </w:r>
          </w:p>
          <w:p w14:paraId="097D982D" w14:textId="1B18AC1F" w:rsidR="002A2CAF" w:rsidRPr="002A2CAF" w:rsidRDefault="002A2CAF" w:rsidP="00420C98">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sz w:val="20"/>
                <w:szCs w:val="20"/>
              </w:rPr>
            </w:pPr>
            <w:r w:rsidRPr="002A2CAF">
              <w:rPr>
                <w:rFonts w:ascii="Arial" w:eastAsia="Arial" w:hAnsi="Arial" w:cs="Arial"/>
                <w:color w:val="000000"/>
                <w:sz w:val="20"/>
                <w:szCs w:val="20"/>
              </w:rPr>
              <w:t>domiešavač – 5 ks</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439C56" w14:textId="54AA13BE"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10 </w:t>
            </w:r>
            <w:r w:rsidRPr="002A2CAF">
              <w:rPr>
                <w:rFonts w:ascii="Arial" w:eastAsia="Arial" w:hAnsi="Arial" w:cs="Arial"/>
                <w:color w:val="000000"/>
                <w:sz w:val="20"/>
                <w:szCs w:val="20"/>
              </w:rPr>
              <w:t>bodov</w:t>
            </w:r>
          </w:p>
          <w:p w14:paraId="66D16C9A" w14:textId="7D91DAEF" w:rsidR="002A2CAF" w:rsidRPr="002A2CAF"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1 ks</w:t>
            </w:r>
          </w:p>
        </w:tc>
      </w:tr>
      <w:tr w:rsidR="00420C98" w:rsidRPr="002A2CAF" w14:paraId="61C73CBF" w14:textId="77777777" w:rsidTr="00420C98">
        <w:trPr>
          <w:trHeight w:val="2302"/>
        </w:trPr>
        <w:tc>
          <w:tcPr>
            <w:tcW w:w="303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96D0039"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Stroje a vybavenie na pokládku asfaltových zmesí</w:t>
            </w:r>
          </w:p>
          <w:p w14:paraId="2F3A1630" w14:textId="77777777" w:rsidR="002A2CAF" w:rsidRPr="002A2CAF" w:rsidRDefault="002A2CAF" w:rsidP="00C81C6D">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6271F20C"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finišer na pokládku živičných zmesí pre min, šírku kladenia 10,5 m – 1 ks</w:t>
            </w:r>
          </w:p>
          <w:p w14:paraId="485FA28E"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vibračný valec na hutnenie živičných zmesí – 3 ks</w:t>
            </w:r>
          </w:p>
          <w:p w14:paraId="17EC0684"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fréza asfaltových konštrukcii – 2 ks</w:t>
            </w:r>
          </w:p>
          <w:p w14:paraId="54C2C321" w14:textId="7777777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distribútor asfaltu – 1 ks</w:t>
            </w:r>
          </w:p>
          <w:p w14:paraId="692BAABC" w14:textId="7A85DAB7" w:rsidR="002A2CAF" w:rsidRPr="002A2CAF" w:rsidRDefault="002A2CAF" w:rsidP="00420C98">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obaľovacia súprava na výrobu asfaltových zmesí min. 100t/h – 1 ks (musí spĺňať najmä TKP 6/2019, bod 9.2)</w:t>
            </w:r>
          </w:p>
        </w:tc>
        <w:tc>
          <w:tcPr>
            <w:tcW w:w="1970"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41F04C" w14:textId="2149ED6C" w:rsidR="002A2CAF" w:rsidRPr="002A2CAF" w:rsidRDefault="002A2CAF" w:rsidP="00C81C6D">
            <w:pPr>
              <w:widowControl w:val="0"/>
              <w:tabs>
                <w:tab w:val="left" w:pos="567"/>
                <w:tab w:val="left" w:pos="851"/>
                <w:tab w:val="left" w:pos="1134"/>
                <w:tab w:val="left" w:pos="1485"/>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Za každý uvedený komplet</w:t>
            </w:r>
            <w:r w:rsidR="00420C98">
              <w:rPr>
                <w:rFonts w:ascii="Arial" w:eastAsia="Arial" w:hAnsi="Arial" w:cs="Arial"/>
                <w:color w:val="000000"/>
                <w:sz w:val="20"/>
                <w:szCs w:val="20"/>
              </w:rPr>
              <w:t xml:space="preserve"> </w:t>
            </w:r>
            <w:r w:rsidRPr="002A2CAF">
              <w:rPr>
                <w:rFonts w:ascii="Arial" w:eastAsia="Arial" w:hAnsi="Arial" w:cs="Arial"/>
                <w:b/>
                <w:color w:val="000000"/>
                <w:sz w:val="20"/>
                <w:szCs w:val="20"/>
              </w:rPr>
              <w:t>20 </w:t>
            </w:r>
            <w:r w:rsidRPr="002A2CAF">
              <w:rPr>
                <w:rFonts w:ascii="Arial" w:eastAsia="Arial" w:hAnsi="Arial" w:cs="Arial"/>
                <w:color w:val="000000"/>
                <w:sz w:val="20"/>
                <w:szCs w:val="20"/>
              </w:rPr>
              <w:t>bodov</w:t>
            </w:r>
          </w:p>
          <w:p w14:paraId="3BAC7312" w14:textId="677C034B" w:rsidR="002A2CAF" w:rsidRPr="002A2CAF" w:rsidDel="0024193B" w:rsidRDefault="002A2CAF" w:rsidP="00420C98">
            <w:pPr>
              <w:widowControl w:val="0"/>
              <w:tabs>
                <w:tab w:val="left" w:pos="567"/>
                <w:tab w:val="left" w:pos="851"/>
                <w:tab w:val="left" w:pos="1134"/>
                <w:tab w:val="left" w:pos="1485"/>
              </w:tabs>
              <w:spacing w:after="0" w:line="240" w:lineRule="auto"/>
              <w:jc w:val="both"/>
              <w:rPr>
                <w:rFonts w:ascii="Arial" w:eastAsia="Arial" w:hAnsi="Arial" w:cs="Arial"/>
                <w:color w:val="000000"/>
                <w:sz w:val="20"/>
                <w:szCs w:val="20"/>
              </w:rPr>
            </w:pPr>
            <w:r w:rsidRPr="002A2CAF">
              <w:rPr>
                <w:rFonts w:ascii="Arial" w:eastAsia="Arial" w:hAnsi="Arial" w:cs="Arial"/>
                <w:color w:val="000000"/>
                <w:sz w:val="20"/>
                <w:szCs w:val="20"/>
              </w:rPr>
              <w:t>Maximálny počet hodnotených kompletov</w:t>
            </w:r>
            <w:r w:rsidR="00420C98">
              <w:rPr>
                <w:rFonts w:ascii="Arial" w:eastAsia="Arial" w:hAnsi="Arial" w:cs="Arial"/>
                <w:color w:val="000000"/>
                <w:sz w:val="20"/>
                <w:szCs w:val="20"/>
              </w:rPr>
              <w:t xml:space="preserve"> </w:t>
            </w:r>
            <w:r w:rsidRPr="002A2CAF">
              <w:rPr>
                <w:rFonts w:ascii="Arial" w:eastAsia="Arial" w:hAnsi="Arial" w:cs="Arial"/>
                <w:color w:val="000000"/>
                <w:sz w:val="20"/>
                <w:szCs w:val="20"/>
              </w:rPr>
              <w:t>2 ks</w:t>
            </w:r>
          </w:p>
        </w:tc>
      </w:tr>
    </w:tbl>
    <w:p w14:paraId="3783A166" w14:textId="09D9C041" w:rsidR="002A2CAF" w:rsidRDefault="002A2CAF" w:rsidP="0082326C">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color w:val="000000"/>
          <w:sz w:val="20"/>
          <w:szCs w:val="20"/>
        </w:rPr>
      </w:pPr>
    </w:p>
    <w:p w14:paraId="731FCCF9" w14:textId="6EF0163F" w:rsidR="0082326C" w:rsidRPr="0082326C" w:rsidRDefault="0082326C" w:rsidP="0082326C">
      <w:pPr>
        <w:widowControl w:val="0"/>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Arial" w:hAnsi="Arial" w:cs="Arial"/>
          <w:color w:val="000000"/>
          <w:sz w:val="20"/>
          <w:szCs w:val="20"/>
        </w:rPr>
      </w:pPr>
      <w:r>
        <w:rPr>
          <w:rFonts w:ascii="Arial" w:eastAsia="Arial" w:hAnsi="Arial" w:cs="Arial"/>
          <w:color w:val="000000"/>
          <w:sz w:val="20"/>
          <w:szCs w:val="20"/>
        </w:rPr>
        <w:t>3.3</w:t>
      </w:r>
      <w:r>
        <w:rPr>
          <w:rFonts w:ascii="Arial" w:eastAsia="Arial" w:hAnsi="Arial" w:cs="Arial"/>
          <w:color w:val="000000"/>
          <w:sz w:val="20"/>
          <w:szCs w:val="20"/>
        </w:rPr>
        <w:tab/>
      </w:r>
      <w:r>
        <w:rPr>
          <w:rFonts w:ascii="Arial" w:eastAsia="Arial" w:hAnsi="Arial" w:cs="Arial"/>
          <w:color w:val="000000"/>
          <w:sz w:val="20"/>
          <w:szCs w:val="20"/>
        </w:rPr>
        <w:tab/>
      </w:r>
      <w:r w:rsidRPr="0082326C">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Pravidlo P2</w:t>
      </w:r>
      <w:r w:rsidRPr="0082326C">
        <w:rPr>
          <w:rFonts w:ascii="Arial" w:eastAsia="Arial" w:hAnsi="Arial" w:cs="Arial"/>
          <w:color w:val="000000"/>
          <w:sz w:val="20"/>
          <w:szCs w:val="20"/>
        </w:rPr>
        <w:t xml:space="preserve"> Kľúčové strojové vybavenie</w:t>
      </w:r>
      <w:r w:rsidR="00F06B71">
        <w:rPr>
          <w:rFonts w:ascii="Arial" w:eastAsia="Arial" w:hAnsi="Arial" w:cs="Arial"/>
          <w:color w:val="000000"/>
          <w:sz w:val="20"/>
          <w:szCs w:val="20"/>
        </w:rPr>
        <w:t>:</w:t>
      </w:r>
    </w:p>
    <w:p w14:paraId="26076D69" w14:textId="0EEE7032" w:rsidR="0082326C" w:rsidRPr="0082326C" w:rsidRDefault="0082326C" w:rsidP="0082326C">
      <w:pPr>
        <w:widowControl w:val="0"/>
        <w:pBdr>
          <w:top w:val="nil"/>
          <w:left w:val="nil"/>
          <w:bottom w:val="nil"/>
          <w:right w:val="nil"/>
          <w:between w:val="nil"/>
        </w:pBdr>
        <w:tabs>
          <w:tab w:val="left" w:pos="567"/>
          <w:tab w:val="left" w:pos="709"/>
          <w:tab w:val="left" w:pos="1134"/>
          <w:tab w:val="left" w:pos="1276"/>
        </w:tabs>
        <w:spacing w:after="0" w:line="240" w:lineRule="auto"/>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Pr="0082326C">
        <w:rPr>
          <w:rFonts w:ascii="Arial" w:eastAsia="Arial" w:hAnsi="Arial" w:cs="Arial"/>
          <w:b/>
          <w:color w:val="000000"/>
          <w:sz w:val="20"/>
          <w:szCs w:val="20"/>
        </w:rPr>
        <w:t>K2,1 = (RSi / RSmax) x 100</w:t>
      </w:r>
    </w:p>
    <w:p w14:paraId="05FD1FDA"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b/>
          <w:color w:val="000000"/>
          <w:sz w:val="20"/>
          <w:szCs w:val="20"/>
        </w:rPr>
      </w:pPr>
    </w:p>
    <w:p w14:paraId="5ABBA557"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pričom:</w:t>
      </w:r>
    </w:p>
    <w:p w14:paraId="6BC2EED1" w14:textId="637B103E"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 xml:space="preserve">K2,1 - Počet bodov, ktoré získa </w:t>
      </w:r>
      <w:r w:rsidR="00284906">
        <w:rPr>
          <w:rFonts w:ascii="Arial" w:eastAsia="Arial" w:hAnsi="Arial" w:cs="Arial"/>
          <w:color w:val="000000"/>
          <w:sz w:val="20"/>
          <w:szCs w:val="20"/>
        </w:rPr>
        <w:t>p</w:t>
      </w:r>
      <w:r w:rsidRPr="0082326C">
        <w:rPr>
          <w:rFonts w:ascii="Arial" w:eastAsia="Arial" w:hAnsi="Arial" w:cs="Arial"/>
          <w:color w:val="000000"/>
          <w:sz w:val="20"/>
          <w:szCs w:val="20"/>
        </w:rPr>
        <w:t xml:space="preserve">onuka vyhodnocovaného </w:t>
      </w:r>
      <w:r w:rsidR="00F06B71">
        <w:rPr>
          <w:rFonts w:ascii="Arial" w:eastAsia="Arial" w:hAnsi="Arial" w:cs="Arial"/>
          <w:color w:val="000000"/>
          <w:sz w:val="20"/>
          <w:szCs w:val="20"/>
        </w:rPr>
        <w:t>z</w:t>
      </w:r>
      <w:r w:rsidRPr="0082326C">
        <w:rPr>
          <w:rFonts w:ascii="Arial" w:eastAsia="Arial" w:hAnsi="Arial" w:cs="Arial"/>
          <w:color w:val="000000"/>
          <w:sz w:val="20"/>
          <w:szCs w:val="20"/>
        </w:rPr>
        <w:t>áujemcu po uplatnení daného</w:t>
      </w:r>
      <w:r>
        <w:rPr>
          <w:rFonts w:ascii="Arial" w:eastAsia="Arial" w:hAnsi="Arial" w:cs="Arial"/>
          <w:color w:val="000000"/>
          <w:sz w:val="20"/>
          <w:szCs w:val="20"/>
        </w:rPr>
        <w:t xml:space="preserve"> </w:t>
      </w:r>
      <w:r w:rsidRPr="0082326C">
        <w:rPr>
          <w:rFonts w:ascii="Arial" w:eastAsia="Arial" w:hAnsi="Arial" w:cs="Arial"/>
          <w:color w:val="000000"/>
          <w:sz w:val="20"/>
          <w:szCs w:val="20"/>
        </w:rPr>
        <w:t>vzorca</w:t>
      </w:r>
    </w:p>
    <w:p w14:paraId="3050BD91"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RSi – Súčet bodov za množstvo uvedených kľúčových strojov</w:t>
      </w:r>
    </w:p>
    <w:p w14:paraId="24851E0C"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 xml:space="preserve">RSmax – Maximálny počet bodov, </w:t>
      </w:r>
      <w:r w:rsidRPr="0082326C">
        <w:rPr>
          <w:rFonts w:ascii="Arial" w:eastAsia="Arial" w:hAnsi="Arial" w:cs="Arial"/>
          <w:b/>
          <w:color w:val="000000"/>
          <w:sz w:val="20"/>
          <w:szCs w:val="20"/>
        </w:rPr>
        <w:t>RSmax = 100</w:t>
      </w:r>
    </w:p>
    <w:p w14:paraId="6ED2936F"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Výsledný počet bodov sa zaokrúhli na 2 desatinné miesta</w:t>
      </w:r>
    </w:p>
    <w:p w14:paraId="1F6EFA05"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p>
    <w:p w14:paraId="7F7A4C7B" w14:textId="36637778"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 xml:space="preserve">Záujemcovi sa pridelia body v zmysle stanoveného </w:t>
      </w:r>
      <w:r>
        <w:rPr>
          <w:rFonts w:ascii="Arial" w:eastAsia="Arial" w:hAnsi="Arial" w:cs="Arial"/>
          <w:color w:val="000000"/>
          <w:sz w:val="20"/>
          <w:szCs w:val="20"/>
        </w:rPr>
        <w:t>pravidla</w:t>
      </w:r>
      <w:r w:rsidRPr="0082326C">
        <w:rPr>
          <w:rFonts w:ascii="Arial" w:eastAsia="Arial" w:hAnsi="Arial" w:cs="Arial"/>
          <w:color w:val="000000"/>
          <w:sz w:val="20"/>
          <w:szCs w:val="20"/>
        </w:rPr>
        <w:t xml:space="preserve"> a výsledná hodnota </w:t>
      </w:r>
      <w:r>
        <w:rPr>
          <w:rFonts w:ascii="Arial" w:eastAsia="Arial" w:hAnsi="Arial" w:cs="Arial"/>
          <w:color w:val="000000"/>
          <w:sz w:val="20"/>
          <w:szCs w:val="20"/>
        </w:rPr>
        <w:t>Pravidla</w:t>
      </w:r>
      <w:r w:rsidRPr="0082326C">
        <w:rPr>
          <w:rFonts w:ascii="Arial" w:eastAsia="Arial" w:hAnsi="Arial" w:cs="Arial"/>
          <w:color w:val="000000"/>
          <w:sz w:val="20"/>
          <w:szCs w:val="20"/>
        </w:rPr>
        <w:t xml:space="preserve"> </w:t>
      </w:r>
      <w:r>
        <w:rPr>
          <w:rFonts w:ascii="Arial" w:eastAsia="Arial" w:hAnsi="Arial" w:cs="Arial"/>
          <w:color w:val="000000"/>
          <w:sz w:val="20"/>
          <w:szCs w:val="20"/>
        </w:rPr>
        <w:t xml:space="preserve">P2 </w:t>
      </w:r>
      <w:r w:rsidRPr="0082326C">
        <w:rPr>
          <w:rFonts w:ascii="Arial" w:eastAsia="Arial" w:hAnsi="Arial" w:cs="Arial"/>
          <w:color w:val="000000"/>
          <w:sz w:val="20"/>
          <w:szCs w:val="20"/>
        </w:rPr>
        <w:t>sa určí podľa vzorca:</w:t>
      </w:r>
    </w:p>
    <w:p w14:paraId="11D51381" w14:textId="53B1FABD"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82326C">
        <w:rPr>
          <w:rFonts w:ascii="Arial" w:eastAsia="Arial" w:hAnsi="Arial" w:cs="Arial"/>
          <w:b/>
          <w:color w:val="000000"/>
          <w:sz w:val="20"/>
          <w:szCs w:val="20"/>
        </w:rPr>
        <w:t>K2 = K</w:t>
      </w:r>
      <w:r w:rsidR="001045B8">
        <w:rPr>
          <w:rFonts w:ascii="Arial" w:eastAsia="Arial" w:hAnsi="Arial" w:cs="Arial"/>
          <w:b/>
          <w:color w:val="000000"/>
          <w:sz w:val="20"/>
          <w:szCs w:val="20"/>
        </w:rPr>
        <w:t>2,1</w:t>
      </w:r>
      <w:r w:rsidRPr="0082326C">
        <w:rPr>
          <w:rFonts w:ascii="Arial" w:eastAsia="Arial" w:hAnsi="Arial" w:cs="Arial"/>
          <w:b/>
          <w:color w:val="000000"/>
          <w:sz w:val="20"/>
          <w:szCs w:val="20"/>
        </w:rPr>
        <w:t xml:space="preserve"> x 55</w:t>
      </w:r>
      <w:r w:rsidR="001045B8">
        <w:rPr>
          <w:rFonts w:ascii="Arial" w:eastAsia="Arial" w:hAnsi="Arial" w:cs="Arial"/>
          <w:b/>
          <w:color w:val="000000"/>
          <w:sz w:val="20"/>
          <w:szCs w:val="20"/>
        </w:rPr>
        <w:t xml:space="preserve"> </w:t>
      </w:r>
      <w:r w:rsidRPr="0082326C">
        <w:rPr>
          <w:rFonts w:ascii="Arial" w:eastAsia="Arial" w:hAnsi="Arial" w:cs="Arial"/>
          <w:b/>
          <w:color w:val="000000"/>
          <w:sz w:val="20"/>
          <w:szCs w:val="20"/>
        </w:rPr>
        <w:t>%</w:t>
      </w:r>
    </w:p>
    <w:p w14:paraId="365A096A"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pričom:</w:t>
      </w:r>
    </w:p>
    <w:p w14:paraId="37280146" w14:textId="0CB68F7F"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K2</w:t>
      </w:r>
      <w:r w:rsidR="001045B8">
        <w:rPr>
          <w:rFonts w:ascii="Arial" w:eastAsia="Arial" w:hAnsi="Arial" w:cs="Arial"/>
          <w:color w:val="000000"/>
          <w:sz w:val="20"/>
          <w:szCs w:val="20"/>
        </w:rPr>
        <w:t xml:space="preserve"> - </w:t>
      </w:r>
      <w:r w:rsidRPr="0082326C">
        <w:rPr>
          <w:rFonts w:ascii="Arial" w:eastAsia="Arial" w:hAnsi="Arial" w:cs="Arial"/>
          <w:color w:val="000000"/>
          <w:sz w:val="20"/>
          <w:szCs w:val="20"/>
        </w:rPr>
        <w:t xml:space="preserve">Vyhodnotenie </w:t>
      </w:r>
      <w:r w:rsidR="00F06B71">
        <w:rPr>
          <w:rFonts w:ascii="Arial" w:eastAsia="Arial" w:hAnsi="Arial" w:cs="Arial"/>
          <w:color w:val="000000"/>
          <w:sz w:val="20"/>
          <w:szCs w:val="20"/>
        </w:rPr>
        <w:t>Pravidla P2</w:t>
      </w:r>
      <w:r w:rsidRPr="0082326C">
        <w:rPr>
          <w:rFonts w:ascii="Arial" w:eastAsia="Arial" w:hAnsi="Arial" w:cs="Arial"/>
          <w:color w:val="000000"/>
          <w:sz w:val="20"/>
          <w:szCs w:val="20"/>
        </w:rPr>
        <w:t xml:space="preserve"> daného </w:t>
      </w:r>
      <w:r>
        <w:rPr>
          <w:rFonts w:ascii="Arial" w:eastAsia="Arial" w:hAnsi="Arial" w:cs="Arial"/>
          <w:color w:val="000000"/>
          <w:sz w:val="20"/>
          <w:szCs w:val="20"/>
        </w:rPr>
        <w:t>z</w:t>
      </w:r>
      <w:r w:rsidRPr="0082326C">
        <w:rPr>
          <w:rFonts w:ascii="Arial" w:eastAsia="Arial" w:hAnsi="Arial" w:cs="Arial"/>
          <w:color w:val="000000"/>
          <w:sz w:val="20"/>
          <w:szCs w:val="20"/>
        </w:rPr>
        <w:t>áujemcu</w:t>
      </w:r>
    </w:p>
    <w:p w14:paraId="14C5A523" w14:textId="4500425C"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K</w:t>
      </w:r>
      <w:r w:rsidR="001045B8">
        <w:rPr>
          <w:rFonts w:ascii="Arial" w:eastAsia="Arial" w:hAnsi="Arial" w:cs="Arial"/>
          <w:color w:val="000000"/>
          <w:sz w:val="20"/>
          <w:szCs w:val="20"/>
        </w:rPr>
        <w:t xml:space="preserve">2,1 - </w:t>
      </w:r>
      <w:r w:rsidRPr="0082326C">
        <w:rPr>
          <w:rFonts w:ascii="Arial" w:eastAsia="Arial" w:hAnsi="Arial" w:cs="Arial"/>
          <w:color w:val="000000"/>
          <w:sz w:val="20"/>
          <w:szCs w:val="20"/>
        </w:rPr>
        <w:t xml:space="preserve">Počet bodov </w:t>
      </w:r>
      <w:r w:rsidR="00F06B71">
        <w:rPr>
          <w:rFonts w:ascii="Arial" w:eastAsia="Arial" w:hAnsi="Arial" w:cs="Arial"/>
          <w:color w:val="000000"/>
          <w:sz w:val="20"/>
          <w:szCs w:val="20"/>
        </w:rPr>
        <w:t>z</w:t>
      </w:r>
      <w:r w:rsidRPr="0082326C">
        <w:rPr>
          <w:rFonts w:ascii="Arial" w:eastAsia="Arial" w:hAnsi="Arial" w:cs="Arial"/>
          <w:color w:val="000000"/>
          <w:sz w:val="20"/>
          <w:szCs w:val="20"/>
        </w:rPr>
        <w:t>áujemcu za kritérium Kľúčové strojové vybavenie</w:t>
      </w:r>
    </w:p>
    <w:p w14:paraId="7D5CE6DC" w14:textId="1D9762B2"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55</w:t>
      </w:r>
      <w:r w:rsidR="001045B8">
        <w:rPr>
          <w:rFonts w:ascii="Arial" w:eastAsia="Arial" w:hAnsi="Arial" w:cs="Arial"/>
          <w:color w:val="000000"/>
          <w:sz w:val="20"/>
          <w:szCs w:val="20"/>
        </w:rPr>
        <w:t xml:space="preserve"> </w:t>
      </w:r>
      <w:r w:rsidRPr="0082326C">
        <w:rPr>
          <w:rFonts w:ascii="Arial" w:eastAsia="Arial" w:hAnsi="Arial" w:cs="Arial"/>
          <w:color w:val="000000"/>
          <w:sz w:val="20"/>
          <w:szCs w:val="20"/>
        </w:rPr>
        <w:t>%</w:t>
      </w:r>
      <w:r w:rsidR="001045B8">
        <w:rPr>
          <w:rFonts w:ascii="Arial" w:eastAsia="Arial" w:hAnsi="Arial" w:cs="Arial"/>
          <w:color w:val="000000"/>
          <w:sz w:val="20"/>
          <w:szCs w:val="20"/>
        </w:rPr>
        <w:t xml:space="preserve"> -</w:t>
      </w:r>
      <w:r w:rsidRPr="0082326C">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r w:rsidRPr="0082326C">
        <w:rPr>
          <w:rFonts w:ascii="Arial" w:eastAsia="Arial" w:hAnsi="Arial" w:cs="Arial"/>
          <w:color w:val="000000"/>
          <w:sz w:val="20"/>
          <w:szCs w:val="20"/>
        </w:rPr>
        <w:t>2 vyjadrená v %</w:t>
      </w:r>
    </w:p>
    <w:p w14:paraId="70117A22" w14:textId="77777777" w:rsidR="0082326C" w:rsidRPr="0082326C"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82326C">
        <w:rPr>
          <w:rFonts w:ascii="Arial" w:eastAsia="Arial" w:hAnsi="Arial" w:cs="Arial"/>
          <w:color w:val="000000"/>
          <w:sz w:val="20"/>
          <w:szCs w:val="20"/>
        </w:rPr>
        <w:t>Výsledný počet bodov sa zaokrúhli na 2 desatinné miesta.</w:t>
      </w:r>
    </w:p>
    <w:p w14:paraId="06BDED20" w14:textId="77777777" w:rsidR="0082326C"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4FD3A5BD" w14:textId="6013D15A" w:rsidR="002A2CAF" w:rsidRPr="002A2CAF" w:rsidRDefault="002A2CAF" w:rsidP="0082326C">
      <w:pPr>
        <w:keepNext/>
        <w:tabs>
          <w:tab w:val="left" w:pos="284"/>
          <w:tab w:val="left" w:pos="709"/>
        </w:tabs>
        <w:spacing w:after="0" w:line="240" w:lineRule="auto"/>
        <w:jc w:val="both"/>
        <w:outlineLvl w:val="1"/>
        <w:rPr>
          <w:rFonts w:ascii="Arial" w:eastAsia="Times New Roman" w:hAnsi="Arial" w:cs="Arial"/>
          <w:b/>
          <w:sz w:val="20"/>
          <w:szCs w:val="20"/>
        </w:rPr>
      </w:pPr>
      <w:r w:rsidRPr="002A2CAF">
        <w:rPr>
          <w:rFonts w:ascii="Arial" w:eastAsia="Arial" w:hAnsi="Arial" w:cs="Arial"/>
          <w:b/>
          <w:color w:val="000000"/>
          <w:sz w:val="20"/>
          <w:szCs w:val="20"/>
        </w:rPr>
        <w:t>4</w:t>
      </w:r>
      <w:r w:rsidRPr="002A2CAF">
        <w:rPr>
          <w:rFonts w:ascii="Arial" w:eastAsia="Times New Roman" w:hAnsi="Arial" w:cs="Arial"/>
          <w:b/>
          <w:sz w:val="20"/>
          <w:szCs w:val="20"/>
        </w:rPr>
        <w:t xml:space="preserve">. </w:t>
      </w:r>
      <w:r w:rsidR="00E9184F">
        <w:rPr>
          <w:rFonts w:ascii="Arial" w:eastAsia="Times New Roman" w:hAnsi="Arial" w:cs="Arial"/>
          <w:b/>
          <w:sz w:val="20"/>
          <w:szCs w:val="20"/>
        </w:rPr>
        <w:tab/>
      </w:r>
      <w:r w:rsidR="0082326C">
        <w:rPr>
          <w:rFonts w:ascii="Arial" w:eastAsia="Times New Roman" w:hAnsi="Arial" w:cs="Arial"/>
          <w:b/>
          <w:sz w:val="20"/>
          <w:szCs w:val="20"/>
        </w:rPr>
        <w:t>Pravidlo</w:t>
      </w:r>
      <w:r w:rsidRPr="002A2CAF">
        <w:rPr>
          <w:rFonts w:ascii="Arial" w:eastAsia="Times New Roman" w:hAnsi="Arial" w:cs="Arial"/>
          <w:b/>
          <w:sz w:val="20"/>
          <w:szCs w:val="20"/>
        </w:rPr>
        <w:t xml:space="preserve"> </w:t>
      </w:r>
      <w:r w:rsidR="0082326C">
        <w:rPr>
          <w:rFonts w:ascii="Arial" w:eastAsia="Times New Roman" w:hAnsi="Arial" w:cs="Arial"/>
          <w:b/>
          <w:sz w:val="20"/>
          <w:szCs w:val="20"/>
        </w:rPr>
        <w:t>P</w:t>
      </w:r>
      <w:r w:rsidRPr="002A2CAF">
        <w:rPr>
          <w:rFonts w:ascii="Arial" w:eastAsia="Times New Roman" w:hAnsi="Arial" w:cs="Arial"/>
          <w:b/>
          <w:sz w:val="20"/>
          <w:szCs w:val="20"/>
        </w:rPr>
        <w:t>3 Environmentálne hľadisko</w:t>
      </w:r>
      <w:r w:rsidR="0082326C">
        <w:rPr>
          <w:rFonts w:ascii="Arial" w:eastAsia="Times New Roman" w:hAnsi="Arial" w:cs="Arial"/>
          <w:b/>
          <w:sz w:val="20"/>
          <w:szCs w:val="20"/>
        </w:rPr>
        <w:t>:</w:t>
      </w:r>
      <w:r w:rsidRPr="002A2CAF">
        <w:rPr>
          <w:rFonts w:ascii="Arial" w:eastAsia="Times New Roman" w:hAnsi="Arial" w:cs="Arial"/>
          <w:b/>
          <w:sz w:val="20"/>
          <w:szCs w:val="20"/>
        </w:rPr>
        <w:t xml:space="preserve"> </w:t>
      </w:r>
    </w:p>
    <w:p w14:paraId="5D7E117B" w14:textId="4D3D502B" w:rsidR="0082326C"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 xml:space="preserve">4.1 </w:t>
      </w:r>
      <w:r w:rsidR="0082326C">
        <w:rPr>
          <w:rFonts w:ascii="Arial" w:eastAsia="Arial" w:hAnsi="Arial" w:cs="Arial"/>
          <w:color w:val="000000"/>
          <w:sz w:val="20"/>
          <w:szCs w:val="20"/>
        </w:rPr>
        <w:tab/>
      </w:r>
      <w:r w:rsidRPr="002A2CAF">
        <w:rPr>
          <w:rFonts w:ascii="Arial" w:eastAsia="Arial" w:hAnsi="Arial" w:cs="Arial"/>
          <w:color w:val="000000"/>
          <w:sz w:val="20"/>
          <w:szCs w:val="20"/>
        </w:rPr>
        <w:t xml:space="preserve">Špecifikácia </w:t>
      </w:r>
      <w:r w:rsidR="0082326C">
        <w:rPr>
          <w:rFonts w:ascii="Arial" w:eastAsia="Arial" w:hAnsi="Arial" w:cs="Arial"/>
          <w:color w:val="000000"/>
          <w:sz w:val="20"/>
          <w:szCs w:val="20"/>
        </w:rPr>
        <w:t>Pravidla P3:</w:t>
      </w:r>
    </w:p>
    <w:p w14:paraId="4139B2E4" w14:textId="499D80E3" w:rsidR="002A2CAF" w:rsidRPr="002A2CAF" w:rsidRDefault="0082326C"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 xml:space="preserve">Cieľom tohto </w:t>
      </w:r>
      <w:r>
        <w:rPr>
          <w:rFonts w:ascii="Arial" w:eastAsia="Arial" w:hAnsi="Arial" w:cs="Arial"/>
          <w:color w:val="000000"/>
          <w:sz w:val="20"/>
          <w:szCs w:val="20"/>
        </w:rPr>
        <w:t>pravidla</w:t>
      </w:r>
      <w:r w:rsidR="002A2CAF" w:rsidRPr="002A2CAF">
        <w:rPr>
          <w:rFonts w:ascii="Arial" w:eastAsia="Arial" w:hAnsi="Arial" w:cs="Arial"/>
          <w:color w:val="000000"/>
          <w:sz w:val="20"/>
          <w:szCs w:val="20"/>
        </w:rPr>
        <w:t xml:space="preserve"> je, aby </w:t>
      </w:r>
      <w:r>
        <w:rPr>
          <w:rFonts w:ascii="Arial" w:eastAsia="Arial" w:hAnsi="Arial" w:cs="Arial"/>
          <w:color w:val="000000"/>
          <w:sz w:val="20"/>
          <w:szCs w:val="20"/>
        </w:rPr>
        <w:t>z</w:t>
      </w:r>
      <w:r w:rsidR="002A2CAF" w:rsidRPr="002A2CAF">
        <w:rPr>
          <w:rFonts w:ascii="Arial" w:eastAsia="Arial" w:hAnsi="Arial" w:cs="Arial"/>
          <w:color w:val="000000"/>
          <w:sz w:val="20"/>
          <w:szCs w:val="20"/>
        </w:rPr>
        <w:t xml:space="preserve">áujemca mal alebo požiadal o certifikáciu zaisťujúcu stavebné postupy šetrné k životnému prostrediu. </w:t>
      </w:r>
    </w:p>
    <w:p w14:paraId="5D909A6F" w14:textId="3EFBA90E" w:rsidR="002A2CAF" w:rsidRPr="002A2CAF"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82326C">
        <w:rPr>
          <w:rFonts w:ascii="Arial" w:eastAsia="Arial" w:hAnsi="Arial" w:cs="Arial"/>
          <w:color w:val="000000"/>
          <w:sz w:val="20"/>
          <w:szCs w:val="20"/>
        </w:rPr>
        <w:t>.2</w:t>
      </w:r>
      <w:r w:rsidR="0082326C">
        <w:rPr>
          <w:rFonts w:ascii="Arial" w:eastAsia="Arial" w:hAnsi="Arial" w:cs="Arial"/>
          <w:color w:val="000000"/>
          <w:sz w:val="20"/>
          <w:szCs w:val="20"/>
        </w:rPr>
        <w:tab/>
      </w:r>
      <w:r w:rsidR="0082326C">
        <w:rPr>
          <w:rFonts w:ascii="Arial" w:eastAsia="Arial" w:hAnsi="Arial" w:cs="Arial"/>
          <w:color w:val="000000"/>
          <w:sz w:val="20"/>
          <w:szCs w:val="20"/>
        </w:rPr>
        <w:tab/>
      </w:r>
      <w:r w:rsidRPr="002A2CAF">
        <w:rPr>
          <w:rFonts w:ascii="Arial" w:eastAsia="Arial" w:hAnsi="Arial" w:cs="Arial"/>
          <w:color w:val="000000"/>
          <w:sz w:val="20"/>
          <w:szCs w:val="20"/>
        </w:rPr>
        <w:t xml:space="preserve">Záujemca </w:t>
      </w:r>
      <w:r w:rsidR="001045B8">
        <w:rPr>
          <w:rFonts w:ascii="Arial" w:eastAsia="Arial" w:hAnsi="Arial" w:cs="Arial"/>
          <w:color w:val="000000"/>
          <w:sz w:val="20"/>
          <w:szCs w:val="20"/>
        </w:rPr>
        <w:t>predloží doklady podľa bodu 4.3.</w:t>
      </w:r>
    </w:p>
    <w:p w14:paraId="0F818AB7" w14:textId="7EA0A43A" w:rsidR="002A2CAF" w:rsidRPr="002A2CAF" w:rsidRDefault="002A2CAF" w:rsidP="0082326C">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F06B71">
        <w:rPr>
          <w:rFonts w:ascii="Arial" w:eastAsia="Arial" w:hAnsi="Arial" w:cs="Arial"/>
          <w:color w:val="000000"/>
          <w:sz w:val="20"/>
          <w:szCs w:val="20"/>
        </w:rPr>
        <w:t>3</w:t>
      </w:r>
      <w:r w:rsidRPr="002A2CAF">
        <w:rPr>
          <w:rFonts w:ascii="Arial" w:eastAsia="Arial" w:hAnsi="Arial" w:cs="Arial"/>
          <w:color w:val="000000"/>
          <w:sz w:val="20"/>
          <w:szCs w:val="20"/>
        </w:rPr>
        <w:t xml:space="preserve">. Spôsob hodnotenia </w:t>
      </w:r>
      <w:r w:rsidR="00F06B71">
        <w:rPr>
          <w:rFonts w:ascii="Arial" w:eastAsia="Arial" w:hAnsi="Arial" w:cs="Arial"/>
          <w:color w:val="000000"/>
          <w:sz w:val="20"/>
          <w:szCs w:val="20"/>
        </w:rPr>
        <w:t>Pravidla P</w:t>
      </w:r>
      <w:r w:rsidRPr="002A2CAF">
        <w:rPr>
          <w:rFonts w:ascii="Arial" w:eastAsia="Arial" w:hAnsi="Arial" w:cs="Arial"/>
          <w:color w:val="000000"/>
          <w:sz w:val="20"/>
          <w:szCs w:val="20"/>
        </w:rPr>
        <w:t>3</w:t>
      </w:r>
      <w:r w:rsidR="00F06B71">
        <w:rPr>
          <w:rFonts w:ascii="Arial" w:eastAsia="Arial" w:hAnsi="Arial" w:cs="Arial"/>
          <w:color w:val="000000"/>
          <w:sz w:val="20"/>
          <w:szCs w:val="20"/>
        </w:rPr>
        <w:t>:</w:t>
      </w:r>
    </w:p>
    <w:tbl>
      <w:tblPr>
        <w:tblW w:w="4616" w:type="pct"/>
        <w:tblInd w:w="70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400" w:firstRow="0" w:lastRow="0" w:firstColumn="0" w:lastColumn="0" w:noHBand="0" w:noVBand="1"/>
      </w:tblPr>
      <w:tblGrid>
        <w:gridCol w:w="4304"/>
        <w:gridCol w:w="4165"/>
      </w:tblGrid>
      <w:tr w:rsidR="002A2CAF" w:rsidRPr="002A2CAF" w14:paraId="03F86C52" w14:textId="77777777" w:rsidTr="0082326C">
        <w:trPr>
          <w:trHeight w:val="1000"/>
        </w:trPr>
        <w:tc>
          <w:tcPr>
            <w:tcW w:w="2541"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EAA632" w14:textId="1ECB0876" w:rsidR="002A2CAF" w:rsidRPr="002A2CAF" w:rsidRDefault="002A2CAF" w:rsidP="0082326C">
            <w:pPr>
              <w:widowControl w:val="0"/>
              <w:tabs>
                <w:tab w:val="left" w:pos="339"/>
                <w:tab w:val="left" w:pos="851"/>
                <w:tab w:val="left" w:pos="1134"/>
                <w:tab w:val="left" w:pos="1276"/>
              </w:tabs>
              <w:spacing w:after="0" w:line="240" w:lineRule="auto"/>
              <w:ind w:left="56"/>
              <w:jc w:val="both"/>
              <w:rPr>
                <w:rFonts w:ascii="Arial" w:eastAsia="Arial" w:hAnsi="Arial" w:cs="Arial"/>
                <w:color w:val="000000"/>
                <w:sz w:val="20"/>
                <w:szCs w:val="20"/>
              </w:rPr>
            </w:pPr>
            <w:r w:rsidRPr="002A2CAF">
              <w:rPr>
                <w:rFonts w:ascii="Arial" w:eastAsia="Arial" w:hAnsi="Arial" w:cs="Arial"/>
                <w:color w:val="000000"/>
                <w:sz w:val="20"/>
                <w:szCs w:val="20"/>
              </w:rPr>
              <w:t>Certifikát/Osvedčenie EMAS alebo preukázanie, že ku dňu predloženia žiadosti o účasť záujemca disponuje žiadosťou o registráciu podanou príslušnému certifikačnému orgánu</w:t>
            </w:r>
          </w:p>
        </w:tc>
        <w:tc>
          <w:tcPr>
            <w:tcW w:w="2459"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EF68FD2" w14:textId="77777777" w:rsidR="002A2CAF" w:rsidRPr="002A2CAF" w:rsidRDefault="002A2CAF" w:rsidP="0082326C">
            <w:pPr>
              <w:widowControl w:val="0"/>
              <w:tabs>
                <w:tab w:val="left" w:pos="567"/>
                <w:tab w:val="left" w:pos="851"/>
                <w:tab w:val="left" w:pos="1134"/>
                <w:tab w:val="left" w:pos="1485"/>
              </w:tabs>
              <w:spacing w:after="0" w:line="240" w:lineRule="auto"/>
              <w:ind w:left="709" w:hanging="425"/>
              <w:rPr>
                <w:rFonts w:ascii="Arial" w:eastAsia="Arial" w:hAnsi="Arial" w:cs="Arial"/>
                <w:color w:val="000000"/>
                <w:sz w:val="20"/>
                <w:szCs w:val="20"/>
              </w:rPr>
            </w:pPr>
            <w:r w:rsidRPr="002A2CAF">
              <w:rPr>
                <w:rFonts w:ascii="Arial" w:eastAsia="Arial" w:hAnsi="Arial" w:cs="Arial"/>
                <w:color w:val="000000"/>
                <w:sz w:val="20"/>
                <w:szCs w:val="20"/>
              </w:rPr>
              <w:t xml:space="preserve">Za certifikát/osvedčenie </w:t>
            </w:r>
            <w:r w:rsidRPr="002A2CAF">
              <w:rPr>
                <w:rFonts w:ascii="Arial" w:eastAsia="Times New Roman" w:hAnsi="Arial" w:cs="Arial"/>
                <w:sz w:val="20"/>
                <w:szCs w:val="20"/>
                <w:lang w:val="it-IT"/>
              </w:rPr>
              <w:t>alebo žiadosť o registráciu</w:t>
            </w:r>
            <w:r w:rsidRPr="002A2CAF">
              <w:rPr>
                <w:rFonts w:ascii="Arial" w:eastAsia="Arial" w:hAnsi="Arial" w:cs="Arial"/>
                <w:color w:val="000000"/>
                <w:sz w:val="20"/>
                <w:szCs w:val="20"/>
              </w:rPr>
              <w:t xml:space="preserve"> 100 bodov</w:t>
            </w:r>
          </w:p>
        </w:tc>
      </w:tr>
    </w:tbl>
    <w:p w14:paraId="6C60312C"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p>
    <w:p w14:paraId="414B4558" w14:textId="31B4C530"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sidRPr="002A2CAF">
        <w:rPr>
          <w:rFonts w:ascii="Arial" w:eastAsia="Arial" w:hAnsi="Arial" w:cs="Arial"/>
          <w:color w:val="000000"/>
          <w:sz w:val="20"/>
          <w:szCs w:val="20"/>
        </w:rPr>
        <w:t>4.</w:t>
      </w:r>
      <w:r w:rsidR="00F06B71">
        <w:rPr>
          <w:rFonts w:ascii="Arial" w:eastAsia="Arial" w:hAnsi="Arial" w:cs="Arial"/>
          <w:color w:val="000000"/>
          <w:sz w:val="20"/>
          <w:szCs w:val="20"/>
        </w:rPr>
        <w:t>3</w:t>
      </w:r>
      <w:r w:rsidR="00F06B71">
        <w:rPr>
          <w:rFonts w:ascii="Arial" w:eastAsia="Arial" w:hAnsi="Arial" w:cs="Arial"/>
          <w:color w:val="000000"/>
          <w:sz w:val="20"/>
          <w:szCs w:val="20"/>
        </w:rPr>
        <w:tab/>
      </w:r>
      <w:r w:rsidR="00F06B71">
        <w:rPr>
          <w:rFonts w:ascii="Arial" w:eastAsia="Arial" w:hAnsi="Arial" w:cs="Arial"/>
          <w:color w:val="000000"/>
          <w:sz w:val="20"/>
          <w:szCs w:val="20"/>
        </w:rPr>
        <w:tab/>
      </w:r>
      <w:r w:rsidRPr="002A2CAF">
        <w:rPr>
          <w:rFonts w:ascii="Arial" w:eastAsia="Arial" w:hAnsi="Arial" w:cs="Arial"/>
          <w:color w:val="000000"/>
          <w:sz w:val="20"/>
          <w:szCs w:val="20"/>
        </w:rPr>
        <w:t xml:space="preserve">Spôsob výpočtu bodov pre </w:t>
      </w:r>
      <w:r w:rsidR="00F06B71">
        <w:rPr>
          <w:rFonts w:ascii="Arial" w:eastAsia="Arial" w:hAnsi="Arial" w:cs="Arial"/>
          <w:color w:val="000000"/>
          <w:sz w:val="20"/>
          <w:szCs w:val="20"/>
        </w:rPr>
        <w:t xml:space="preserve">Pravidlo P3 </w:t>
      </w:r>
      <w:r w:rsidRPr="002A2CAF">
        <w:rPr>
          <w:rFonts w:ascii="Arial" w:eastAsia="Arial" w:hAnsi="Arial" w:cs="Arial"/>
          <w:color w:val="000000"/>
          <w:sz w:val="20"/>
          <w:szCs w:val="20"/>
        </w:rPr>
        <w:t>Environmentálne hľadisko</w:t>
      </w:r>
      <w:r w:rsidR="00F06B71">
        <w:rPr>
          <w:rFonts w:ascii="Arial" w:eastAsia="Arial" w:hAnsi="Arial" w:cs="Arial"/>
          <w:color w:val="000000"/>
          <w:sz w:val="20"/>
          <w:szCs w:val="20"/>
        </w:rPr>
        <w:t>:</w:t>
      </w:r>
    </w:p>
    <w:p w14:paraId="7FB00B38" w14:textId="0D536AA8"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b/>
          <w:color w:val="000000"/>
          <w:sz w:val="20"/>
          <w:szCs w:val="20"/>
        </w:rPr>
      </w:pPr>
      <w:r>
        <w:rPr>
          <w:rFonts w:ascii="Arial" w:eastAsia="Arial" w:hAnsi="Arial" w:cs="Arial"/>
          <w:b/>
          <w:color w:val="000000"/>
          <w:sz w:val="20"/>
          <w:szCs w:val="20"/>
        </w:rPr>
        <w:tab/>
      </w:r>
      <w:r>
        <w:rPr>
          <w:rFonts w:ascii="Arial" w:eastAsia="Arial" w:hAnsi="Arial" w:cs="Arial"/>
          <w:b/>
          <w:color w:val="000000"/>
          <w:sz w:val="20"/>
          <w:szCs w:val="20"/>
        </w:rPr>
        <w:tab/>
      </w:r>
      <w:r w:rsidR="002A2CAF" w:rsidRPr="002A2CAF">
        <w:rPr>
          <w:rFonts w:ascii="Arial" w:eastAsia="Arial" w:hAnsi="Arial" w:cs="Arial"/>
          <w:b/>
          <w:color w:val="000000"/>
          <w:sz w:val="20"/>
          <w:szCs w:val="20"/>
        </w:rPr>
        <w:t>K3,1 = (RSi / RSmax) x 100</w:t>
      </w:r>
    </w:p>
    <w:p w14:paraId="0D1F634C" w14:textId="3B444B7B"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pričom:</w:t>
      </w:r>
    </w:p>
    <w:p w14:paraId="08310F36" w14:textId="2E2FE259" w:rsidR="002A2CAF" w:rsidRPr="002A2CAF" w:rsidRDefault="00F06B71"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hanging="425"/>
        <w:jc w:val="both"/>
        <w:rPr>
          <w:rFonts w:ascii="Arial" w:eastAsia="Arial" w:hAnsi="Arial" w:cs="Arial"/>
          <w:color w:val="000000"/>
          <w:sz w:val="20"/>
          <w:szCs w:val="20"/>
        </w:rPr>
      </w:pPr>
      <w:r>
        <w:rPr>
          <w:rFonts w:ascii="Arial" w:eastAsia="Arial" w:hAnsi="Arial" w:cs="Arial"/>
          <w:color w:val="000000"/>
          <w:sz w:val="20"/>
          <w:szCs w:val="20"/>
        </w:rPr>
        <w:tab/>
      </w:r>
      <w:r>
        <w:rPr>
          <w:rFonts w:ascii="Arial" w:eastAsia="Arial" w:hAnsi="Arial" w:cs="Arial"/>
          <w:color w:val="000000"/>
          <w:sz w:val="20"/>
          <w:szCs w:val="20"/>
        </w:rPr>
        <w:tab/>
      </w:r>
      <w:r w:rsidR="002A2CAF" w:rsidRPr="002A2CAF">
        <w:rPr>
          <w:rFonts w:ascii="Arial" w:eastAsia="Arial" w:hAnsi="Arial" w:cs="Arial"/>
          <w:color w:val="000000"/>
          <w:sz w:val="20"/>
          <w:szCs w:val="20"/>
        </w:rPr>
        <w:t>K3</w:t>
      </w:r>
      <w:r w:rsidR="001045B8">
        <w:rPr>
          <w:rFonts w:ascii="Arial" w:eastAsia="Arial" w:hAnsi="Arial" w:cs="Arial"/>
          <w:color w:val="000000"/>
          <w:sz w:val="20"/>
          <w:szCs w:val="20"/>
        </w:rPr>
        <w:t>,</w:t>
      </w:r>
      <w:r w:rsidR="002A2CAF" w:rsidRPr="002A2CAF">
        <w:rPr>
          <w:rFonts w:ascii="Arial" w:eastAsia="Arial" w:hAnsi="Arial" w:cs="Arial"/>
          <w:color w:val="000000"/>
          <w:sz w:val="20"/>
          <w:szCs w:val="20"/>
        </w:rPr>
        <w:t xml:space="preserve">1 - Počet bodov, ktoré získa </w:t>
      </w:r>
      <w:r>
        <w:rPr>
          <w:rFonts w:ascii="Arial" w:eastAsia="Arial" w:hAnsi="Arial" w:cs="Arial"/>
          <w:color w:val="000000"/>
          <w:sz w:val="20"/>
          <w:szCs w:val="20"/>
        </w:rPr>
        <w:t>p</w:t>
      </w:r>
      <w:r w:rsidR="002A2CAF" w:rsidRPr="002A2CAF">
        <w:rPr>
          <w:rFonts w:ascii="Arial" w:eastAsia="Arial" w:hAnsi="Arial" w:cs="Arial"/>
          <w:color w:val="000000"/>
          <w:sz w:val="20"/>
          <w:szCs w:val="20"/>
        </w:rPr>
        <w:t xml:space="preserve">onuka vyhodnocovaného </w:t>
      </w:r>
      <w:r>
        <w:rPr>
          <w:rFonts w:ascii="Arial" w:eastAsia="Arial" w:hAnsi="Arial" w:cs="Arial"/>
          <w:color w:val="000000"/>
          <w:sz w:val="20"/>
          <w:szCs w:val="20"/>
        </w:rPr>
        <w:t>z</w:t>
      </w:r>
      <w:r w:rsidR="002A2CAF" w:rsidRPr="002A2CAF">
        <w:rPr>
          <w:rFonts w:ascii="Arial" w:eastAsia="Arial" w:hAnsi="Arial" w:cs="Arial"/>
          <w:color w:val="000000"/>
          <w:sz w:val="20"/>
          <w:szCs w:val="20"/>
        </w:rPr>
        <w:t>áujemcu po uplatnení daného vzorca</w:t>
      </w:r>
    </w:p>
    <w:p w14:paraId="5D2151B9" w14:textId="72347A53"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 xml:space="preserve">RSi – Súčet bodov za </w:t>
      </w:r>
      <w:r w:rsidR="00F06B71">
        <w:rPr>
          <w:rFonts w:ascii="Arial" w:eastAsia="Arial" w:hAnsi="Arial" w:cs="Arial"/>
          <w:color w:val="000000"/>
          <w:sz w:val="20"/>
          <w:szCs w:val="20"/>
        </w:rPr>
        <w:t>Pravidlo P</w:t>
      </w:r>
      <w:r w:rsidRPr="002A2CAF">
        <w:rPr>
          <w:rFonts w:ascii="Arial" w:eastAsia="Arial" w:hAnsi="Arial" w:cs="Arial"/>
          <w:color w:val="000000"/>
          <w:sz w:val="20"/>
          <w:szCs w:val="20"/>
        </w:rPr>
        <w:t>3</w:t>
      </w:r>
    </w:p>
    <w:p w14:paraId="62490E8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 xml:space="preserve">RSmax – Maximálny počet bodov, </w:t>
      </w:r>
      <w:r w:rsidRPr="002A2CAF">
        <w:rPr>
          <w:rFonts w:ascii="Arial" w:eastAsia="Arial" w:hAnsi="Arial" w:cs="Arial"/>
          <w:b/>
          <w:color w:val="000000"/>
          <w:sz w:val="20"/>
          <w:szCs w:val="20"/>
        </w:rPr>
        <w:t>RSmax = 100</w:t>
      </w:r>
    </w:p>
    <w:p w14:paraId="4E384731" w14:textId="77777777" w:rsidR="002A2CAF" w:rsidRPr="002A2CAF" w:rsidRDefault="002A2CAF" w:rsidP="00F06B71">
      <w:pPr>
        <w:widowControl w:val="0"/>
        <w:pBdr>
          <w:top w:val="nil"/>
          <w:left w:val="nil"/>
          <w:bottom w:val="nil"/>
          <w:right w:val="nil"/>
          <w:between w:val="nil"/>
        </w:pBdr>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601012F8" w14:textId="77777777" w:rsidR="002A2CAF" w:rsidRPr="002A2CAF" w:rsidRDefault="002A2CAF" w:rsidP="00F06B71">
      <w:pPr>
        <w:widowControl w:val="0"/>
        <w:spacing w:after="0" w:line="240" w:lineRule="auto"/>
        <w:ind w:left="709"/>
        <w:rPr>
          <w:rFonts w:ascii="Arial" w:eastAsia="Arial" w:hAnsi="Arial" w:cs="Arial"/>
          <w:color w:val="000000"/>
          <w:sz w:val="20"/>
          <w:szCs w:val="20"/>
        </w:rPr>
      </w:pPr>
    </w:p>
    <w:p w14:paraId="63B48AB6" w14:textId="240771FB"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 xml:space="preserve">Záujemcovi sa pridelia body v zmysle stanoveného </w:t>
      </w:r>
      <w:r w:rsidR="00F06B71">
        <w:rPr>
          <w:rFonts w:ascii="Arial" w:eastAsia="Arial" w:hAnsi="Arial" w:cs="Arial"/>
          <w:color w:val="000000"/>
          <w:sz w:val="20"/>
          <w:szCs w:val="20"/>
        </w:rPr>
        <w:t>Pravidla</w:t>
      </w:r>
      <w:r w:rsidRPr="002A2CAF">
        <w:rPr>
          <w:rFonts w:ascii="Arial" w:eastAsia="Arial" w:hAnsi="Arial" w:cs="Arial"/>
          <w:color w:val="000000"/>
          <w:sz w:val="20"/>
          <w:szCs w:val="20"/>
        </w:rPr>
        <w:t xml:space="preserve"> a výsledná hodnota </w:t>
      </w:r>
      <w:r w:rsidR="00F06B71">
        <w:rPr>
          <w:rFonts w:ascii="Arial" w:eastAsia="Arial" w:hAnsi="Arial" w:cs="Arial"/>
          <w:color w:val="000000"/>
          <w:sz w:val="20"/>
          <w:szCs w:val="20"/>
        </w:rPr>
        <w:t>Pravidla P3</w:t>
      </w:r>
      <w:r w:rsidRPr="002A2CAF">
        <w:rPr>
          <w:rFonts w:ascii="Arial" w:eastAsia="Arial" w:hAnsi="Arial" w:cs="Arial"/>
          <w:color w:val="000000"/>
          <w:sz w:val="20"/>
          <w:szCs w:val="20"/>
        </w:rPr>
        <w:t xml:space="preserve"> sa určí podľa vzorca:</w:t>
      </w:r>
    </w:p>
    <w:p w14:paraId="203A410F" w14:textId="4951B050"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b/>
          <w:color w:val="000000"/>
          <w:sz w:val="20"/>
          <w:szCs w:val="20"/>
        </w:rPr>
      </w:pPr>
      <w:r w:rsidRPr="002A2CAF">
        <w:rPr>
          <w:rFonts w:ascii="Arial" w:eastAsia="Arial" w:hAnsi="Arial" w:cs="Arial"/>
          <w:b/>
          <w:color w:val="000000"/>
          <w:sz w:val="20"/>
          <w:szCs w:val="20"/>
        </w:rPr>
        <w:t>K3 = K</w:t>
      </w:r>
      <w:r w:rsidR="001045B8">
        <w:rPr>
          <w:rFonts w:ascii="Arial" w:eastAsia="Arial" w:hAnsi="Arial" w:cs="Arial"/>
          <w:b/>
          <w:color w:val="000000"/>
          <w:sz w:val="20"/>
          <w:szCs w:val="20"/>
        </w:rPr>
        <w:t xml:space="preserve">3,1 </w:t>
      </w:r>
      <w:r w:rsidRPr="002A2CAF">
        <w:rPr>
          <w:rFonts w:ascii="Arial" w:eastAsia="Arial" w:hAnsi="Arial" w:cs="Arial"/>
          <w:b/>
          <w:color w:val="000000"/>
          <w:sz w:val="20"/>
          <w:szCs w:val="20"/>
        </w:rPr>
        <w:t>x 5</w:t>
      </w:r>
      <w:r w:rsidR="001045B8">
        <w:rPr>
          <w:rFonts w:ascii="Arial" w:eastAsia="Arial" w:hAnsi="Arial" w:cs="Arial"/>
          <w:b/>
          <w:color w:val="000000"/>
          <w:sz w:val="20"/>
          <w:szCs w:val="20"/>
        </w:rPr>
        <w:t xml:space="preserve"> </w:t>
      </w:r>
      <w:r w:rsidRPr="002A2CAF">
        <w:rPr>
          <w:rFonts w:ascii="Arial" w:eastAsia="Arial" w:hAnsi="Arial" w:cs="Arial"/>
          <w:b/>
          <w:color w:val="000000"/>
          <w:sz w:val="20"/>
          <w:szCs w:val="20"/>
        </w:rPr>
        <w:t>%</w:t>
      </w:r>
    </w:p>
    <w:p w14:paraId="75DEA73A" w14:textId="77777777"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pričom:</w:t>
      </w:r>
    </w:p>
    <w:p w14:paraId="79C2408C" w14:textId="2C22D82F"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1045B8">
        <w:rPr>
          <w:rFonts w:ascii="Arial" w:eastAsia="Arial" w:hAnsi="Arial" w:cs="Arial"/>
          <w:color w:val="000000"/>
          <w:sz w:val="20"/>
          <w:szCs w:val="20"/>
        </w:rPr>
        <w:t>3</w:t>
      </w:r>
      <w:r w:rsidRPr="002A2CAF">
        <w:rPr>
          <w:rFonts w:ascii="Arial" w:eastAsia="Arial" w:hAnsi="Arial" w:cs="Arial"/>
          <w:color w:val="000000"/>
          <w:sz w:val="20"/>
          <w:szCs w:val="20"/>
        </w:rPr>
        <w:t xml:space="preserve"> Vyhodnotenie </w:t>
      </w:r>
      <w:r w:rsidR="00F06B71">
        <w:rPr>
          <w:rFonts w:ascii="Arial" w:eastAsia="Arial" w:hAnsi="Arial" w:cs="Arial"/>
          <w:color w:val="000000"/>
          <w:sz w:val="20"/>
          <w:szCs w:val="20"/>
        </w:rPr>
        <w:t xml:space="preserve">Pravidla P3 </w:t>
      </w:r>
      <w:r w:rsidRPr="002A2CAF">
        <w:rPr>
          <w:rFonts w:ascii="Arial" w:eastAsia="Arial" w:hAnsi="Arial" w:cs="Arial"/>
          <w:color w:val="000000"/>
          <w:sz w:val="20"/>
          <w:szCs w:val="20"/>
        </w:rPr>
        <w:t xml:space="preserve">daného </w:t>
      </w:r>
      <w:r w:rsidR="00F06B71">
        <w:rPr>
          <w:rFonts w:ascii="Arial" w:eastAsia="Arial" w:hAnsi="Arial" w:cs="Arial"/>
          <w:color w:val="000000"/>
          <w:sz w:val="20"/>
          <w:szCs w:val="20"/>
        </w:rPr>
        <w:t>z</w:t>
      </w:r>
      <w:r w:rsidRPr="002A2CAF">
        <w:rPr>
          <w:rFonts w:ascii="Arial" w:eastAsia="Arial" w:hAnsi="Arial" w:cs="Arial"/>
          <w:color w:val="000000"/>
          <w:sz w:val="20"/>
          <w:szCs w:val="20"/>
        </w:rPr>
        <w:t>áujemcu</w:t>
      </w:r>
    </w:p>
    <w:p w14:paraId="2C332B07" w14:textId="1E6770F2"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K</w:t>
      </w:r>
      <w:r w:rsidR="001045B8">
        <w:rPr>
          <w:rFonts w:ascii="Arial" w:eastAsia="Arial" w:hAnsi="Arial" w:cs="Arial"/>
          <w:color w:val="000000"/>
          <w:sz w:val="20"/>
          <w:szCs w:val="20"/>
        </w:rPr>
        <w:t>3,1</w:t>
      </w:r>
      <w:r w:rsidRPr="002A2CAF">
        <w:rPr>
          <w:rFonts w:ascii="Arial" w:eastAsia="Arial" w:hAnsi="Arial" w:cs="Arial"/>
          <w:color w:val="000000"/>
          <w:sz w:val="20"/>
          <w:szCs w:val="20"/>
        </w:rPr>
        <w:t xml:space="preserve"> Počet bodov </w:t>
      </w:r>
      <w:r w:rsidR="00F06B71">
        <w:rPr>
          <w:rFonts w:ascii="Arial" w:eastAsia="Arial" w:hAnsi="Arial" w:cs="Arial"/>
          <w:color w:val="000000"/>
          <w:sz w:val="20"/>
          <w:szCs w:val="20"/>
        </w:rPr>
        <w:t>z</w:t>
      </w:r>
      <w:r w:rsidRPr="002A2CAF">
        <w:rPr>
          <w:rFonts w:ascii="Arial" w:eastAsia="Arial" w:hAnsi="Arial" w:cs="Arial"/>
          <w:color w:val="000000"/>
          <w:sz w:val="20"/>
          <w:szCs w:val="20"/>
        </w:rPr>
        <w:t xml:space="preserve">áujemcu za </w:t>
      </w:r>
      <w:r w:rsidR="00F06B71">
        <w:rPr>
          <w:rFonts w:ascii="Arial" w:eastAsia="Arial" w:hAnsi="Arial" w:cs="Arial"/>
          <w:color w:val="000000"/>
          <w:sz w:val="20"/>
          <w:szCs w:val="20"/>
        </w:rPr>
        <w:t>Pravidlo P3</w:t>
      </w:r>
    </w:p>
    <w:p w14:paraId="4206823C" w14:textId="6DED07B6" w:rsidR="002A2CAF" w:rsidRPr="002A2CAF" w:rsidRDefault="002A2CAF" w:rsidP="00F06B71">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5</w:t>
      </w:r>
      <w:r w:rsidR="001045B8">
        <w:rPr>
          <w:rFonts w:ascii="Arial" w:eastAsia="Arial" w:hAnsi="Arial" w:cs="Arial"/>
          <w:color w:val="000000"/>
          <w:sz w:val="20"/>
          <w:szCs w:val="20"/>
        </w:rPr>
        <w:t xml:space="preserve"> </w:t>
      </w:r>
      <w:r w:rsidRPr="002A2CAF">
        <w:rPr>
          <w:rFonts w:ascii="Arial" w:eastAsia="Arial" w:hAnsi="Arial" w:cs="Arial"/>
          <w:color w:val="000000"/>
          <w:sz w:val="20"/>
          <w:szCs w:val="20"/>
        </w:rPr>
        <w:t xml:space="preserve">% Váha </w:t>
      </w:r>
      <w:r w:rsidR="00F06B71">
        <w:rPr>
          <w:rFonts w:ascii="Arial" w:eastAsia="Arial" w:hAnsi="Arial" w:cs="Arial"/>
          <w:color w:val="000000"/>
          <w:sz w:val="20"/>
          <w:szCs w:val="20"/>
        </w:rPr>
        <w:t>Pravidla P</w:t>
      </w:r>
      <w:r w:rsidRPr="002A2CAF">
        <w:rPr>
          <w:rFonts w:ascii="Arial" w:eastAsia="Arial" w:hAnsi="Arial" w:cs="Arial"/>
          <w:color w:val="000000"/>
          <w:sz w:val="20"/>
          <w:szCs w:val="20"/>
        </w:rPr>
        <w:t>3 vyjadrená v %</w:t>
      </w:r>
    </w:p>
    <w:p w14:paraId="0EBF17B5" w14:textId="77777777" w:rsidR="002A2CAF" w:rsidRPr="002A2CAF" w:rsidRDefault="002A2CAF" w:rsidP="00E9184F">
      <w:pPr>
        <w:widowControl w:val="0"/>
        <w:tabs>
          <w:tab w:val="left" w:pos="567"/>
          <w:tab w:val="left" w:pos="851"/>
          <w:tab w:val="left" w:pos="1134"/>
          <w:tab w:val="left" w:pos="1276"/>
        </w:tabs>
        <w:spacing w:after="0" w:line="240" w:lineRule="auto"/>
        <w:ind w:left="709"/>
        <w:jc w:val="both"/>
        <w:rPr>
          <w:rFonts w:ascii="Arial" w:eastAsia="Arial" w:hAnsi="Arial" w:cs="Arial"/>
          <w:color w:val="000000"/>
          <w:sz w:val="20"/>
          <w:szCs w:val="20"/>
        </w:rPr>
      </w:pPr>
      <w:r w:rsidRPr="002A2CAF">
        <w:rPr>
          <w:rFonts w:ascii="Arial" w:eastAsia="Arial" w:hAnsi="Arial" w:cs="Arial"/>
          <w:color w:val="000000"/>
          <w:sz w:val="20"/>
          <w:szCs w:val="20"/>
        </w:rPr>
        <w:t>Výsledný počet bodov sa zaokrúhli na 2 desatinné miesta.</w:t>
      </w:r>
    </w:p>
    <w:p w14:paraId="712E6EA8" w14:textId="77777777" w:rsidR="002A2CAF" w:rsidRPr="002A2CAF" w:rsidRDefault="002A2CAF" w:rsidP="00E9184F">
      <w:pPr>
        <w:widowControl w:val="0"/>
        <w:pBdr>
          <w:top w:val="nil"/>
          <w:left w:val="nil"/>
          <w:bottom w:val="nil"/>
          <w:right w:val="nil"/>
          <w:between w:val="nil"/>
        </w:pBdr>
        <w:tabs>
          <w:tab w:val="left" w:pos="567"/>
          <w:tab w:val="left" w:pos="851"/>
          <w:tab w:val="left" w:pos="1134"/>
          <w:tab w:val="left" w:pos="1276"/>
        </w:tabs>
        <w:spacing w:after="0" w:line="240" w:lineRule="auto"/>
        <w:jc w:val="both"/>
        <w:rPr>
          <w:rFonts w:ascii="Arial" w:eastAsia="Arial" w:hAnsi="Arial" w:cs="Arial"/>
          <w:color w:val="000000"/>
          <w:sz w:val="20"/>
          <w:szCs w:val="20"/>
        </w:rPr>
      </w:pPr>
    </w:p>
    <w:p w14:paraId="6D6C8373" w14:textId="36B6BA0A" w:rsidR="002A2CAF" w:rsidRPr="002A2CAF" w:rsidRDefault="002A2CAF" w:rsidP="00E9184F">
      <w:pPr>
        <w:widowControl w:val="0"/>
        <w:pBdr>
          <w:top w:val="nil"/>
          <w:left w:val="nil"/>
          <w:bottom w:val="nil"/>
          <w:right w:val="nil"/>
          <w:between w:val="nil"/>
        </w:pBdr>
        <w:tabs>
          <w:tab w:val="left" w:pos="284"/>
          <w:tab w:val="left" w:pos="567"/>
          <w:tab w:val="left" w:pos="851"/>
          <w:tab w:val="left" w:pos="1134"/>
          <w:tab w:val="left" w:pos="1276"/>
        </w:tabs>
        <w:spacing w:after="0" w:line="240" w:lineRule="auto"/>
        <w:jc w:val="both"/>
        <w:rPr>
          <w:rFonts w:ascii="Arial" w:eastAsia="Arial" w:hAnsi="Arial" w:cs="Arial"/>
          <w:b/>
          <w:color w:val="000000"/>
          <w:sz w:val="20"/>
          <w:szCs w:val="20"/>
        </w:rPr>
      </w:pPr>
      <w:r w:rsidRPr="002A2CAF">
        <w:rPr>
          <w:rFonts w:ascii="Arial" w:eastAsia="Arial" w:hAnsi="Arial" w:cs="Arial"/>
          <w:b/>
          <w:color w:val="000000"/>
          <w:sz w:val="20"/>
          <w:szCs w:val="20"/>
        </w:rPr>
        <w:t xml:space="preserve">5. </w:t>
      </w:r>
      <w:r w:rsidR="00F06B71">
        <w:rPr>
          <w:rFonts w:ascii="Arial" w:eastAsia="Arial" w:hAnsi="Arial" w:cs="Arial"/>
          <w:b/>
          <w:color w:val="000000"/>
          <w:sz w:val="20"/>
          <w:szCs w:val="20"/>
        </w:rPr>
        <w:tab/>
      </w:r>
      <w:r w:rsidRPr="002A2CAF">
        <w:rPr>
          <w:rFonts w:ascii="Arial" w:eastAsia="Arial" w:hAnsi="Arial" w:cs="Arial"/>
          <w:b/>
          <w:color w:val="000000"/>
          <w:sz w:val="20"/>
          <w:szCs w:val="20"/>
        </w:rPr>
        <w:t>Vyhodnotenie žiadosti o účasť a obmedzenie počtu Záujemcov</w:t>
      </w:r>
    </w:p>
    <w:p w14:paraId="5858E886" w14:textId="6AF383AB" w:rsidR="00E9184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284"/>
        <w:jc w:val="both"/>
        <w:rPr>
          <w:rFonts w:ascii="Arial" w:eastAsia="Times New Roman" w:hAnsi="Arial" w:cs="Arial"/>
          <w:sz w:val="20"/>
          <w:szCs w:val="20"/>
        </w:rPr>
      </w:pPr>
      <w:r w:rsidRPr="002A2CAF">
        <w:rPr>
          <w:rFonts w:ascii="Arial" w:eastAsia="Times New Roman" w:hAnsi="Arial" w:cs="Arial"/>
          <w:sz w:val="20"/>
          <w:szCs w:val="20"/>
        </w:rPr>
        <w:t xml:space="preserve">5.1. U každého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áujemcu sa jeho získané body za všetky </w:t>
      </w:r>
      <w:r w:rsidR="00E9184F">
        <w:rPr>
          <w:rFonts w:ascii="Arial" w:eastAsia="Times New Roman" w:hAnsi="Arial" w:cs="Arial"/>
          <w:sz w:val="20"/>
          <w:szCs w:val="20"/>
        </w:rPr>
        <w:t>Pravidlá</w:t>
      </w:r>
      <w:r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Pr="002A2CAF">
        <w:rPr>
          <w:rFonts w:ascii="Arial" w:eastAsia="Times New Roman" w:hAnsi="Arial" w:cs="Arial"/>
          <w:sz w:val="20"/>
          <w:szCs w:val="20"/>
        </w:rPr>
        <w:t xml:space="preserve">1 až </w:t>
      </w:r>
      <w:r w:rsidR="00E9184F">
        <w:rPr>
          <w:rFonts w:ascii="Arial" w:eastAsia="Times New Roman" w:hAnsi="Arial" w:cs="Arial"/>
          <w:sz w:val="20"/>
          <w:szCs w:val="20"/>
        </w:rPr>
        <w:t>P</w:t>
      </w:r>
      <w:r w:rsidRPr="002A2CAF">
        <w:rPr>
          <w:rFonts w:ascii="Arial" w:eastAsia="Times New Roman" w:hAnsi="Arial" w:cs="Arial"/>
          <w:sz w:val="20"/>
          <w:szCs w:val="20"/>
        </w:rPr>
        <w:t>3) sčítajú.</w:t>
      </w:r>
    </w:p>
    <w:p w14:paraId="1A4C2420" w14:textId="24F06EC1" w:rsid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 xml:space="preserve">5.2. Na základe počtu získaných bodov sa zostaví zostupné poradie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 pričom prvý v poradí bude </w:t>
      </w:r>
      <w:r w:rsidR="00E9184F">
        <w:rPr>
          <w:rFonts w:ascii="Arial" w:eastAsia="Times New Roman" w:hAnsi="Arial" w:cs="Arial"/>
          <w:sz w:val="20"/>
          <w:szCs w:val="20"/>
        </w:rPr>
        <w:t>z</w:t>
      </w:r>
      <w:r w:rsidRPr="002A2CAF">
        <w:rPr>
          <w:rFonts w:ascii="Arial" w:eastAsia="Times New Roman" w:hAnsi="Arial" w:cs="Arial"/>
          <w:sz w:val="20"/>
          <w:szCs w:val="20"/>
        </w:rPr>
        <w:t>áujemca, ktorý získa najvyšší počet bodov.</w:t>
      </w:r>
    </w:p>
    <w:p w14:paraId="36D5B8E2" w14:textId="4022769D" w:rsidR="00433484" w:rsidRDefault="00433484"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p>
    <w:p w14:paraId="052D4DF0" w14:textId="77777777" w:rsidR="00433484" w:rsidRDefault="00433484"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p>
    <w:p w14:paraId="45B2AF4D" w14:textId="5FFE97BE" w:rsidR="002A2CAF" w:rsidRP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5.3.</w:t>
      </w:r>
      <w:r w:rsidR="00E9184F">
        <w:rPr>
          <w:rFonts w:ascii="Arial" w:eastAsia="Times New Roman" w:hAnsi="Arial" w:cs="Arial"/>
          <w:sz w:val="20"/>
          <w:szCs w:val="20"/>
        </w:rPr>
        <w:tab/>
      </w:r>
      <w:r w:rsidRPr="002A2CAF">
        <w:rPr>
          <w:rFonts w:ascii="Arial" w:eastAsia="Times New Roman" w:hAnsi="Arial" w:cs="Arial"/>
          <w:sz w:val="20"/>
          <w:szCs w:val="20"/>
        </w:rPr>
        <w:t xml:space="preserve">Na účasť v užšej súťaží budú vyzvaní prví piati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áujemcovia v poradí; minimálny počet </w:t>
      </w:r>
      <w:r w:rsidR="00E9184F">
        <w:rPr>
          <w:rFonts w:ascii="Arial" w:eastAsia="Times New Roman" w:hAnsi="Arial" w:cs="Arial"/>
          <w:sz w:val="20"/>
          <w:szCs w:val="20"/>
        </w:rPr>
        <w:t>z</w:t>
      </w:r>
      <w:r w:rsidRPr="002A2CAF">
        <w:rPr>
          <w:rFonts w:ascii="Arial" w:eastAsia="Times New Roman" w:hAnsi="Arial" w:cs="Arial"/>
          <w:sz w:val="20"/>
          <w:szCs w:val="20"/>
        </w:rPr>
        <w:t>áujemcov, ktorí budú vyzvaní na účasť v užšej súťaží sú piati.</w:t>
      </w:r>
    </w:p>
    <w:p w14:paraId="47CDD482" w14:textId="394DD644" w:rsidR="002A2CAF" w:rsidRDefault="002A2CAF" w:rsidP="00E9184F">
      <w:pPr>
        <w:pBdr>
          <w:top w:val="nil"/>
          <w:left w:val="nil"/>
          <w:bottom w:val="nil"/>
          <w:right w:val="nil"/>
          <w:between w:val="nil"/>
        </w:pBdr>
        <w:tabs>
          <w:tab w:val="left" w:pos="567"/>
          <w:tab w:val="left" w:pos="709"/>
          <w:tab w:val="left" w:pos="851"/>
          <w:tab w:val="left" w:pos="1134"/>
          <w:tab w:val="left" w:pos="1276"/>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 xml:space="preserve">5.4. </w:t>
      </w:r>
      <w:r w:rsidR="00E9184F">
        <w:rPr>
          <w:rFonts w:ascii="Arial" w:eastAsia="Times New Roman" w:hAnsi="Arial" w:cs="Arial"/>
          <w:sz w:val="20"/>
          <w:szCs w:val="20"/>
        </w:rPr>
        <w:tab/>
      </w:r>
      <w:r w:rsidRPr="002A2CAF">
        <w:rPr>
          <w:rFonts w:ascii="Arial" w:eastAsia="Times New Roman" w:hAnsi="Arial" w:cs="Arial"/>
          <w:sz w:val="20"/>
          <w:szCs w:val="20"/>
        </w:rPr>
        <w:t xml:space="preserve">V prípade, ak dvaja alebo viacerí </w:t>
      </w:r>
      <w:r w:rsidR="00E9184F">
        <w:rPr>
          <w:rFonts w:ascii="Arial" w:eastAsia="Times New Roman" w:hAnsi="Arial" w:cs="Arial"/>
          <w:sz w:val="20"/>
          <w:szCs w:val="20"/>
        </w:rPr>
        <w:t>z</w:t>
      </w:r>
      <w:r w:rsidRPr="002A2CAF">
        <w:rPr>
          <w:rFonts w:ascii="Arial" w:eastAsia="Times New Roman" w:hAnsi="Arial" w:cs="Arial"/>
          <w:sz w:val="20"/>
          <w:szCs w:val="20"/>
        </w:rPr>
        <w:t xml:space="preserve">áujemcovia získajú rovnaký počet bodov, určujúcim </w:t>
      </w:r>
      <w:r w:rsidR="00E9184F">
        <w:rPr>
          <w:rFonts w:ascii="Arial" w:eastAsia="Times New Roman" w:hAnsi="Arial" w:cs="Arial"/>
          <w:sz w:val="20"/>
          <w:szCs w:val="20"/>
        </w:rPr>
        <w:t xml:space="preserve">pravidlom </w:t>
      </w:r>
      <w:r w:rsidRPr="002A2CAF">
        <w:rPr>
          <w:rFonts w:ascii="Arial" w:eastAsia="Times New Roman" w:hAnsi="Arial" w:cs="Arial"/>
          <w:sz w:val="20"/>
          <w:szCs w:val="20"/>
        </w:rPr>
        <w:t xml:space="preserve">pre získanie výhodnejšieho poradia </w:t>
      </w:r>
      <w:r w:rsidR="00E9184F">
        <w:rPr>
          <w:rFonts w:ascii="Arial" w:eastAsia="Times New Roman" w:hAnsi="Arial" w:cs="Arial"/>
          <w:sz w:val="20"/>
          <w:szCs w:val="20"/>
        </w:rPr>
        <w:t>z</w:t>
      </w:r>
      <w:r w:rsidRPr="002A2CAF">
        <w:rPr>
          <w:rFonts w:ascii="Arial" w:eastAsia="Times New Roman" w:hAnsi="Arial" w:cs="Arial"/>
          <w:sz w:val="20"/>
          <w:szCs w:val="20"/>
        </w:rPr>
        <w:t>áujemcu bude väčšie bodové hodnotenie v</w:t>
      </w:r>
      <w:r w:rsidR="00E9184F">
        <w:rPr>
          <w:rFonts w:ascii="Arial" w:eastAsia="Times New Roman" w:hAnsi="Arial" w:cs="Arial"/>
          <w:sz w:val="20"/>
          <w:szCs w:val="20"/>
        </w:rPr>
        <w:t> </w:t>
      </w:r>
      <w:r w:rsidRPr="002A2CAF">
        <w:rPr>
          <w:rFonts w:ascii="Arial" w:eastAsia="Times New Roman" w:hAnsi="Arial" w:cs="Arial"/>
          <w:sz w:val="20"/>
          <w:szCs w:val="20"/>
        </w:rPr>
        <w:t>rámci</w:t>
      </w:r>
      <w:r w:rsidR="00E9184F">
        <w:rPr>
          <w:rFonts w:ascii="Arial" w:eastAsia="Times New Roman" w:hAnsi="Arial" w:cs="Arial"/>
          <w:sz w:val="20"/>
          <w:szCs w:val="20"/>
        </w:rPr>
        <w:t xml:space="preserve"> Pravidla</w:t>
      </w:r>
      <w:r w:rsidRPr="002A2CAF">
        <w:rPr>
          <w:rFonts w:ascii="Arial" w:eastAsia="Times New Roman" w:hAnsi="Arial" w:cs="Arial"/>
          <w:sz w:val="20"/>
          <w:szCs w:val="20"/>
        </w:rPr>
        <w:t xml:space="preserve"> </w:t>
      </w:r>
      <w:r w:rsidR="00E9184F">
        <w:rPr>
          <w:rFonts w:ascii="Arial" w:eastAsia="Times New Roman" w:hAnsi="Arial" w:cs="Arial"/>
          <w:sz w:val="20"/>
          <w:szCs w:val="20"/>
        </w:rPr>
        <w:t>P</w:t>
      </w:r>
      <w:r w:rsidRPr="002A2CAF">
        <w:rPr>
          <w:rFonts w:ascii="Arial" w:eastAsia="Times New Roman" w:hAnsi="Arial" w:cs="Arial"/>
          <w:sz w:val="20"/>
          <w:szCs w:val="20"/>
        </w:rPr>
        <w:t xml:space="preserve">2, akceptovaných verejným obstarávateľom podľa podmienok stanovených v bode 3. tejto </w:t>
      </w:r>
      <w:r w:rsidR="00E9184F">
        <w:rPr>
          <w:rFonts w:ascii="Arial" w:eastAsia="Times New Roman" w:hAnsi="Arial" w:cs="Arial"/>
          <w:sz w:val="20"/>
          <w:szCs w:val="20"/>
        </w:rPr>
        <w:t>Prílohy B11 Časť B Zväzok 1 týchto SP.</w:t>
      </w:r>
    </w:p>
    <w:p w14:paraId="46E197F3" w14:textId="3B2A646C" w:rsidR="002A2CAF" w:rsidRPr="002A2CAF" w:rsidRDefault="002A2CAF" w:rsidP="00E9184F">
      <w:pPr>
        <w:widowControl w:val="0"/>
        <w:tabs>
          <w:tab w:val="left" w:pos="709"/>
        </w:tabs>
        <w:spacing w:after="0" w:line="240" w:lineRule="auto"/>
        <w:ind w:left="709" w:hanging="425"/>
        <w:jc w:val="both"/>
        <w:rPr>
          <w:rFonts w:ascii="Arial" w:eastAsia="Times New Roman" w:hAnsi="Arial" w:cs="Arial"/>
          <w:sz w:val="20"/>
          <w:szCs w:val="20"/>
        </w:rPr>
      </w:pPr>
      <w:r w:rsidRPr="002A2CAF">
        <w:rPr>
          <w:rFonts w:ascii="Arial" w:eastAsia="Times New Roman" w:hAnsi="Arial" w:cs="Arial"/>
          <w:sz w:val="20"/>
          <w:szCs w:val="20"/>
        </w:rPr>
        <w:t>5.5. V prípade, ak nebude možná aplikácia postupu podľa predchádzajúce</w:t>
      </w:r>
      <w:r w:rsidR="001045B8">
        <w:rPr>
          <w:rFonts w:ascii="Arial" w:eastAsia="Times New Roman" w:hAnsi="Arial" w:cs="Arial"/>
          <w:sz w:val="20"/>
          <w:szCs w:val="20"/>
        </w:rPr>
        <w:t>ho bodu 5.4</w:t>
      </w:r>
      <w:r w:rsidRPr="002A2CAF">
        <w:rPr>
          <w:rFonts w:ascii="Arial" w:eastAsia="Times New Roman" w:hAnsi="Arial" w:cs="Arial"/>
          <w:sz w:val="20"/>
          <w:szCs w:val="20"/>
        </w:rPr>
        <w:t xml:space="preserve"> alebo bude u dvoch alebo viacerých </w:t>
      </w:r>
      <w:r w:rsidR="00E9184F">
        <w:rPr>
          <w:rFonts w:ascii="Arial" w:eastAsia="Times New Roman" w:hAnsi="Arial" w:cs="Arial"/>
          <w:sz w:val="20"/>
          <w:szCs w:val="20"/>
        </w:rPr>
        <w:t>z</w:t>
      </w:r>
      <w:r w:rsidRPr="002A2CAF">
        <w:rPr>
          <w:rFonts w:ascii="Arial" w:eastAsia="Times New Roman" w:hAnsi="Arial" w:cs="Arial"/>
          <w:sz w:val="20"/>
          <w:szCs w:val="20"/>
        </w:rPr>
        <w:t>áujemcov zhodný počet vyhovujúcich zmlúv/referencií, v takomto prípade bude určujúcim</w:t>
      </w:r>
      <w:r w:rsidR="00E9184F">
        <w:rPr>
          <w:rFonts w:ascii="Arial" w:eastAsia="Times New Roman" w:hAnsi="Arial" w:cs="Arial"/>
          <w:sz w:val="20"/>
          <w:szCs w:val="20"/>
        </w:rPr>
        <w:t xml:space="preserve"> pravidlom</w:t>
      </w:r>
      <w:r w:rsidRPr="002A2CAF">
        <w:rPr>
          <w:rFonts w:ascii="Arial" w:eastAsia="Times New Roman" w:hAnsi="Arial" w:cs="Arial"/>
          <w:sz w:val="20"/>
          <w:szCs w:val="20"/>
        </w:rPr>
        <w:t xml:space="preserve"> pre získanie výhodnejšieho poradia </w:t>
      </w:r>
      <w:r w:rsidR="00E9184F">
        <w:rPr>
          <w:rFonts w:ascii="Arial" w:eastAsia="Times New Roman" w:hAnsi="Arial" w:cs="Arial"/>
          <w:sz w:val="20"/>
          <w:szCs w:val="20"/>
        </w:rPr>
        <w:t>z</w:t>
      </w:r>
      <w:r w:rsidRPr="002A2CAF">
        <w:rPr>
          <w:rFonts w:ascii="Arial" w:eastAsia="Times New Roman" w:hAnsi="Arial" w:cs="Arial"/>
          <w:sz w:val="20"/>
          <w:szCs w:val="20"/>
        </w:rPr>
        <w:t>áujemcu väčšia dĺžka realizovaných  tunelov (na základe predloženého zoznamu zrealizovaných stavieb).</w:t>
      </w:r>
    </w:p>
    <w:p w14:paraId="119943FF" w14:textId="3FD24ED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0226CF8B" w14:textId="25F4C7A3" w:rsidR="009373D5" w:rsidRPr="002A2CAF" w:rsidRDefault="009373D5" w:rsidP="00E9184F">
      <w:pPr>
        <w:tabs>
          <w:tab w:val="left" w:pos="709"/>
        </w:tabs>
        <w:spacing w:after="0" w:line="240" w:lineRule="auto"/>
        <w:ind w:left="709" w:hanging="425"/>
        <w:jc w:val="both"/>
        <w:rPr>
          <w:rFonts w:ascii="Arial" w:eastAsia="Times New Roman" w:hAnsi="Arial" w:cs="Arial"/>
          <w:sz w:val="20"/>
          <w:szCs w:val="20"/>
        </w:rPr>
      </w:pPr>
    </w:p>
    <w:p w14:paraId="3A9B7E47" w14:textId="7A482DE6" w:rsidR="009373D5" w:rsidRPr="002A2CAF" w:rsidRDefault="009373D5" w:rsidP="00E9184F">
      <w:pPr>
        <w:spacing w:after="0" w:line="240" w:lineRule="auto"/>
        <w:ind w:left="709" w:hanging="425"/>
        <w:jc w:val="both"/>
        <w:rPr>
          <w:rFonts w:ascii="Arial" w:eastAsia="Times New Roman" w:hAnsi="Arial" w:cs="Arial"/>
          <w:sz w:val="20"/>
          <w:szCs w:val="20"/>
        </w:rPr>
      </w:pPr>
    </w:p>
    <w:p w14:paraId="3E15D507" w14:textId="669A4CC6" w:rsidR="009373D5" w:rsidRPr="002A2CAF" w:rsidRDefault="009373D5" w:rsidP="00E9184F">
      <w:pPr>
        <w:spacing w:after="0" w:line="240" w:lineRule="auto"/>
        <w:jc w:val="both"/>
        <w:rPr>
          <w:rFonts w:ascii="Arial" w:eastAsia="Times New Roman" w:hAnsi="Arial" w:cs="Arial"/>
          <w:sz w:val="20"/>
          <w:szCs w:val="20"/>
        </w:rPr>
      </w:pPr>
    </w:p>
    <w:p w14:paraId="488042F6" w14:textId="7B95BAF2" w:rsidR="009373D5" w:rsidRPr="002A2CAF" w:rsidRDefault="009373D5" w:rsidP="00DD160F">
      <w:pPr>
        <w:spacing w:after="0" w:line="240" w:lineRule="auto"/>
        <w:jc w:val="both"/>
        <w:rPr>
          <w:rFonts w:ascii="Arial" w:eastAsia="Times New Roman" w:hAnsi="Arial" w:cs="Arial"/>
          <w:sz w:val="20"/>
          <w:szCs w:val="20"/>
        </w:rPr>
      </w:pPr>
    </w:p>
    <w:p w14:paraId="3A31BF1D" w14:textId="217D9647" w:rsidR="009373D5" w:rsidRPr="002A2CAF" w:rsidRDefault="009373D5" w:rsidP="00DD160F">
      <w:pPr>
        <w:spacing w:after="0" w:line="240" w:lineRule="auto"/>
        <w:jc w:val="both"/>
        <w:rPr>
          <w:rFonts w:ascii="Arial" w:eastAsia="Times New Roman" w:hAnsi="Arial" w:cs="Arial"/>
          <w:sz w:val="20"/>
          <w:szCs w:val="20"/>
        </w:rPr>
      </w:pPr>
    </w:p>
    <w:p w14:paraId="69FAD3FE" w14:textId="56A3ABF0" w:rsidR="009373D5" w:rsidRPr="002A2CAF" w:rsidRDefault="009373D5" w:rsidP="00DD160F">
      <w:pPr>
        <w:spacing w:after="0" w:line="240" w:lineRule="auto"/>
        <w:jc w:val="both"/>
        <w:rPr>
          <w:rFonts w:ascii="Arial" w:eastAsia="Times New Roman" w:hAnsi="Arial" w:cs="Arial"/>
          <w:sz w:val="20"/>
          <w:szCs w:val="20"/>
        </w:rPr>
      </w:pPr>
    </w:p>
    <w:p w14:paraId="6007E8E8" w14:textId="2A7EFA81" w:rsidR="009373D5" w:rsidRPr="002A2CAF" w:rsidRDefault="009373D5" w:rsidP="00DD160F">
      <w:pPr>
        <w:spacing w:after="0" w:line="240" w:lineRule="auto"/>
        <w:jc w:val="both"/>
        <w:rPr>
          <w:rFonts w:ascii="Arial" w:eastAsia="Times New Roman" w:hAnsi="Arial" w:cs="Arial"/>
          <w:sz w:val="20"/>
          <w:szCs w:val="20"/>
        </w:rPr>
      </w:pPr>
    </w:p>
    <w:p w14:paraId="645CE1C1" w14:textId="5A4DA079" w:rsidR="009373D5" w:rsidRPr="002A2CAF" w:rsidRDefault="009373D5" w:rsidP="00DD160F">
      <w:pPr>
        <w:spacing w:after="0" w:line="240" w:lineRule="auto"/>
        <w:jc w:val="both"/>
        <w:rPr>
          <w:rFonts w:ascii="Arial" w:eastAsia="Times New Roman" w:hAnsi="Arial" w:cs="Arial"/>
          <w:sz w:val="20"/>
          <w:szCs w:val="20"/>
        </w:rPr>
      </w:pPr>
    </w:p>
    <w:p w14:paraId="6F12295B" w14:textId="26C97B60" w:rsidR="009373D5" w:rsidRPr="002A2CAF" w:rsidRDefault="009373D5" w:rsidP="00DD160F">
      <w:pPr>
        <w:spacing w:after="0" w:line="240" w:lineRule="auto"/>
        <w:jc w:val="both"/>
        <w:rPr>
          <w:rFonts w:ascii="Arial" w:eastAsia="Times New Roman" w:hAnsi="Arial" w:cs="Arial"/>
          <w:sz w:val="20"/>
          <w:szCs w:val="20"/>
        </w:rPr>
      </w:pPr>
    </w:p>
    <w:p w14:paraId="1A8EDA55" w14:textId="755ABB27" w:rsidR="009373D5" w:rsidRPr="002A2CAF" w:rsidRDefault="009373D5" w:rsidP="00DD160F">
      <w:pPr>
        <w:spacing w:after="0" w:line="240" w:lineRule="auto"/>
        <w:jc w:val="both"/>
        <w:rPr>
          <w:rFonts w:ascii="Arial" w:eastAsia="Times New Roman" w:hAnsi="Arial" w:cs="Arial"/>
          <w:sz w:val="20"/>
          <w:szCs w:val="20"/>
        </w:rPr>
      </w:pPr>
    </w:p>
    <w:p w14:paraId="34CAC3ED" w14:textId="61CB1F35" w:rsidR="009373D5" w:rsidRPr="002A2CAF" w:rsidRDefault="009373D5" w:rsidP="00DD160F">
      <w:pPr>
        <w:spacing w:after="0" w:line="240" w:lineRule="auto"/>
        <w:jc w:val="both"/>
        <w:rPr>
          <w:rFonts w:ascii="Arial" w:eastAsia="Times New Roman" w:hAnsi="Arial" w:cs="Arial"/>
          <w:sz w:val="20"/>
          <w:szCs w:val="20"/>
        </w:rPr>
      </w:pPr>
    </w:p>
    <w:p w14:paraId="4879125D" w14:textId="67C25904" w:rsidR="009373D5" w:rsidRPr="002A2CAF" w:rsidRDefault="009373D5" w:rsidP="00DD160F">
      <w:pPr>
        <w:spacing w:after="0" w:line="240" w:lineRule="auto"/>
        <w:jc w:val="both"/>
        <w:rPr>
          <w:rFonts w:ascii="Arial" w:eastAsia="Times New Roman" w:hAnsi="Arial" w:cs="Arial"/>
          <w:sz w:val="20"/>
          <w:szCs w:val="20"/>
        </w:rPr>
      </w:pPr>
    </w:p>
    <w:p w14:paraId="25DDE97D" w14:textId="18F8C046" w:rsidR="009373D5" w:rsidRDefault="009373D5" w:rsidP="00DD160F">
      <w:pPr>
        <w:spacing w:after="0" w:line="240" w:lineRule="auto"/>
        <w:jc w:val="both"/>
        <w:rPr>
          <w:rFonts w:ascii="Arial" w:eastAsia="Times New Roman" w:hAnsi="Arial" w:cs="Arial"/>
          <w:sz w:val="20"/>
          <w:szCs w:val="20"/>
        </w:rPr>
      </w:pPr>
    </w:p>
    <w:p w14:paraId="19F4F2B5" w14:textId="650FC2D9" w:rsidR="001045B8" w:rsidRDefault="001045B8" w:rsidP="00DD160F">
      <w:pPr>
        <w:spacing w:after="0" w:line="240" w:lineRule="auto"/>
        <w:jc w:val="both"/>
        <w:rPr>
          <w:rFonts w:ascii="Arial" w:eastAsia="Times New Roman" w:hAnsi="Arial" w:cs="Arial"/>
          <w:sz w:val="20"/>
          <w:szCs w:val="20"/>
        </w:rPr>
      </w:pPr>
    </w:p>
    <w:p w14:paraId="28B2E868" w14:textId="728AB4FF" w:rsidR="001045B8" w:rsidRDefault="001045B8" w:rsidP="00DD160F">
      <w:pPr>
        <w:spacing w:after="0" w:line="240" w:lineRule="auto"/>
        <w:jc w:val="both"/>
        <w:rPr>
          <w:rFonts w:ascii="Arial" w:eastAsia="Times New Roman" w:hAnsi="Arial" w:cs="Arial"/>
          <w:sz w:val="20"/>
          <w:szCs w:val="20"/>
        </w:rPr>
      </w:pPr>
    </w:p>
    <w:p w14:paraId="4E4E84F6" w14:textId="354FA19E" w:rsidR="001045B8" w:rsidRDefault="001045B8" w:rsidP="00DD160F">
      <w:pPr>
        <w:spacing w:after="0" w:line="240" w:lineRule="auto"/>
        <w:jc w:val="both"/>
        <w:rPr>
          <w:rFonts w:ascii="Arial" w:eastAsia="Times New Roman" w:hAnsi="Arial" w:cs="Arial"/>
          <w:sz w:val="20"/>
          <w:szCs w:val="20"/>
        </w:rPr>
      </w:pPr>
    </w:p>
    <w:p w14:paraId="4AF7F27B" w14:textId="251E287C" w:rsidR="001045B8" w:rsidRDefault="001045B8" w:rsidP="00DD160F">
      <w:pPr>
        <w:spacing w:after="0" w:line="240" w:lineRule="auto"/>
        <w:jc w:val="both"/>
        <w:rPr>
          <w:rFonts w:ascii="Arial" w:eastAsia="Times New Roman" w:hAnsi="Arial" w:cs="Arial"/>
          <w:sz w:val="20"/>
          <w:szCs w:val="20"/>
        </w:rPr>
      </w:pPr>
    </w:p>
    <w:p w14:paraId="1103E1AF" w14:textId="5CF5B8BC" w:rsidR="001045B8" w:rsidRDefault="001045B8" w:rsidP="00DD160F">
      <w:pPr>
        <w:spacing w:after="0" w:line="240" w:lineRule="auto"/>
        <w:jc w:val="both"/>
        <w:rPr>
          <w:rFonts w:ascii="Arial" w:eastAsia="Times New Roman" w:hAnsi="Arial" w:cs="Arial"/>
          <w:sz w:val="20"/>
          <w:szCs w:val="20"/>
        </w:rPr>
      </w:pPr>
    </w:p>
    <w:p w14:paraId="59BCED0C" w14:textId="3FDEBCA7" w:rsidR="001045B8" w:rsidRDefault="001045B8" w:rsidP="00DD160F">
      <w:pPr>
        <w:spacing w:after="0" w:line="240" w:lineRule="auto"/>
        <w:jc w:val="both"/>
        <w:rPr>
          <w:rFonts w:ascii="Arial" w:eastAsia="Times New Roman" w:hAnsi="Arial" w:cs="Arial"/>
          <w:sz w:val="20"/>
          <w:szCs w:val="20"/>
        </w:rPr>
      </w:pPr>
    </w:p>
    <w:p w14:paraId="5EF81D98" w14:textId="6F9442A2" w:rsidR="001045B8" w:rsidRDefault="001045B8" w:rsidP="00DD160F">
      <w:pPr>
        <w:spacing w:after="0" w:line="240" w:lineRule="auto"/>
        <w:jc w:val="both"/>
        <w:rPr>
          <w:rFonts w:ascii="Arial" w:eastAsia="Times New Roman" w:hAnsi="Arial" w:cs="Arial"/>
          <w:sz w:val="20"/>
          <w:szCs w:val="20"/>
        </w:rPr>
      </w:pPr>
    </w:p>
    <w:p w14:paraId="25CD28B4" w14:textId="4A9F51F0" w:rsidR="001045B8" w:rsidRDefault="001045B8" w:rsidP="00DD160F">
      <w:pPr>
        <w:spacing w:after="0" w:line="240" w:lineRule="auto"/>
        <w:jc w:val="both"/>
        <w:rPr>
          <w:rFonts w:ascii="Arial" w:eastAsia="Times New Roman" w:hAnsi="Arial" w:cs="Arial"/>
          <w:sz w:val="20"/>
          <w:szCs w:val="20"/>
        </w:rPr>
      </w:pPr>
    </w:p>
    <w:p w14:paraId="5D174824" w14:textId="613772C1" w:rsidR="001045B8" w:rsidRDefault="001045B8" w:rsidP="00DD160F">
      <w:pPr>
        <w:spacing w:after="0" w:line="240" w:lineRule="auto"/>
        <w:jc w:val="both"/>
        <w:rPr>
          <w:rFonts w:ascii="Arial" w:eastAsia="Times New Roman" w:hAnsi="Arial" w:cs="Arial"/>
          <w:sz w:val="20"/>
          <w:szCs w:val="20"/>
        </w:rPr>
      </w:pPr>
    </w:p>
    <w:p w14:paraId="273A429C" w14:textId="011A351D" w:rsidR="001045B8" w:rsidRDefault="001045B8" w:rsidP="00DD160F">
      <w:pPr>
        <w:spacing w:after="0" w:line="240" w:lineRule="auto"/>
        <w:jc w:val="both"/>
        <w:rPr>
          <w:rFonts w:ascii="Arial" w:eastAsia="Times New Roman" w:hAnsi="Arial" w:cs="Arial"/>
          <w:sz w:val="20"/>
          <w:szCs w:val="20"/>
        </w:rPr>
      </w:pPr>
    </w:p>
    <w:p w14:paraId="6574563A" w14:textId="3B1CCDDB" w:rsidR="001045B8" w:rsidRDefault="001045B8" w:rsidP="00DD160F">
      <w:pPr>
        <w:spacing w:after="0" w:line="240" w:lineRule="auto"/>
        <w:jc w:val="both"/>
        <w:rPr>
          <w:rFonts w:ascii="Arial" w:eastAsia="Times New Roman" w:hAnsi="Arial" w:cs="Arial"/>
          <w:sz w:val="20"/>
          <w:szCs w:val="20"/>
        </w:rPr>
      </w:pPr>
    </w:p>
    <w:p w14:paraId="5B12273E" w14:textId="627869CF" w:rsidR="001045B8" w:rsidRDefault="001045B8" w:rsidP="00DD160F">
      <w:pPr>
        <w:spacing w:after="0" w:line="240" w:lineRule="auto"/>
        <w:jc w:val="both"/>
        <w:rPr>
          <w:rFonts w:ascii="Arial" w:eastAsia="Times New Roman" w:hAnsi="Arial" w:cs="Arial"/>
          <w:sz w:val="20"/>
          <w:szCs w:val="20"/>
        </w:rPr>
      </w:pPr>
    </w:p>
    <w:p w14:paraId="408026CE" w14:textId="0F5D894D" w:rsidR="001045B8" w:rsidRDefault="001045B8" w:rsidP="00DD160F">
      <w:pPr>
        <w:spacing w:after="0" w:line="240" w:lineRule="auto"/>
        <w:jc w:val="both"/>
        <w:rPr>
          <w:rFonts w:ascii="Arial" w:eastAsia="Times New Roman" w:hAnsi="Arial" w:cs="Arial"/>
          <w:sz w:val="20"/>
          <w:szCs w:val="20"/>
        </w:rPr>
      </w:pPr>
    </w:p>
    <w:p w14:paraId="126907FF" w14:textId="62647DE1" w:rsidR="001045B8" w:rsidRDefault="001045B8" w:rsidP="00DD160F">
      <w:pPr>
        <w:spacing w:after="0" w:line="240" w:lineRule="auto"/>
        <w:jc w:val="both"/>
        <w:rPr>
          <w:rFonts w:ascii="Arial" w:eastAsia="Times New Roman" w:hAnsi="Arial" w:cs="Arial"/>
          <w:sz w:val="20"/>
          <w:szCs w:val="20"/>
        </w:rPr>
      </w:pPr>
    </w:p>
    <w:p w14:paraId="443DFC13" w14:textId="18FC4EDB" w:rsidR="001045B8" w:rsidRDefault="001045B8" w:rsidP="00DD160F">
      <w:pPr>
        <w:spacing w:after="0" w:line="240" w:lineRule="auto"/>
        <w:jc w:val="both"/>
        <w:rPr>
          <w:rFonts w:ascii="Arial" w:eastAsia="Times New Roman" w:hAnsi="Arial" w:cs="Arial"/>
          <w:sz w:val="20"/>
          <w:szCs w:val="20"/>
        </w:rPr>
      </w:pPr>
    </w:p>
    <w:p w14:paraId="2269D4E4" w14:textId="5119048C" w:rsidR="001045B8" w:rsidRDefault="001045B8" w:rsidP="00DD160F">
      <w:pPr>
        <w:spacing w:after="0" w:line="240" w:lineRule="auto"/>
        <w:jc w:val="both"/>
        <w:rPr>
          <w:rFonts w:ascii="Arial" w:eastAsia="Times New Roman" w:hAnsi="Arial" w:cs="Arial"/>
          <w:sz w:val="20"/>
          <w:szCs w:val="20"/>
        </w:rPr>
      </w:pPr>
    </w:p>
    <w:p w14:paraId="47D040E8" w14:textId="1B56DA27" w:rsidR="001045B8" w:rsidRDefault="001045B8" w:rsidP="00DD160F">
      <w:pPr>
        <w:spacing w:after="0" w:line="240" w:lineRule="auto"/>
        <w:jc w:val="both"/>
        <w:rPr>
          <w:rFonts w:ascii="Arial" w:eastAsia="Times New Roman" w:hAnsi="Arial" w:cs="Arial"/>
          <w:sz w:val="20"/>
          <w:szCs w:val="20"/>
        </w:rPr>
      </w:pPr>
    </w:p>
    <w:p w14:paraId="6DFBC3C9" w14:textId="6E92EA02" w:rsidR="001045B8" w:rsidRDefault="001045B8" w:rsidP="00DD160F">
      <w:pPr>
        <w:spacing w:after="0" w:line="240" w:lineRule="auto"/>
        <w:jc w:val="both"/>
        <w:rPr>
          <w:rFonts w:ascii="Arial" w:eastAsia="Times New Roman" w:hAnsi="Arial" w:cs="Arial"/>
          <w:sz w:val="20"/>
          <w:szCs w:val="20"/>
        </w:rPr>
      </w:pPr>
    </w:p>
    <w:p w14:paraId="15282F76" w14:textId="41B18886" w:rsidR="001045B8" w:rsidRDefault="001045B8" w:rsidP="00DD160F">
      <w:pPr>
        <w:spacing w:after="0" w:line="240" w:lineRule="auto"/>
        <w:jc w:val="both"/>
        <w:rPr>
          <w:rFonts w:ascii="Arial" w:eastAsia="Times New Roman" w:hAnsi="Arial" w:cs="Arial"/>
          <w:sz w:val="20"/>
          <w:szCs w:val="20"/>
        </w:rPr>
      </w:pPr>
    </w:p>
    <w:p w14:paraId="52CF6188" w14:textId="78DD8AF9" w:rsidR="001045B8" w:rsidRDefault="001045B8" w:rsidP="00DD160F">
      <w:pPr>
        <w:spacing w:after="0" w:line="240" w:lineRule="auto"/>
        <w:jc w:val="both"/>
        <w:rPr>
          <w:rFonts w:ascii="Arial" w:eastAsia="Times New Roman" w:hAnsi="Arial" w:cs="Arial"/>
          <w:sz w:val="20"/>
          <w:szCs w:val="20"/>
        </w:rPr>
      </w:pPr>
    </w:p>
    <w:p w14:paraId="66297A3A" w14:textId="6042E201" w:rsidR="001045B8" w:rsidRDefault="001045B8" w:rsidP="00DD160F">
      <w:pPr>
        <w:spacing w:after="0" w:line="240" w:lineRule="auto"/>
        <w:jc w:val="both"/>
        <w:rPr>
          <w:rFonts w:ascii="Arial" w:eastAsia="Times New Roman" w:hAnsi="Arial" w:cs="Arial"/>
          <w:sz w:val="20"/>
          <w:szCs w:val="20"/>
        </w:rPr>
      </w:pPr>
    </w:p>
    <w:p w14:paraId="00E51F87" w14:textId="70F72561" w:rsidR="001045B8" w:rsidRDefault="001045B8" w:rsidP="00DD160F">
      <w:pPr>
        <w:spacing w:after="0" w:line="240" w:lineRule="auto"/>
        <w:jc w:val="both"/>
        <w:rPr>
          <w:rFonts w:ascii="Arial" w:eastAsia="Times New Roman" w:hAnsi="Arial" w:cs="Arial"/>
          <w:sz w:val="20"/>
          <w:szCs w:val="20"/>
        </w:rPr>
      </w:pPr>
    </w:p>
    <w:p w14:paraId="5461E1F0" w14:textId="4A25A88D" w:rsidR="001045B8" w:rsidRDefault="001045B8" w:rsidP="00DD160F">
      <w:pPr>
        <w:spacing w:after="0" w:line="240" w:lineRule="auto"/>
        <w:jc w:val="both"/>
        <w:rPr>
          <w:rFonts w:ascii="Arial" w:eastAsia="Times New Roman" w:hAnsi="Arial" w:cs="Arial"/>
          <w:sz w:val="20"/>
          <w:szCs w:val="20"/>
        </w:rPr>
      </w:pPr>
    </w:p>
    <w:p w14:paraId="21C00670" w14:textId="5EC3A8AA" w:rsidR="001045B8" w:rsidRDefault="001045B8" w:rsidP="00DD160F">
      <w:pPr>
        <w:spacing w:after="0" w:line="240" w:lineRule="auto"/>
        <w:jc w:val="both"/>
        <w:rPr>
          <w:rFonts w:ascii="Arial" w:eastAsia="Times New Roman" w:hAnsi="Arial" w:cs="Arial"/>
          <w:sz w:val="20"/>
          <w:szCs w:val="20"/>
        </w:rPr>
      </w:pPr>
    </w:p>
    <w:p w14:paraId="132A6185" w14:textId="5BEBE409" w:rsidR="001045B8" w:rsidRDefault="001045B8" w:rsidP="00DD160F">
      <w:pPr>
        <w:spacing w:after="0" w:line="240" w:lineRule="auto"/>
        <w:jc w:val="both"/>
        <w:rPr>
          <w:rFonts w:ascii="Arial" w:eastAsia="Times New Roman" w:hAnsi="Arial" w:cs="Arial"/>
          <w:sz w:val="20"/>
          <w:szCs w:val="20"/>
        </w:rPr>
      </w:pPr>
    </w:p>
    <w:p w14:paraId="03981A5E" w14:textId="77777777" w:rsidR="001045B8" w:rsidRPr="002A2CAF" w:rsidRDefault="001045B8" w:rsidP="00DD160F">
      <w:pPr>
        <w:spacing w:after="0" w:line="240" w:lineRule="auto"/>
        <w:jc w:val="both"/>
        <w:rPr>
          <w:rFonts w:ascii="Arial" w:eastAsia="Times New Roman" w:hAnsi="Arial" w:cs="Arial"/>
          <w:sz w:val="20"/>
          <w:szCs w:val="20"/>
        </w:rPr>
      </w:pPr>
    </w:p>
    <w:p w14:paraId="08A46C54" w14:textId="26DC86E4" w:rsidR="009373D5" w:rsidRPr="002A2CAF" w:rsidRDefault="009373D5" w:rsidP="00DD160F">
      <w:pPr>
        <w:spacing w:after="0" w:line="240" w:lineRule="auto"/>
        <w:jc w:val="both"/>
        <w:rPr>
          <w:rFonts w:ascii="Arial" w:eastAsia="Times New Roman" w:hAnsi="Arial" w:cs="Arial"/>
          <w:sz w:val="20"/>
          <w:szCs w:val="20"/>
        </w:rPr>
      </w:pPr>
    </w:p>
    <w:p w14:paraId="752FB164" w14:textId="41B53DFE" w:rsidR="009373D5" w:rsidRPr="002A2CAF" w:rsidRDefault="009373D5" w:rsidP="00DD160F">
      <w:pPr>
        <w:spacing w:after="0" w:line="240" w:lineRule="auto"/>
        <w:jc w:val="both"/>
        <w:rPr>
          <w:rFonts w:ascii="Arial" w:eastAsia="Times New Roman" w:hAnsi="Arial" w:cs="Arial"/>
          <w:sz w:val="20"/>
          <w:szCs w:val="20"/>
        </w:rPr>
      </w:pPr>
    </w:p>
    <w:p w14:paraId="61180C11" w14:textId="3613AF0E" w:rsidR="009373D5" w:rsidRDefault="009373D5" w:rsidP="00DD160F">
      <w:pPr>
        <w:spacing w:after="0" w:line="240" w:lineRule="auto"/>
        <w:jc w:val="both"/>
        <w:rPr>
          <w:rFonts w:ascii="Arial" w:eastAsia="Times New Roman" w:hAnsi="Arial" w:cs="Arial"/>
          <w:sz w:val="20"/>
          <w:szCs w:val="20"/>
        </w:rPr>
      </w:pPr>
    </w:p>
    <w:p w14:paraId="2C2F6EC6" w14:textId="32B96EBB" w:rsidR="00433484" w:rsidRDefault="00433484" w:rsidP="00DD160F">
      <w:pPr>
        <w:spacing w:after="0" w:line="240" w:lineRule="auto"/>
        <w:jc w:val="both"/>
        <w:rPr>
          <w:rFonts w:ascii="Arial" w:eastAsia="Times New Roman" w:hAnsi="Arial" w:cs="Arial"/>
          <w:sz w:val="20"/>
          <w:szCs w:val="20"/>
        </w:rPr>
      </w:pPr>
    </w:p>
    <w:p w14:paraId="0ED9DCBF" w14:textId="56F63293" w:rsidR="00433484" w:rsidRDefault="00433484" w:rsidP="00DD160F">
      <w:pPr>
        <w:spacing w:after="0" w:line="240" w:lineRule="auto"/>
        <w:jc w:val="both"/>
        <w:rPr>
          <w:rFonts w:ascii="Arial" w:eastAsia="Times New Roman" w:hAnsi="Arial" w:cs="Arial"/>
          <w:sz w:val="20"/>
          <w:szCs w:val="20"/>
        </w:rPr>
      </w:pPr>
    </w:p>
    <w:p w14:paraId="3DFF0B2B" w14:textId="7C5C3B52" w:rsidR="00433484" w:rsidRDefault="00433484" w:rsidP="00DD160F">
      <w:pPr>
        <w:spacing w:after="0" w:line="240" w:lineRule="auto"/>
        <w:jc w:val="both"/>
        <w:rPr>
          <w:rFonts w:ascii="Arial" w:eastAsia="Times New Roman" w:hAnsi="Arial" w:cs="Arial"/>
          <w:sz w:val="20"/>
          <w:szCs w:val="20"/>
        </w:rPr>
      </w:pPr>
    </w:p>
    <w:p w14:paraId="795CBCA9" w14:textId="75BE939B" w:rsidR="00433484" w:rsidRDefault="00433484" w:rsidP="00DD160F">
      <w:pPr>
        <w:spacing w:after="0" w:line="240" w:lineRule="auto"/>
        <w:jc w:val="both"/>
        <w:rPr>
          <w:rFonts w:ascii="Arial" w:eastAsia="Times New Roman" w:hAnsi="Arial" w:cs="Arial"/>
          <w:sz w:val="20"/>
          <w:szCs w:val="20"/>
        </w:rPr>
      </w:pPr>
    </w:p>
    <w:p w14:paraId="2B319706" w14:textId="287B8272" w:rsidR="00433484" w:rsidRDefault="00433484" w:rsidP="00DD160F">
      <w:pPr>
        <w:spacing w:after="0" w:line="240" w:lineRule="auto"/>
        <w:jc w:val="both"/>
        <w:rPr>
          <w:rFonts w:ascii="Arial" w:eastAsia="Times New Roman" w:hAnsi="Arial" w:cs="Arial"/>
          <w:sz w:val="20"/>
          <w:szCs w:val="20"/>
        </w:rPr>
      </w:pPr>
    </w:p>
    <w:p w14:paraId="25480AE9" w14:textId="57D748A9" w:rsidR="00433484" w:rsidRDefault="00433484" w:rsidP="00DD160F">
      <w:pPr>
        <w:spacing w:after="0" w:line="240" w:lineRule="auto"/>
        <w:jc w:val="both"/>
        <w:rPr>
          <w:rFonts w:ascii="Arial" w:eastAsia="Times New Roman" w:hAnsi="Arial" w:cs="Arial"/>
          <w:sz w:val="20"/>
          <w:szCs w:val="20"/>
        </w:rPr>
      </w:pPr>
    </w:p>
    <w:p w14:paraId="790B6830" w14:textId="45A8EFC0" w:rsidR="00433484" w:rsidRDefault="00433484" w:rsidP="00DD160F">
      <w:pPr>
        <w:spacing w:after="0" w:line="240" w:lineRule="auto"/>
        <w:jc w:val="both"/>
        <w:rPr>
          <w:rFonts w:ascii="Arial" w:eastAsia="Times New Roman" w:hAnsi="Arial" w:cs="Arial"/>
          <w:sz w:val="20"/>
          <w:szCs w:val="20"/>
        </w:rPr>
      </w:pPr>
    </w:p>
    <w:p w14:paraId="7D026B64" w14:textId="60DEE8F1" w:rsidR="00433484" w:rsidRDefault="00433484" w:rsidP="00DD160F">
      <w:pPr>
        <w:spacing w:after="0" w:line="240" w:lineRule="auto"/>
        <w:jc w:val="both"/>
        <w:rPr>
          <w:rFonts w:ascii="Arial" w:eastAsia="Times New Roman" w:hAnsi="Arial" w:cs="Arial"/>
          <w:sz w:val="20"/>
          <w:szCs w:val="20"/>
        </w:rPr>
      </w:pPr>
    </w:p>
    <w:p w14:paraId="629B4B14" w14:textId="77777777" w:rsidR="00433484" w:rsidRPr="002A2CAF" w:rsidRDefault="00433484" w:rsidP="00DD160F">
      <w:pPr>
        <w:spacing w:after="0" w:line="240" w:lineRule="auto"/>
        <w:jc w:val="both"/>
        <w:rPr>
          <w:rFonts w:ascii="Arial" w:eastAsia="Times New Roman" w:hAnsi="Arial" w:cs="Arial"/>
          <w:sz w:val="20"/>
          <w:szCs w:val="20"/>
        </w:rPr>
      </w:pPr>
    </w:p>
    <w:p w14:paraId="2DA015EC" w14:textId="7175D02E" w:rsidR="009373D5" w:rsidRPr="002A2CAF" w:rsidRDefault="009373D5" w:rsidP="00DD160F">
      <w:pPr>
        <w:spacing w:after="0" w:line="240" w:lineRule="auto"/>
        <w:jc w:val="both"/>
        <w:rPr>
          <w:rFonts w:ascii="Arial" w:eastAsia="Times New Roman" w:hAnsi="Arial" w:cs="Arial"/>
          <w:sz w:val="20"/>
          <w:szCs w:val="20"/>
        </w:rPr>
      </w:pPr>
    </w:p>
    <w:p w14:paraId="6490AE5E"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1E8E695F" w14:textId="71B9669B" w:rsidR="00C74904" w:rsidRPr="008937DE" w:rsidRDefault="00C74904" w:rsidP="00C74904">
      <w:pPr>
        <w:pStyle w:val="Nzov"/>
        <w:jc w:val="center"/>
        <w:rPr>
          <w:rFonts w:ascii="Arial" w:hAnsi="Arial" w:cs="Arial"/>
          <w:b/>
          <w:caps/>
          <w:color w:val="auto"/>
          <w:sz w:val="24"/>
          <w:szCs w:val="24"/>
        </w:rPr>
      </w:pPr>
      <w:r w:rsidRPr="008937DE">
        <w:rPr>
          <w:rFonts w:ascii="Arial" w:hAnsi="Arial" w:cs="Arial"/>
          <w:b/>
          <w:caps/>
          <w:color w:val="auto"/>
          <w:sz w:val="24"/>
          <w:szCs w:val="24"/>
        </w:rPr>
        <w:t>Príloha B</w:t>
      </w:r>
      <w:r>
        <w:rPr>
          <w:rFonts w:ascii="Arial" w:hAnsi="Arial" w:cs="Arial"/>
          <w:b/>
          <w:caps/>
          <w:color w:val="auto"/>
          <w:sz w:val="24"/>
          <w:szCs w:val="24"/>
        </w:rPr>
        <w:t>11</w:t>
      </w:r>
      <w:r w:rsidR="0007088A">
        <w:rPr>
          <w:rFonts w:ascii="Arial" w:hAnsi="Arial" w:cs="Arial"/>
          <w:b/>
          <w:caps/>
          <w:color w:val="auto"/>
          <w:sz w:val="24"/>
          <w:szCs w:val="24"/>
        </w:rPr>
        <w:t>A</w:t>
      </w:r>
      <w:r w:rsidRPr="008937DE">
        <w:rPr>
          <w:rFonts w:ascii="Arial" w:hAnsi="Arial" w:cs="Arial"/>
          <w:b/>
          <w:caps/>
          <w:color w:val="auto"/>
          <w:sz w:val="24"/>
          <w:szCs w:val="24"/>
        </w:rPr>
        <w:t xml:space="preserve"> </w:t>
      </w:r>
      <w:r w:rsidR="00045F09">
        <w:rPr>
          <w:rFonts w:ascii="Arial" w:hAnsi="Arial" w:cs="Arial"/>
          <w:b/>
          <w:caps/>
          <w:color w:val="auto"/>
          <w:sz w:val="24"/>
          <w:szCs w:val="24"/>
        </w:rPr>
        <w:t>REFERENCIE</w:t>
      </w:r>
      <w:r w:rsidRPr="008937DE">
        <w:rPr>
          <w:rFonts w:ascii="Arial" w:hAnsi="Arial" w:cs="Arial"/>
          <w:b/>
          <w:caps/>
          <w:color w:val="auto"/>
          <w:sz w:val="24"/>
          <w:szCs w:val="24"/>
        </w:rPr>
        <w:t xml:space="preserve"> </w:t>
      </w:r>
      <w:r>
        <w:rPr>
          <w:rFonts w:ascii="Arial" w:hAnsi="Arial" w:cs="Arial"/>
          <w:b/>
          <w:caps/>
          <w:color w:val="auto"/>
          <w:sz w:val="24"/>
          <w:szCs w:val="24"/>
        </w:rPr>
        <w:t>záujemcu</w:t>
      </w:r>
      <w:r w:rsidR="0007088A">
        <w:rPr>
          <w:rFonts w:ascii="Arial" w:hAnsi="Arial" w:cs="Arial"/>
          <w:b/>
          <w:caps/>
          <w:color w:val="auto"/>
          <w:sz w:val="24"/>
          <w:szCs w:val="24"/>
        </w:rPr>
        <w:t xml:space="preserve"> – Pravidlo p1</w:t>
      </w:r>
    </w:p>
    <w:p w14:paraId="2A3ED077" w14:textId="77777777" w:rsidR="00C74904" w:rsidRPr="00420C9D" w:rsidRDefault="00C74904" w:rsidP="00C74904">
      <w:pPr>
        <w:spacing w:after="0" w:line="240" w:lineRule="auto"/>
        <w:ind w:left="360" w:hanging="360"/>
        <w:contextualSpacing/>
        <w:jc w:val="both"/>
        <w:rPr>
          <w:rFonts w:ascii="Arial" w:eastAsia="Times New Roman" w:hAnsi="Arial" w:cs="Arial"/>
          <w:b/>
          <w:sz w:val="20"/>
          <w:szCs w:val="20"/>
        </w:rPr>
      </w:pPr>
    </w:p>
    <w:tbl>
      <w:tblPr>
        <w:tblW w:w="93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2"/>
        <w:gridCol w:w="1500"/>
        <w:gridCol w:w="1440"/>
        <w:gridCol w:w="1440"/>
        <w:gridCol w:w="1620"/>
        <w:gridCol w:w="1980"/>
      </w:tblGrid>
      <w:tr w:rsidR="00C74904" w:rsidRPr="00420C9D" w14:paraId="692280EB" w14:textId="77777777" w:rsidTr="00C0302F">
        <w:trPr>
          <w:cantSplit/>
          <w:trHeight w:val="1050"/>
        </w:trPr>
        <w:tc>
          <w:tcPr>
            <w:tcW w:w="1342" w:type="dxa"/>
          </w:tcPr>
          <w:p w14:paraId="3D30314C"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Názov diela/druhu prác</w:t>
            </w:r>
          </w:p>
        </w:tc>
        <w:tc>
          <w:tcPr>
            <w:tcW w:w="1500" w:type="dxa"/>
          </w:tcPr>
          <w:p w14:paraId="7CE0188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Celková hodnota prác v eur, za ktoré zodpovedal zhotoviteľ</w:t>
            </w:r>
          </w:p>
        </w:tc>
        <w:tc>
          <w:tcPr>
            <w:tcW w:w="1440" w:type="dxa"/>
            <w:tcBorders>
              <w:right w:val="single" w:sz="4" w:space="0" w:color="auto"/>
            </w:tcBorders>
          </w:tcPr>
          <w:p w14:paraId="3C1A1723"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 xml:space="preserve">Doba výstavby </w:t>
            </w:r>
          </w:p>
        </w:tc>
        <w:tc>
          <w:tcPr>
            <w:tcW w:w="1440" w:type="dxa"/>
            <w:tcBorders>
              <w:left w:val="single" w:sz="4" w:space="0" w:color="auto"/>
            </w:tcBorders>
          </w:tcPr>
          <w:p w14:paraId="4FF66BC3" w14:textId="77777777" w:rsidR="00C74904" w:rsidRPr="00420C9D" w:rsidRDefault="00C74904" w:rsidP="00C0302F">
            <w:pPr>
              <w:pStyle w:val="tabulka"/>
              <w:spacing w:before="0" w:after="0" w:line="240" w:lineRule="auto"/>
              <w:contextualSpacing/>
              <w:rPr>
                <w:rFonts w:cs="Arial"/>
                <w:lang w:val="sk-SK"/>
              </w:rPr>
            </w:pPr>
            <w:r w:rsidRPr="00420C9D">
              <w:rPr>
                <w:rFonts w:cs="Arial"/>
                <w:lang w:val="sk-SK"/>
              </w:rPr>
              <w:t>Deň ukončenia výstavby</w:t>
            </w:r>
          </w:p>
        </w:tc>
        <w:tc>
          <w:tcPr>
            <w:tcW w:w="1620" w:type="dxa"/>
          </w:tcPr>
          <w:p w14:paraId="3B90EDB5"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Percentuálny podiel prác realizovaných</w:t>
            </w:r>
          </w:p>
          <w:p w14:paraId="41FC18BD" w14:textId="77777777" w:rsidR="00C74904" w:rsidRPr="00420C9D" w:rsidRDefault="00C74904" w:rsidP="00C0302F">
            <w:pPr>
              <w:pStyle w:val="tabulka"/>
              <w:widowControl/>
              <w:spacing w:before="0" w:after="0" w:line="240" w:lineRule="auto"/>
              <w:contextualSpacing/>
              <w:rPr>
                <w:rFonts w:cs="Arial"/>
                <w:lang w:val="sk-SK"/>
              </w:rPr>
            </w:pPr>
            <w:r>
              <w:rPr>
                <w:rFonts w:cs="Arial"/>
                <w:lang w:val="sk-SK"/>
              </w:rPr>
              <w:t>záujemcom</w:t>
            </w:r>
          </w:p>
        </w:tc>
        <w:tc>
          <w:tcPr>
            <w:tcW w:w="1980" w:type="dxa"/>
          </w:tcPr>
          <w:p w14:paraId="7F4DD848"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Obchodné meno alebo názov a sídlo alebo miesto podnikania  objednávateľa</w:t>
            </w:r>
          </w:p>
          <w:p w14:paraId="686F4940" w14:textId="77777777" w:rsidR="00C74904" w:rsidRPr="00420C9D" w:rsidRDefault="00C74904" w:rsidP="00C0302F">
            <w:pPr>
              <w:pStyle w:val="tabulka"/>
              <w:spacing w:before="0" w:after="0" w:line="240" w:lineRule="auto"/>
              <w:contextualSpacing/>
              <w:rPr>
                <w:rFonts w:cs="Arial"/>
              </w:rPr>
            </w:pPr>
            <w:r w:rsidRPr="00420C9D">
              <w:rPr>
                <w:rFonts w:cs="Arial"/>
              </w:rPr>
              <w:t xml:space="preserve">kontaktná osoba, telefonické a  </w:t>
            </w:r>
          </w:p>
          <w:p w14:paraId="105A0946" w14:textId="77777777" w:rsidR="00C74904" w:rsidRPr="00420C9D" w:rsidRDefault="00C74904" w:rsidP="00C0302F">
            <w:pPr>
              <w:pStyle w:val="tabulka"/>
              <w:widowControl/>
              <w:spacing w:before="0" w:after="0" w:line="240" w:lineRule="auto"/>
              <w:contextualSpacing/>
              <w:rPr>
                <w:rFonts w:cs="Arial"/>
                <w:lang w:val="sk-SK"/>
              </w:rPr>
            </w:pPr>
            <w:r w:rsidRPr="00420C9D">
              <w:rPr>
                <w:rFonts w:cs="Arial"/>
                <w:lang w:val="sk-SK"/>
              </w:rPr>
              <w:t>e-mailové spojenie na kontaktnú osobu</w:t>
            </w:r>
          </w:p>
        </w:tc>
      </w:tr>
      <w:tr w:rsidR="00C74904" w:rsidRPr="00420C9D" w14:paraId="33329F9D" w14:textId="77777777" w:rsidTr="00C0302F">
        <w:trPr>
          <w:cantSplit/>
        </w:trPr>
        <w:tc>
          <w:tcPr>
            <w:tcW w:w="1342" w:type="dxa"/>
          </w:tcPr>
          <w:p w14:paraId="6BB8A3F1" w14:textId="77777777" w:rsidR="00C74904" w:rsidRPr="00420C9D" w:rsidRDefault="00C74904" w:rsidP="00C0302F">
            <w:pPr>
              <w:pStyle w:val="tabulka"/>
              <w:widowControl/>
              <w:spacing w:before="0" w:after="0" w:line="240" w:lineRule="auto"/>
              <w:ind w:hanging="108"/>
              <w:contextualSpacing/>
              <w:rPr>
                <w:rFonts w:cs="Arial"/>
                <w:b/>
                <w:i/>
                <w:lang w:val="sk-SK"/>
              </w:rPr>
            </w:pPr>
            <w:r w:rsidRPr="00420C9D">
              <w:rPr>
                <w:rFonts w:cs="Arial"/>
                <w:b/>
                <w:i/>
                <w:lang w:val="sk-SK"/>
              </w:rPr>
              <w:t xml:space="preserve">A) V štáte sídla  </w:t>
            </w:r>
          </w:p>
          <w:p w14:paraId="257635F6" w14:textId="77777777" w:rsidR="00C74904" w:rsidRPr="00420C9D" w:rsidRDefault="00C74904" w:rsidP="00C0302F">
            <w:pPr>
              <w:pStyle w:val="tabulka"/>
              <w:widowControl/>
              <w:spacing w:before="0" w:after="0" w:line="240" w:lineRule="auto"/>
              <w:ind w:hanging="108"/>
              <w:contextualSpacing/>
              <w:rPr>
                <w:rFonts w:cs="Arial"/>
                <w:b/>
                <w:i/>
                <w:lang w:val="sk-SK"/>
              </w:rPr>
            </w:pPr>
            <w:r>
              <w:rPr>
                <w:rFonts w:cs="Arial"/>
                <w:b/>
                <w:i/>
                <w:lang w:val="sk-SK"/>
              </w:rPr>
              <w:t>záujemcu</w:t>
            </w:r>
          </w:p>
        </w:tc>
        <w:tc>
          <w:tcPr>
            <w:tcW w:w="1500" w:type="dxa"/>
          </w:tcPr>
          <w:p w14:paraId="4300D6F0"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242945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F41E809"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E6F629C"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226BD22"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917E1E3" w14:textId="77777777" w:rsidTr="00C0302F">
        <w:trPr>
          <w:cantSplit/>
        </w:trPr>
        <w:tc>
          <w:tcPr>
            <w:tcW w:w="1342" w:type="dxa"/>
          </w:tcPr>
          <w:p w14:paraId="382210D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0DECFAE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762078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6C75B7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90D08D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4194925"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6F5ED" w14:textId="77777777" w:rsidTr="00C0302F">
        <w:trPr>
          <w:cantSplit/>
        </w:trPr>
        <w:tc>
          <w:tcPr>
            <w:tcW w:w="1342" w:type="dxa"/>
          </w:tcPr>
          <w:p w14:paraId="5441AC50"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67C53A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AA1F84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2BF52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0BF742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1BD757F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1FB1139B" w14:textId="77777777" w:rsidTr="00C0302F">
        <w:trPr>
          <w:cantSplit/>
        </w:trPr>
        <w:tc>
          <w:tcPr>
            <w:tcW w:w="1342" w:type="dxa"/>
          </w:tcPr>
          <w:p w14:paraId="3625525A"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50D50496"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1DC9A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CCEF438"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A7C0AA5"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3B130FC"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792CE424" w14:textId="77777777" w:rsidTr="00C0302F">
        <w:trPr>
          <w:cantSplit/>
        </w:trPr>
        <w:tc>
          <w:tcPr>
            <w:tcW w:w="1342" w:type="dxa"/>
          </w:tcPr>
          <w:p w14:paraId="6749F5E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B6B7B8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56ED75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848E52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6F8BBEE4"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5F2713B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35C0E552" w14:textId="77777777" w:rsidTr="00C0302F">
        <w:trPr>
          <w:cantSplit/>
        </w:trPr>
        <w:tc>
          <w:tcPr>
            <w:tcW w:w="1342" w:type="dxa"/>
          </w:tcPr>
          <w:p w14:paraId="4A3938E8"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1048F1A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96A5CB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072DCC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318C760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4993CDD"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498FE16D" w14:textId="77777777" w:rsidTr="00C0302F">
        <w:trPr>
          <w:cantSplit/>
        </w:trPr>
        <w:tc>
          <w:tcPr>
            <w:tcW w:w="1342" w:type="dxa"/>
          </w:tcPr>
          <w:p w14:paraId="442A3828" w14:textId="77777777" w:rsidR="00C74904" w:rsidRPr="00420C9D" w:rsidRDefault="00C74904" w:rsidP="00C0302F">
            <w:pPr>
              <w:pStyle w:val="tabulka"/>
              <w:widowControl/>
              <w:spacing w:before="0" w:after="0" w:line="240" w:lineRule="auto"/>
              <w:contextualSpacing/>
              <w:jc w:val="left"/>
              <w:rPr>
                <w:rFonts w:cs="Arial"/>
                <w:b/>
                <w:i/>
                <w:lang w:val="sk-SK"/>
              </w:rPr>
            </w:pPr>
            <w:r w:rsidRPr="00420C9D">
              <w:rPr>
                <w:rFonts w:cs="Arial"/>
                <w:b/>
                <w:i/>
                <w:lang w:val="sk-SK"/>
              </w:rPr>
              <w:t xml:space="preserve">B) V inom štáte ako v štáte sídla </w:t>
            </w:r>
            <w:r>
              <w:rPr>
                <w:rFonts w:cs="Arial"/>
                <w:b/>
                <w:i/>
                <w:lang w:val="sk-SK"/>
              </w:rPr>
              <w:t>záujemcu</w:t>
            </w:r>
          </w:p>
        </w:tc>
        <w:tc>
          <w:tcPr>
            <w:tcW w:w="1500" w:type="dxa"/>
          </w:tcPr>
          <w:p w14:paraId="22B9274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425ADD5"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48A9DB2"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74D07CEB"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D55399B"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65BA02C3" w14:textId="77777777" w:rsidTr="00C0302F">
        <w:trPr>
          <w:cantSplit/>
        </w:trPr>
        <w:tc>
          <w:tcPr>
            <w:tcW w:w="1342" w:type="dxa"/>
          </w:tcPr>
          <w:p w14:paraId="2FC7DEA7"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1B56E2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84FC4EE"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3742B47B"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15129A3E"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05B401E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56F499B" w14:textId="77777777" w:rsidTr="00C0302F">
        <w:trPr>
          <w:cantSplit/>
        </w:trPr>
        <w:tc>
          <w:tcPr>
            <w:tcW w:w="1342" w:type="dxa"/>
          </w:tcPr>
          <w:p w14:paraId="2C08D8BE"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6A6FCC0F"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5DF44FE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00A99BA6"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5C4DD2A"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C654E07"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0CC6999E" w14:textId="77777777" w:rsidTr="00C0302F">
        <w:trPr>
          <w:cantSplit/>
        </w:trPr>
        <w:tc>
          <w:tcPr>
            <w:tcW w:w="1342" w:type="dxa"/>
          </w:tcPr>
          <w:p w14:paraId="1967787B"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3185D0DD"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5AA8161"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293250F0"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0A57D3D8"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666B1F9"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2F5D132F" w14:textId="77777777" w:rsidTr="00C0302F">
        <w:trPr>
          <w:cantSplit/>
        </w:trPr>
        <w:tc>
          <w:tcPr>
            <w:tcW w:w="1342" w:type="dxa"/>
          </w:tcPr>
          <w:p w14:paraId="39FFF50D"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2B68C57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6D6C6CF3"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739C96BE"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94FE996"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69C1155A" w14:textId="77777777" w:rsidR="00C74904" w:rsidRPr="00420C9D" w:rsidRDefault="00C74904" w:rsidP="00C0302F">
            <w:pPr>
              <w:pStyle w:val="tabulka"/>
              <w:widowControl/>
              <w:spacing w:before="0" w:after="0" w:line="240" w:lineRule="auto"/>
              <w:contextualSpacing/>
              <w:rPr>
                <w:rFonts w:cs="Arial"/>
                <w:lang w:val="sk-SK"/>
              </w:rPr>
            </w:pPr>
          </w:p>
        </w:tc>
      </w:tr>
      <w:tr w:rsidR="00C74904" w:rsidRPr="00420C9D" w14:paraId="57585379" w14:textId="77777777" w:rsidTr="00C0302F">
        <w:trPr>
          <w:cantSplit/>
        </w:trPr>
        <w:tc>
          <w:tcPr>
            <w:tcW w:w="1342" w:type="dxa"/>
          </w:tcPr>
          <w:p w14:paraId="20B5C4B9" w14:textId="77777777" w:rsidR="00C74904" w:rsidRPr="00420C9D" w:rsidRDefault="00C74904" w:rsidP="00C0302F">
            <w:pPr>
              <w:pStyle w:val="tabulka"/>
              <w:widowControl/>
              <w:spacing w:before="0" w:after="0" w:line="240" w:lineRule="auto"/>
              <w:contextualSpacing/>
              <w:rPr>
                <w:rFonts w:cs="Arial"/>
                <w:lang w:val="sk-SK"/>
              </w:rPr>
            </w:pPr>
          </w:p>
        </w:tc>
        <w:tc>
          <w:tcPr>
            <w:tcW w:w="1500" w:type="dxa"/>
          </w:tcPr>
          <w:p w14:paraId="7848AE18"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174BB419" w14:textId="77777777" w:rsidR="00C74904" w:rsidRPr="00420C9D" w:rsidRDefault="00C74904" w:rsidP="00C0302F">
            <w:pPr>
              <w:pStyle w:val="tabulka"/>
              <w:widowControl/>
              <w:spacing w:before="0" w:after="0" w:line="240" w:lineRule="auto"/>
              <w:contextualSpacing/>
              <w:rPr>
                <w:rFonts w:cs="Arial"/>
                <w:lang w:val="sk-SK"/>
              </w:rPr>
            </w:pPr>
          </w:p>
        </w:tc>
        <w:tc>
          <w:tcPr>
            <w:tcW w:w="1440" w:type="dxa"/>
          </w:tcPr>
          <w:p w14:paraId="4E48F3C7" w14:textId="77777777" w:rsidR="00C74904" w:rsidRPr="00420C9D" w:rsidRDefault="00C74904" w:rsidP="00C0302F">
            <w:pPr>
              <w:pStyle w:val="tabulka"/>
              <w:widowControl/>
              <w:spacing w:before="0" w:after="0" w:line="240" w:lineRule="auto"/>
              <w:contextualSpacing/>
              <w:rPr>
                <w:rFonts w:cs="Arial"/>
                <w:lang w:val="sk-SK"/>
              </w:rPr>
            </w:pPr>
          </w:p>
        </w:tc>
        <w:tc>
          <w:tcPr>
            <w:tcW w:w="1620" w:type="dxa"/>
          </w:tcPr>
          <w:p w14:paraId="5FBD0B2F" w14:textId="77777777" w:rsidR="00C74904" w:rsidRPr="00420C9D" w:rsidRDefault="00C74904" w:rsidP="00C0302F">
            <w:pPr>
              <w:pStyle w:val="tabulka"/>
              <w:widowControl/>
              <w:spacing w:before="0" w:after="0" w:line="240" w:lineRule="auto"/>
              <w:contextualSpacing/>
              <w:rPr>
                <w:rFonts w:cs="Arial"/>
                <w:lang w:val="sk-SK"/>
              </w:rPr>
            </w:pPr>
          </w:p>
        </w:tc>
        <w:tc>
          <w:tcPr>
            <w:tcW w:w="1980" w:type="dxa"/>
          </w:tcPr>
          <w:p w14:paraId="7262E782" w14:textId="77777777" w:rsidR="00C74904" w:rsidRPr="00420C9D" w:rsidRDefault="00C74904" w:rsidP="00C0302F">
            <w:pPr>
              <w:pStyle w:val="tabulka"/>
              <w:widowControl/>
              <w:spacing w:before="0" w:after="0" w:line="240" w:lineRule="auto"/>
              <w:contextualSpacing/>
              <w:rPr>
                <w:rFonts w:cs="Arial"/>
                <w:lang w:val="sk-SK"/>
              </w:rPr>
            </w:pPr>
          </w:p>
        </w:tc>
      </w:tr>
    </w:tbl>
    <w:p w14:paraId="72871C80"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b/>
          <w:sz w:val="20"/>
          <w:szCs w:val="20"/>
        </w:rPr>
      </w:pPr>
    </w:p>
    <w:p w14:paraId="445D48A5"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49B8BC61" w14:textId="77777777" w:rsidR="00C74904" w:rsidRPr="00420C9D" w:rsidRDefault="00C74904" w:rsidP="00C74904">
      <w:pPr>
        <w:pStyle w:val="Zkladntext"/>
        <w:tabs>
          <w:tab w:val="num" w:pos="-720"/>
        </w:tabs>
        <w:spacing w:after="0" w:line="240" w:lineRule="auto"/>
        <w:contextualSpacing/>
        <w:rPr>
          <w:rFonts w:ascii="Arial" w:hAnsi="Arial" w:cs="Arial"/>
          <w:b w:val="0"/>
          <w:sz w:val="20"/>
          <w:szCs w:val="20"/>
        </w:rPr>
      </w:pPr>
      <w:bookmarkStart w:id="92" w:name="_Hlk173845774"/>
      <w:r w:rsidRPr="00420C9D">
        <w:rPr>
          <w:rFonts w:ascii="Arial" w:hAnsi="Arial" w:cs="Arial"/>
          <w:b w:val="0"/>
          <w:sz w:val="20"/>
          <w:szCs w:val="20"/>
        </w:rPr>
        <w:t>V .................................. dňa .................</w:t>
      </w:r>
    </w:p>
    <w:p w14:paraId="4F1FB84B" w14:textId="77777777" w:rsidR="00C74904" w:rsidRPr="00420C9D" w:rsidRDefault="00C74904" w:rsidP="00C74904">
      <w:pPr>
        <w:pStyle w:val="Zkladntext"/>
        <w:tabs>
          <w:tab w:val="num" w:pos="-720"/>
        </w:tabs>
        <w:spacing w:after="0" w:line="240" w:lineRule="auto"/>
        <w:contextualSpacing/>
        <w:rPr>
          <w:rFonts w:ascii="Arial" w:hAnsi="Arial" w:cs="Arial"/>
          <w:sz w:val="20"/>
          <w:szCs w:val="20"/>
        </w:rPr>
      </w:pPr>
    </w:p>
    <w:p w14:paraId="0EEDF40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59B7A821"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5B9CFEE"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746AC469" w14:textId="77777777"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p>
    <w:p w14:paraId="3EFDE02A" w14:textId="77777777" w:rsidR="00C74904" w:rsidRPr="00420C9D" w:rsidRDefault="00C74904" w:rsidP="00C74904">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2C8D7404"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49A87F3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026336E" w14:textId="77777777" w:rsidR="00C74904" w:rsidRPr="00420C9D" w:rsidRDefault="00C74904" w:rsidP="00C74904">
      <w:pPr>
        <w:tabs>
          <w:tab w:val="num" w:pos="720"/>
        </w:tabs>
        <w:spacing w:after="0" w:line="240" w:lineRule="auto"/>
        <w:contextualSpacing/>
        <w:jc w:val="both"/>
        <w:rPr>
          <w:rFonts w:ascii="Arial" w:eastAsia="Times New Roman" w:hAnsi="Arial" w:cs="Arial"/>
          <w:sz w:val="20"/>
          <w:szCs w:val="20"/>
        </w:rPr>
      </w:pPr>
    </w:p>
    <w:p w14:paraId="348FEEDC" w14:textId="77777777" w:rsidR="00C74904" w:rsidRPr="00420C9D" w:rsidRDefault="00C74904" w:rsidP="00C74904">
      <w:pPr>
        <w:tabs>
          <w:tab w:val="num" w:pos="720"/>
        </w:tabs>
        <w:spacing w:after="0" w:line="240" w:lineRule="auto"/>
        <w:contextualSpacing/>
        <w:jc w:val="both"/>
        <w:rPr>
          <w:rFonts w:ascii="Arial" w:eastAsia="Arial Unicode MS" w:hAnsi="Arial" w:cs="Arial"/>
          <w:caps/>
          <w:color w:val="FF0000"/>
          <w:sz w:val="20"/>
          <w:szCs w:val="20"/>
          <w:u w:color="000000"/>
          <w:bdr w:val="nil"/>
        </w:rPr>
      </w:pPr>
    </w:p>
    <w:bookmarkEnd w:id="92"/>
    <w:p w14:paraId="10CB36F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5F08F27B"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p>
    <w:p w14:paraId="754B3478" w14:textId="77777777" w:rsidR="00C74904" w:rsidRPr="00420C9D" w:rsidRDefault="00C74904" w:rsidP="00C74904">
      <w:pPr>
        <w:tabs>
          <w:tab w:val="num" w:pos="-720"/>
        </w:tabs>
        <w:spacing w:after="0" w:line="240" w:lineRule="auto"/>
        <w:contextualSpacing/>
        <w:jc w:val="both"/>
        <w:rPr>
          <w:rFonts w:ascii="Arial" w:eastAsia="Times New Roman" w:hAnsi="Arial" w:cs="Arial"/>
          <w:b/>
          <w:bCs/>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p>
    <w:p w14:paraId="6128CCFD" w14:textId="77777777" w:rsidR="00C74904" w:rsidRPr="00420C9D"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754CE73D" w14:textId="307B3266" w:rsidR="00C74904" w:rsidRDefault="00C74904"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0149457B" w14:textId="77777777" w:rsidR="00045F09" w:rsidRPr="00420C9D" w:rsidRDefault="00045F09" w:rsidP="00C74904">
      <w:pPr>
        <w:tabs>
          <w:tab w:val="left" w:pos="360"/>
          <w:tab w:val="num" w:pos="720"/>
        </w:tabs>
        <w:spacing w:after="0" w:line="240" w:lineRule="auto"/>
        <w:ind w:left="360" w:hanging="360"/>
        <w:contextualSpacing/>
        <w:jc w:val="both"/>
        <w:rPr>
          <w:rFonts w:ascii="Arial" w:eastAsia="Times New Roman" w:hAnsi="Arial" w:cs="Arial"/>
          <w:sz w:val="20"/>
          <w:szCs w:val="20"/>
        </w:rPr>
      </w:pPr>
    </w:p>
    <w:p w14:paraId="654B5E15" w14:textId="22500D7E" w:rsidR="00C74904" w:rsidRPr="00420C9D" w:rsidRDefault="00C74904" w:rsidP="00C74904">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eastAsia="Calibri" w:hAnsi="Arial" w:cs="Arial"/>
          <w:sz w:val="20"/>
          <w:szCs w:val="20"/>
        </w:rPr>
        <w:t xml:space="preserve">* </w:t>
      </w:r>
      <w:r w:rsidRPr="00420C9D">
        <w:rPr>
          <w:rFonts w:ascii="Arial" w:eastAsia="Calibri" w:hAnsi="Arial" w:cs="Arial"/>
          <w:sz w:val="20"/>
          <w:szCs w:val="20"/>
        </w:rPr>
        <w:tab/>
        <w:t xml:space="preserve">v prípade, že zhotoviteľom bola </w:t>
      </w:r>
      <w:r w:rsidRPr="00420C9D">
        <w:rPr>
          <w:rFonts w:ascii="Arial" w:eastAsia="Calibri" w:hAnsi="Arial" w:cs="Arial"/>
          <w:sz w:val="20"/>
          <w:szCs w:val="20"/>
          <w:u w:val="single"/>
        </w:rPr>
        <w:t xml:space="preserve">skupina dodávateľov/združenie, uveďte názov skupiny dodávateľov/združenia a členov skupiny dodávateľov/združenia s % podielom prác  </w:t>
      </w:r>
    </w:p>
    <w:p w14:paraId="50C571B8" w14:textId="41A87B08" w:rsidR="00C74904" w:rsidRDefault="00C74904" w:rsidP="00DD160F">
      <w:pPr>
        <w:spacing w:after="0" w:line="240" w:lineRule="auto"/>
        <w:jc w:val="both"/>
        <w:rPr>
          <w:rFonts w:ascii="Arial" w:eastAsia="Times New Roman" w:hAnsi="Arial" w:cs="Arial"/>
          <w:sz w:val="20"/>
          <w:szCs w:val="20"/>
        </w:rPr>
      </w:pPr>
    </w:p>
    <w:p w14:paraId="1B1A586B" w14:textId="77777777" w:rsidR="00C74904" w:rsidRPr="00C74904" w:rsidRDefault="00C74904" w:rsidP="00C74904">
      <w:pPr>
        <w:spacing w:after="0" w:line="240" w:lineRule="auto"/>
        <w:jc w:val="both"/>
        <w:rPr>
          <w:rFonts w:ascii="Arial" w:eastAsia="Times New Roman" w:hAnsi="Arial" w:cs="Arial"/>
          <w:b/>
          <w:bCs/>
          <w:sz w:val="20"/>
          <w:szCs w:val="20"/>
        </w:rPr>
      </w:pPr>
    </w:p>
    <w:p w14:paraId="28250A15" w14:textId="77777777" w:rsidR="00045F09"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2150E083" w14:textId="77777777" w:rsidR="00045F09" w:rsidRDefault="00045F09" w:rsidP="00C74904">
      <w:pPr>
        <w:spacing w:after="0" w:line="240" w:lineRule="auto"/>
        <w:jc w:val="both"/>
        <w:rPr>
          <w:rFonts w:ascii="Arial" w:eastAsia="Times New Roman" w:hAnsi="Arial" w:cs="Arial"/>
          <w:b/>
          <w:bCs/>
          <w:sz w:val="20"/>
          <w:szCs w:val="20"/>
        </w:rPr>
      </w:pPr>
    </w:p>
    <w:p w14:paraId="42F84011" w14:textId="77777777" w:rsidR="00045F09" w:rsidRDefault="00045F09" w:rsidP="00C74904">
      <w:pPr>
        <w:spacing w:after="0" w:line="240" w:lineRule="auto"/>
        <w:jc w:val="both"/>
        <w:rPr>
          <w:rFonts w:ascii="Arial" w:eastAsia="Times New Roman" w:hAnsi="Arial" w:cs="Arial"/>
          <w:b/>
          <w:bCs/>
          <w:sz w:val="20"/>
          <w:szCs w:val="20"/>
        </w:rPr>
      </w:pPr>
    </w:p>
    <w:p w14:paraId="57609D31" w14:textId="77777777" w:rsidR="00045F09" w:rsidRDefault="00045F09" w:rsidP="00C74904">
      <w:pPr>
        <w:spacing w:after="0" w:line="240" w:lineRule="auto"/>
        <w:jc w:val="both"/>
        <w:rPr>
          <w:rFonts w:ascii="Arial" w:eastAsia="Times New Roman" w:hAnsi="Arial" w:cs="Arial"/>
          <w:b/>
          <w:bCs/>
          <w:sz w:val="20"/>
          <w:szCs w:val="20"/>
        </w:rPr>
      </w:pPr>
    </w:p>
    <w:p w14:paraId="5CBEBE3C" w14:textId="48BEB633" w:rsidR="00C74904" w:rsidRPr="00C74904" w:rsidRDefault="00C74904" w:rsidP="00C74904">
      <w:pPr>
        <w:spacing w:after="0" w:line="240" w:lineRule="auto"/>
        <w:jc w:val="both"/>
        <w:rPr>
          <w:rFonts w:ascii="Arial" w:eastAsia="Times New Roman" w:hAnsi="Arial" w:cs="Arial"/>
          <w:b/>
          <w:bCs/>
          <w:sz w:val="20"/>
          <w:szCs w:val="20"/>
        </w:rPr>
      </w:pP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r w:rsidRPr="00C74904">
        <w:rPr>
          <w:rFonts w:ascii="Arial" w:eastAsia="Times New Roman" w:hAnsi="Arial" w:cs="Arial"/>
          <w:b/>
          <w:bCs/>
          <w:sz w:val="20"/>
          <w:szCs w:val="20"/>
        </w:rPr>
        <w:tab/>
      </w:r>
    </w:p>
    <w:p w14:paraId="4B7DC6C7" w14:textId="333F9CD5" w:rsidR="00C74904" w:rsidRDefault="00C74904" w:rsidP="00DD160F">
      <w:pPr>
        <w:spacing w:after="0" w:line="240" w:lineRule="auto"/>
        <w:jc w:val="both"/>
        <w:rPr>
          <w:rFonts w:ascii="Arial" w:eastAsia="Times New Roman" w:hAnsi="Arial" w:cs="Arial"/>
          <w:sz w:val="20"/>
          <w:szCs w:val="20"/>
        </w:rPr>
      </w:pPr>
    </w:p>
    <w:p w14:paraId="2A70575F" w14:textId="77777777" w:rsidR="00C74904" w:rsidRPr="002A2CAF" w:rsidRDefault="00C74904" w:rsidP="00DD160F">
      <w:pPr>
        <w:spacing w:after="0" w:line="240" w:lineRule="auto"/>
        <w:jc w:val="both"/>
        <w:rPr>
          <w:rFonts w:ascii="Arial" w:eastAsia="Times New Roman" w:hAnsi="Arial" w:cs="Arial"/>
          <w:sz w:val="20"/>
          <w:szCs w:val="20"/>
        </w:rPr>
      </w:pPr>
    </w:p>
    <w:p w14:paraId="2B2C7315" w14:textId="6347A619" w:rsidR="009373D5" w:rsidRPr="002A2CAF" w:rsidRDefault="009373D5" w:rsidP="00DD160F">
      <w:pPr>
        <w:spacing w:after="0" w:line="240" w:lineRule="auto"/>
        <w:jc w:val="both"/>
        <w:rPr>
          <w:rFonts w:ascii="Arial" w:eastAsia="Times New Roman" w:hAnsi="Arial" w:cs="Arial"/>
          <w:sz w:val="20"/>
          <w:szCs w:val="20"/>
        </w:rPr>
      </w:pPr>
    </w:p>
    <w:p w14:paraId="4EBBF322" w14:textId="2B48A06A" w:rsidR="009373D5" w:rsidRDefault="00045F09" w:rsidP="00045F09">
      <w:pPr>
        <w:tabs>
          <w:tab w:val="left" w:pos="1985"/>
        </w:tabs>
        <w:spacing w:after="0" w:line="240" w:lineRule="auto"/>
        <w:ind w:left="1985" w:hanging="1985"/>
        <w:jc w:val="center"/>
        <w:rPr>
          <w:rFonts w:ascii="Arial" w:eastAsia="Times New Roman" w:hAnsi="Arial" w:cs="Arial"/>
          <w:b/>
          <w:sz w:val="24"/>
          <w:szCs w:val="24"/>
        </w:rPr>
      </w:pPr>
      <w:r w:rsidRPr="00045F09">
        <w:rPr>
          <w:rFonts w:ascii="Arial" w:eastAsia="Times New Roman" w:hAnsi="Arial" w:cs="Arial"/>
          <w:b/>
          <w:sz w:val="24"/>
          <w:szCs w:val="24"/>
        </w:rPr>
        <w:t>PRÍLOHA B11B</w:t>
      </w:r>
      <w:r>
        <w:rPr>
          <w:rFonts w:ascii="Arial" w:eastAsia="Times New Roman" w:hAnsi="Arial" w:cs="Arial"/>
          <w:b/>
          <w:sz w:val="24"/>
          <w:szCs w:val="24"/>
        </w:rPr>
        <w:t xml:space="preserve"> </w:t>
      </w:r>
      <w:r w:rsidRPr="00045F09">
        <w:rPr>
          <w:rFonts w:ascii="Arial" w:eastAsia="Times New Roman" w:hAnsi="Arial" w:cs="Arial"/>
          <w:b/>
          <w:sz w:val="24"/>
          <w:szCs w:val="24"/>
        </w:rPr>
        <w:t>K</w:t>
      </w:r>
      <w:r>
        <w:rPr>
          <w:rFonts w:ascii="Arial" w:eastAsia="Times New Roman" w:hAnsi="Arial" w:cs="Arial"/>
          <w:b/>
          <w:sz w:val="24"/>
          <w:szCs w:val="24"/>
        </w:rPr>
        <w:t>ĽÚČOVÉ STROJOVÉ VYBAVENIE – PRAVIDLO P2</w:t>
      </w:r>
    </w:p>
    <w:p w14:paraId="1C3EDAC7" w14:textId="77777777" w:rsidR="00D313DC" w:rsidRDefault="00D313DC" w:rsidP="00045F09">
      <w:pPr>
        <w:tabs>
          <w:tab w:val="left" w:pos="1985"/>
        </w:tabs>
        <w:spacing w:after="0" w:line="240" w:lineRule="auto"/>
        <w:ind w:left="1985" w:hanging="1985"/>
        <w:jc w:val="center"/>
        <w:rPr>
          <w:rFonts w:ascii="Arial" w:eastAsia="Times New Roman" w:hAnsi="Arial" w:cs="Arial"/>
          <w:b/>
          <w:sz w:val="24"/>
          <w:szCs w:val="24"/>
        </w:rPr>
      </w:pPr>
    </w:p>
    <w:tbl>
      <w:tblPr>
        <w:tblpPr w:leftFromText="141" w:rightFromText="141" w:vertAnchor="text" w:horzAnchor="margin" w:tblpY="115"/>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969"/>
      </w:tblGrid>
      <w:tr w:rsidR="00D313DC" w:rsidRPr="00045F09" w14:paraId="1967AF97" w14:textId="77777777" w:rsidTr="00D313DC">
        <w:tc>
          <w:tcPr>
            <w:tcW w:w="5240" w:type="dxa"/>
            <w:tcBorders>
              <w:bottom w:val="thinThickSmallGap" w:sz="24" w:space="0" w:color="auto"/>
            </w:tcBorders>
            <w:shd w:val="clear" w:color="auto" w:fill="auto"/>
          </w:tcPr>
          <w:p w14:paraId="77B1A5DF" w14:textId="77777777" w:rsidR="00D313DC" w:rsidRPr="00045F09" w:rsidRDefault="00D313DC" w:rsidP="00D313DC">
            <w:pPr>
              <w:tabs>
                <w:tab w:val="left" w:pos="1560"/>
              </w:tabs>
              <w:spacing w:after="0" w:line="240" w:lineRule="auto"/>
              <w:jc w:val="center"/>
              <w:rPr>
                <w:rFonts w:ascii="Arial" w:eastAsia="Times New Roman" w:hAnsi="Arial" w:cs="Times New Roman"/>
                <w:b/>
                <w:bCs/>
                <w:sz w:val="18"/>
                <w:szCs w:val="18"/>
              </w:rPr>
            </w:pPr>
            <w:r w:rsidRPr="00045F09">
              <w:rPr>
                <w:rFonts w:ascii="Arial" w:eastAsia="Times New Roman" w:hAnsi="Arial" w:cs="Times New Roman"/>
                <w:b/>
                <w:bCs/>
                <w:sz w:val="18"/>
                <w:szCs w:val="18"/>
              </w:rPr>
              <w:t>Typ stroja a zariadenia</w:t>
            </w:r>
          </w:p>
        </w:tc>
        <w:tc>
          <w:tcPr>
            <w:tcW w:w="3969" w:type="dxa"/>
            <w:tcBorders>
              <w:bottom w:val="thinThickSmallGap" w:sz="24" w:space="0" w:color="auto"/>
            </w:tcBorders>
            <w:shd w:val="clear" w:color="auto" w:fill="auto"/>
          </w:tcPr>
          <w:p w14:paraId="753550BF" w14:textId="451F3E9A" w:rsidR="00D313DC" w:rsidRPr="00045F09" w:rsidRDefault="00D313DC" w:rsidP="00D313DC">
            <w:pPr>
              <w:tabs>
                <w:tab w:val="left" w:pos="1560"/>
              </w:tabs>
              <w:spacing w:after="0" w:line="240" w:lineRule="auto"/>
              <w:jc w:val="center"/>
              <w:rPr>
                <w:rFonts w:ascii="Arial" w:eastAsia="Times New Roman" w:hAnsi="Arial" w:cs="Times New Roman"/>
                <w:b/>
                <w:bCs/>
                <w:sz w:val="18"/>
                <w:szCs w:val="18"/>
              </w:rPr>
            </w:pPr>
            <w:r w:rsidRPr="00045F09">
              <w:rPr>
                <w:rFonts w:ascii="Arial" w:eastAsia="Times New Roman" w:hAnsi="Arial" w:cs="Times New Roman"/>
                <w:b/>
                <w:bCs/>
                <w:sz w:val="18"/>
                <w:szCs w:val="18"/>
              </w:rPr>
              <w:t xml:space="preserve">Celkový počet </w:t>
            </w:r>
            <w:r>
              <w:rPr>
                <w:rFonts w:ascii="Arial" w:eastAsia="Times New Roman" w:hAnsi="Arial" w:cs="Times New Roman"/>
                <w:b/>
                <w:bCs/>
                <w:sz w:val="18"/>
                <w:szCs w:val="18"/>
              </w:rPr>
              <w:t>kompletov</w:t>
            </w:r>
          </w:p>
        </w:tc>
      </w:tr>
      <w:tr w:rsidR="00D313DC" w:rsidRPr="00045F09" w14:paraId="70ED55F7"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8059A"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zemné práce</w:t>
            </w:r>
          </w:p>
          <w:p w14:paraId="498BC54E"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121D0B71"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Dozér – 2 ks</w:t>
            </w:r>
          </w:p>
          <w:p w14:paraId="7F4CBA2D"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Nákladný automobil (6x6 alebo 8x8) – 15 ks</w:t>
            </w:r>
          </w:p>
          <w:p w14:paraId="3D8F3F2B"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Gréder – 2 ks</w:t>
            </w:r>
          </w:p>
          <w:p w14:paraId="3B7720F9"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Kolesový nakladač – 2 ks</w:t>
            </w:r>
          </w:p>
          <w:p w14:paraId="6438CDD1"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Pásové rýpadlo – 2 ks</w:t>
            </w:r>
          </w:p>
          <w:p w14:paraId="723CB133"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Kolesové rýpadlo – 2 ks</w:t>
            </w:r>
          </w:p>
          <w:p w14:paraId="1D66EF69" w14:textId="77777777" w:rsidR="00D313DC" w:rsidRPr="002A2CAF" w:rsidRDefault="00D313DC" w:rsidP="00D313DC">
            <w:pPr>
              <w:widowControl w:val="0"/>
              <w:numPr>
                <w:ilvl w:val="0"/>
                <w:numId w:val="55"/>
              </w:numPr>
              <w:tabs>
                <w:tab w:val="left" w:pos="851"/>
                <w:tab w:val="left" w:pos="1134"/>
                <w:tab w:val="left" w:pos="1276"/>
              </w:tabs>
              <w:spacing w:after="0" w:line="240" w:lineRule="auto"/>
              <w:ind w:left="341"/>
              <w:contextualSpacing/>
              <w:rPr>
                <w:rFonts w:ascii="Arial" w:eastAsia="Arial" w:hAnsi="Arial" w:cs="Arial"/>
                <w:sz w:val="20"/>
                <w:szCs w:val="20"/>
              </w:rPr>
            </w:pPr>
            <w:r w:rsidRPr="002A2CAF">
              <w:rPr>
                <w:rFonts w:ascii="Arial" w:eastAsia="Arial" w:hAnsi="Arial" w:cs="Arial"/>
                <w:sz w:val="20"/>
                <w:szCs w:val="20"/>
              </w:rPr>
              <w:t>Rýpadlo – nakladač – 2 ks</w:t>
            </w:r>
          </w:p>
          <w:p w14:paraId="10FB489E" w14:textId="77777777" w:rsidR="00D313DC" w:rsidRPr="00D313DC" w:rsidRDefault="00D313DC" w:rsidP="00D313DC">
            <w:pPr>
              <w:pStyle w:val="Odsekzoznamu"/>
              <w:numPr>
                <w:ilvl w:val="0"/>
                <w:numId w:val="55"/>
              </w:numPr>
              <w:tabs>
                <w:tab w:val="left" w:pos="1560"/>
              </w:tabs>
              <w:spacing w:after="0" w:line="240" w:lineRule="auto"/>
              <w:ind w:left="311" w:hanging="311"/>
              <w:jc w:val="both"/>
              <w:rPr>
                <w:rFonts w:ascii="Arial" w:eastAsia="Times New Roman" w:hAnsi="Arial" w:cs="Times New Roman"/>
                <w:bCs/>
                <w:sz w:val="20"/>
                <w:szCs w:val="20"/>
              </w:rPr>
            </w:pPr>
            <w:r w:rsidRPr="00D313DC">
              <w:rPr>
                <w:rFonts w:ascii="Arial" w:eastAsia="Arial" w:hAnsi="Arial" w:cs="Arial"/>
                <w:sz w:val="20"/>
                <w:szCs w:val="20"/>
              </w:rPr>
              <w:t xml:space="preserve">Vibračný </w:t>
            </w:r>
            <w:r w:rsidRPr="00D313DC">
              <w:rPr>
                <w:rFonts w:ascii="Arial" w:eastAsia="Arial" w:hAnsi="Arial" w:cs="Arial"/>
                <w:color w:val="000000"/>
                <w:sz w:val="20"/>
                <w:szCs w:val="20"/>
              </w:rPr>
              <w:t>zemný valec – 2 ks</w:t>
            </w:r>
          </w:p>
        </w:tc>
        <w:tc>
          <w:tcPr>
            <w:tcW w:w="3969" w:type="dxa"/>
            <w:shd w:val="clear" w:color="auto" w:fill="auto"/>
          </w:tcPr>
          <w:p w14:paraId="131D9517"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4B625B8B"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7D0ED"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b/>
                <w:color w:val="000000"/>
                <w:sz w:val="20"/>
                <w:szCs w:val="20"/>
              </w:rPr>
            </w:pPr>
            <w:r w:rsidRPr="002A2CAF">
              <w:rPr>
                <w:rFonts w:ascii="Arial" w:eastAsia="Arial" w:hAnsi="Arial" w:cs="Arial"/>
                <w:b/>
                <w:color w:val="000000"/>
                <w:sz w:val="20"/>
                <w:szCs w:val="20"/>
              </w:rPr>
              <w:t>Stroje na realizáciu tunelov</w:t>
            </w:r>
          </w:p>
          <w:p w14:paraId="32E6F907" w14:textId="77777777" w:rsidR="00D313DC" w:rsidRPr="002A2CAF" w:rsidRDefault="00D313DC" w:rsidP="00D313DC">
            <w:pPr>
              <w:widowControl w:val="0"/>
              <w:tabs>
                <w:tab w:val="left" w:pos="567"/>
                <w:tab w:val="left" w:pos="851"/>
                <w:tab w:val="left" w:pos="1134"/>
                <w:tab w:val="left" w:pos="1276"/>
              </w:tabs>
              <w:spacing w:after="0" w:line="240" w:lineRule="auto"/>
              <w:contextualSpacing/>
              <w:rPr>
                <w:rFonts w:ascii="Arial" w:eastAsia="Arial" w:hAnsi="Arial" w:cs="Arial"/>
                <w:color w:val="000000"/>
                <w:sz w:val="20"/>
                <w:szCs w:val="20"/>
              </w:rPr>
            </w:pPr>
            <w:r w:rsidRPr="002A2CAF">
              <w:rPr>
                <w:rFonts w:ascii="Arial" w:eastAsia="Arial" w:hAnsi="Arial" w:cs="Arial"/>
                <w:color w:val="000000"/>
                <w:sz w:val="20"/>
                <w:szCs w:val="20"/>
              </w:rPr>
              <w:t>1 komplet:</w:t>
            </w:r>
          </w:p>
          <w:p w14:paraId="61EC4EB8" w14:textId="77777777" w:rsidR="00D313DC" w:rsidRPr="002A2CAF"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Vrtný voz dvojlafetový pre tunelové práce – 4</w:t>
            </w:r>
            <w:r>
              <w:rPr>
                <w:rFonts w:ascii="Arial" w:eastAsia="Arial" w:hAnsi="Arial" w:cs="Arial"/>
                <w:color w:val="000000"/>
                <w:sz w:val="20"/>
                <w:szCs w:val="20"/>
              </w:rPr>
              <w:t xml:space="preserve"> </w:t>
            </w:r>
            <w:r w:rsidRPr="002A2CAF">
              <w:rPr>
                <w:rFonts w:ascii="Arial" w:eastAsia="Arial" w:hAnsi="Arial" w:cs="Arial"/>
                <w:color w:val="000000"/>
                <w:sz w:val="20"/>
                <w:szCs w:val="20"/>
              </w:rPr>
              <w:t>ks</w:t>
            </w:r>
          </w:p>
          <w:p w14:paraId="4194C621" w14:textId="77777777" w:rsidR="00D313DC" w:rsidRPr="002A2CAF"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Pásové tunelové rýpadlo – 4 ks</w:t>
            </w:r>
          </w:p>
          <w:p w14:paraId="21B17B79" w14:textId="77777777" w:rsidR="00D313DC"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Kolesový nakladač pre tunelové práce s objemom lyžice min. 3,5 m3 – 4 ks</w:t>
            </w:r>
          </w:p>
          <w:p w14:paraId="2394A240" w14:textId="5F92E6EA" w:rsidR="00D313DC" w:rsidRPr="00D313DC" w:rsidRDefault="00D313DC" w:rsidP="00D313DC">
            <w:pPr>
              <w:widowControl w:val="0"/>
              <w:numPr>
                <w:ilvl w:val="0"/>
                <w:numId w:val="56"/>
              </w:numPr>
              <w:tabs>
                <w:tab w:val="left" w:pos="360"/>
                <w:tab w:val="left" w:pos="1134"/>
                <w:tab w:val="left" w:pos="1276"/>
              </w:tabs>
              <w:spacing w:after="0" w:line="240" w:lineRule="auto"/>
              <w:ind w:left="341"/>
              <w:contextualSpacing/>
              <w:rPr>
                <w:rFonts w:ascii="Arial" w:eastAsia="Arial" w:hAnsi="Arial" w:cs="Arial"/>
                <w:color w:val="000000"/>
                <w:sz w:val="20"/>
                <w:szCs w:val="20"/>
              </w:rPr>
            </w:pPr>
            <w:r w:rsidRPr="00D313DC">
              <w:rPr>
                <w:rFonts w:ascii="Arial" w:eastAsia="Arial" w:hAnsi="Arial" w:cs="Arial"/>
                <w:color w:val="000000"/>
                <w:sz w:val="20"/>
                <w:szCs w:val="20"/>
              </w:rPr>
              <w:t>Manipulátor na striekanie betónovej zmesi – 3 ks</w:t>
            </w:r>
          </w:p>
        </w:tc>
        <w:tc>
          <w:tcPr>
            <w:tcW w:w="3969" w:type="dxa"/>
            <w:shd w:val="clear" w:color="auto" w:fill="auto"/>
          </w:tcPr>
          <w:p w14:paraId="18212A59"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6D6DD2F8"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EBAB7"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Špeciálne stroje a vybavenie</w:t>
            </w:r>
          </w:p>
          <w:p w14:paraId="282DC271"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7E893938"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1 x výsuvná skruž alebo </w:t>
            </w:r>
          </w:p>
          <w:p w14:paraId="7165272E"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4 x betonárske vozíky pre letmú betonáž alebo 1 x montážny súbor </w:t>
            </w:r>
          </w:p>
          <w:p w14:paraId="33981FD8" w14:textId="77777777" w:rsidR="00D313DC" w:rsidRPr="002A2CAF"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 xml:space="preserve">alebo 1 x technológia vysúvania </w:t>
            </w:r>
          </w:p>
          <w:p w14:paraId="6E0A69FF" w14:textId="77777777" w:rsidR="00D313DC" w:rsidRDefault="00D313DC" w:rsidP="00D313DC">
            <w:pPr>
              <w:widowControl w:val="0"/>
              <w:numPr>
                <w:ilvl w:val="0"/>
                <w:numId w:val="57"/>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alebo 75 000 m</w:t>
            </w:r>
            <w:r w:rsidRPr="002A2CAF">
              <w:rPr>
                <w:rFonts w:ascii="Arial" w:eastAsia="Arial" w:hAnsi="Arial" w:cs="Arial"/>
                <w:color w:val="000000"/>
                <w:sz w:val="20"/>
                <w:szCs w:val="20"/>
                <w:vertAlign w:val="superscript"/>
              </w:rPr>
              <w:t>3</w:t>
            </w:r>
            <w:r w:rsidRPr="002A2CAF">
              <w:rPr>
                <w:rFonts w:ascii="Arial" w:eastAsia="Arial" w:hAnsi="Arial" w:cs="Arial"/>
                <w:color w:val="000000"/>
                <w:sz w:val="20"/>
                <w:szCs w:val="20"/>
              </w:rPr>
              <w:t xml:space="preserve"> obostavaného priestoru pevnej skruže.</w:t>
            </w:r>
          </w:p>
          <w:p w14:paraId="2091553F" w14:textId="77777777" w:rsidR="00D313DC" w:rsidRPr="002A2CAF" w:rsidRDefault="00D313DC" w:rsidP="00D313DC">
            <w:pPr>
              <w:widowControl w:val="0"/>
              <w:tabs>
                <w:tab w:val="left" w:pos="341"/>
                <w:tab w:val="left" w:pos="1134"/>
                <w:tab w:val="left" w:pos="1276"/>
              </w:tabs>
              <w:spacing w:after="0" w:line="240" w:lineRule="auto"/>
              <w:ind w:left="341"/>
              <w:contextualSpacing/>
              <w:rPr>
                <w:rFonts w:ascii="Arial" w:eastAsia="Arial" w:hAnsi="Arial" w:cs="Arial"/>
                <w:color w:val="000000"/>
                <w:sz w:val="20"/>
                <w:szCs w:val="20"/>
              </w:rPr>
            </w:pPr>
          </w:p>
          <w:p w14:paraId="0280243D" w14:textId="77777777" w:rsidR="00D313DC" w:rsidRPr="002A2CAF" w:rsidRDefault="00D313DC" w:rsidP="00D313DC">
            <w:pPr>
              <w:widowControl w:val="0"/>
              <w:tabs>
                <w:tab w:val="left" w:pos="341"/>
                <w:tab w:val="left" w:pos="1134"/>
                <w:tab w:val="left" w:pos="1276"/>
              </w:tabs>
              <w:spacing w:after="0" w:line="240" w:lineRule="auto"/>
              <w:ind w:left="341" w:hanging="341"/>
              <w:rPr>
                <w:rFonts w:ascii="Arial" w:eastAsia="Arial" w:hAnsi="Arial" w:cs="Arial"/>
                <w:color w:val="000000"/>
                <w:sz w:val="20"/>
                <w:szCs w:val="20"/>
              </w:rPr>
            </w:pPr>
            <w:r w:rsidRPr="002A2CAF">
              <w:rPr>
                <w:rFonts w:ascii="Arial" w:eastAsia="Arial" w:hAnsi="Arial" w:cs="Arial"/>
                <w:color w:val="000000"/>
                <w:sz w:val="20"/>
                <w:szCs w:val="20"/>
              </w:rPr>
              <w:t>1 komplet:</w:t>
            </w:r>
          </w:p>
          <w:p w14:paraId="7BC347D1" w14:textId="77777777" w:rsidR="00D313DC" w:rsidRDefault="00D313DC" w:rsidP="00D313DC">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2A2CAF">
              <w:rPr>
                <w:rFonts w:ascii="Arial" w:eastAsia="Arial" w:hAnsi="Arial" w:cs="Arial"/>
                <w:color w:val="000000"/>
                <w:sz w:val="20"/>
                <w:szCs w:val="20"/>
              </w:rPr>
              <w:t>betonáreň s výkonom 130 m3/h – 2 ks (povoľuje sa aj súčet betonárni s menším hodinovým výkonom)</w:t>
            </w:r>
          </w:p>
          <w:p w14:paraId="1B03D6DA" w14:textId="526EB284" w:rsidR="00D313DC" w:rsidRPr="00D313DC" w:rsidRDefault="00D313DC" w:rsidP="00D313DC">
            <w:pPr>
              <w:widowControl w:val="0"/>
              <w:numPr>
                <w:ilvl w:val="0"/>
                <w:numId w:val="58"/>
              </w:numPr>
              <w:tabs>
                <w:tab w:val="left" w:pos="341"/>
                <w:tab w:val="left" w:pos="1134"/>
                <w:tab w:val="left" w:pos="1276"/>
              </w:tabs>
              <w:spacing w:after="0" w:line="240" w:lineRule="auto"/>
              <w:ind w:left="341" w:hanging="341"/>
              <w:contextualSpacing/>
              <w:rPr>
                <w:rFonts w:ascii="Arial" w:eastAsia="Arial" w:hAnsi="Arial" w:cs="Arial"/>
                <w:color w:val="000000"/>
                <w:sz w:val="20"/>
                <w:szCs w:val="20"/>
              </w:rPr>
            </w:pPr>
            <w:r w:rsidRPr="00D313DC">
              <w:rPr>
                <w:rFonts w:ascii="Arial" w:eastAsia="Arial" w:hAnsi="Arial" w:cs="Arial"/>
                <w:color w:val="000000"/>
                <w:sz w:val="20"/>
                <w:szCs w:val="20"/>
              </w:rPr>
              <w:t>domiešavač – 5 ks</w:t>
            </w:r>
          </w:p>
        </w:tc>
        <w:tc>
          <w:tcPr>
            <w:tcW w:w="3969" w:type="dxa"/>
            <w:shd w:val="clear" w:color="auto" w:fill="auto"/>
          </w:tcPr>
          <w:p w14:paraId="7D5628F2"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r w:rsidR="00D313DC" w:rsidRPr="00045F09" w14:paraId="48D5008F" w14:textId="77777777" w:rsidTr="00D313DC">
        <w:tc>
          <w:tcPr>
            <w:tcW w:w="5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370DA"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b/>
                <w:color w:val="000000"/>
                <w:sz w:val="20"/>
                <w:szCs w:val="20"/>
              </w:rPr>
            </w:pPr>
            <w:r w:rsidRPr="002A2CAF">
              <w:rPr>
                <w:rFonts w:ascii="Arial" w:eastAsia="Arial" w:hAnsi="Arial" w:cs="Arial"/>
                <w:b/>
                <w:color w:val="000000"/>
                <w:sz w:val="20"/>
                <w:szCs w:val="20"/>
              </w:rPr>
              <w:t>Stroje a vybavenie na pokládku asfaltových zmesí</w:t>
            </w:r>
          </w:p>
          <w:p w14:paraId="1B4D1F4F" w14:textId="77777777" w:rsidR="00D313DC" w:rsidRPr="002A2CAF" w:rsidRDefault="00D313DC" w:rsidP="00D313DC">
            <w:pPr>
              <w:widowControl w:val="0"/>
              <w:tabs>
                <w:tab w:val="left" w:pos="567"/>
                <w:tab w:val="left" w:pos="851"/>
                <w:tab w:val="left" w:pos="1134"/>
                <w:tab w:val="left" w:pos="1276"/>
              </w:tabs>
              <w:spacing w:after="0" w:line="240" w:lineRule="auto"/>
              <w:rPr>
                <w:rFonts w:ascii="Arial" w:eastAsia="Arial" w:hAnsi="Arial" w:cs="Arial"/>
                <w:color w:val="000000"/>
                <w:sz w:val="20"/>
                <w:szCs w:val="20"/>
              </w:rPr>
            </w:pPr>
            <w:r w:rsidRPr="002A2CAF">
              <w:rPr>
                <w:rFonts w:ascii="Arial" w:eastAsia="Arial" w:hAnsi="Arial" w:cs="Arial"/>
                <w:color w:val="000000"/>
                <w:sz w:val="20"/>
                <w:szCs w:val="20"/>
              </w:rPr>
              <w:t>1 komplet:</w:t>
            </w:r>
          </w:p>
          <w:p w14:paraId="78B6D171"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finišer na pokládku živičných zmesí pre min, šírku kladenia 10,5 m – 1 ks</w:t>
            </w:r>
          </w:p>
          <w:p w14:paraId="188DE1A7"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vibračný valec na hutnenie živičných zmesí – 3 ks</w:t>
            </w:r>
          </w:p>
          <w:p w14:paraId="1616720D" w14:textId="77777777" w:rsidR="00D313DC" w:rsidRPr="002A2CAF"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fréza asfaltových konštrukcii – 2 ks</w:t>
            </w:r>
          </w:p>
          <w:p w14:paraId="6A3FC3D5" w14:textId="77777777" w:rsidR="00D313DC"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2A2CAF">
              <w:rPr>
                <w:rFonts w:ascii="Arial" w:eastAsia="Arial" w:hAnsi="Arial" w:cs="Arial"/>
                <w:color w:val="000000"/>
                <w:sz w:val="20"/>
                <w:szCs w:val="20"/>
              </w:rPr>
              <w:t>distribútor asfaltu – 1 ks</w:t>
            </w:r>
          </w:p>
          <w:p w14:paraId="1655495D" w14:textId="6C00801D" w:rsidR="00D313DC" w:rsidRPr="00D313DC" w:rsidRDefault="00D313DC" w:rsidP="00D313DC">
            <w:pPr>
              <w:widowControl w:val="0"/>
              <w:numPr>
                <w:ilvl w:val="0"/>
                <w:numId w:val="59"/>
              </w:numPr>
              <w:tabs>
                <w:tab w:val="left" w:pos="567"/>
                <w:tab w:val="left" w:pos="1134"/>
                <w:tab w:val="left" w:pos="1276"/>
              </w:tabs>
              <w:spacing w:after="0" w:line="240" w:lineRule="auto"/>
              <w:ind w:left="341"/>
              <w:contextualSpacing/>
              <w:rPr>
                <w:rFonts w:ascii="Arial" w:eastAsia="Arial" w:hAnsi="Arial" w:cs="Arial"/>
                <w:color w:val="000000"/>
                <w:sz w:val="20"/>
                <w:szCs w:val="20"/>
              </w:rPr>
            </w:pPr>
            <w:r w:rsidRPr="00D313DC">
              <w:rPr>
                <w:rFonts w:ascii="Arial" w:eastAsia="Arial" w:hAnsi="Arial" w:cs="Arial"/>
                <w:color w:val="000000"/>
                <w:sz w:val="20"/>
                <w:szCs w:val="20"/>
              </w:rPr>
              <w:t>obaľovacia súprava na výrobu asfaltových zmesí min. 100t/h – 1 ks (musí spĺňať najmä TKP 6/2019, bod 9.2)</w:t>
            </w:r>
          </w:p>
        </w:tc>
        <w:tc>
          <w:tcPr>
            <w:tcW w:w="3969" w:type="dxa"/>
            <w:shd w:val="clear" w:color="auto" w:fill="auto"/>
          </w:tcPr>
          <w:p w14:paraId="60EC299C" w14:textId="77777777" w:rsidR="00D313DC" w:rsidRPr="00045F09" w:rsidRDefault="00D313DC" w:rsidP="00D313DC">
            <w:pPr>
              <w:tabs>
                <w:tab w:val="left" w:pos="1560"/>
              </w:tabs>
              <w:spacing w:after="0" w:line="240" w:lineRule="auto"/>
              <w:jc w:val="center"/>
              <w:rPr>
                <w:rFonts w:ascii="Arial" w:eastAsia="Times New Roman" w:hAnsi="Arial" w:cs="Times New Roman"/>
                <w:bCs/>
                <w:sz w:val="20"/>
                <w:szCs w:val="20"/>
              </w:rPr>
            </w:pPr>
          </w:p>
        </w:tc>
      </w:tr>
    </w:tbl>
    <w:p w14:paraId="68589FC9" w14:textId="77777777" w:rsidR="00045F09" w:rsidRDefault="00045F09" w:rsidP="00045F09">
      <w:pPr>
        <w:tabs>
          <w:tab w:val="left" w:pos="1985"/>
        </w:tabs>
        <w:spacing w:after="0" w:line="240" w:lineRule="auto"/>
        <w:ind w:left="1985" w:hanging="1985"/>
        <w:jc w:val="center"/>
        <w:rPr>
          <w:rFonts w:ascii="Arial" w:eastAsia="Times New Roman" w:hAnsi="Arial" w:cs="Arial"/>
          <w:b/>
          <w:sz w:val="24"/>
          <w:szCs w:val="24"/>
        </w:rPr>
      </w:pPr>
    </w:p>
    <w:p w14:paraId="1F8B11F6" w14:textId="7828AA68" w:rsidR="00D313DC" w:rsidRPr="00420C9D" w:rsidRDefault="00D313DC" w:rsidP="00D313DC">
      <w:pPr>
        <w:pStyle w:val="Zkladntext"/>
        <w:tabs>
          <w:tab w:val="num" w:pos="-720"/>
        </w:tabs>
        <w:spacing w:after="0" w:line="240" w:lineRule="auto"/>
        <w:contextualSpacing/>
        <w:rPr>
          <w:rFonts w:ascii="Arial" w:hAnsi="Arial" w:cs="Arial"/>
          <w:b w:val="0"/>
          <w:sz w:val="20"/>
          <w:szCs w:val="20"/>
        </w:rPr>
      </w:pPr>
      <w:r w:rsidRPr="00420C9D">
        <w:rPr>
          <w:rFonts w:ascii="Arial" w:hAnsi="Arial" w:cs="Arial"/>
          <w:b w:val="0"/>
          <w:sz w:val="20"/>
          <w:szCs w:val="20"/>
        </w:rPr>
        <w:t>V .................................. dňa .................</w:t>
      </w:r>
    </w:p>
    <w:p w14:paraId="353CD06D" w14:textId="77777777" w:rsidR="00D313DC" w:rsidRPr="00420C9D" w:rsidRDefault="00D313DC" w:rsidP="00D313DC">
      <w:pPr>
        <w:pStyle w:val="Zkladntext"/>
        <w:tabs>
          <w:tab w:val="num" w:pos="-720"/>
        </w:tabs>
        <w:spacing w:after="0" w:line="240" w:lineRule="auto"/>
        <w:contextualSpacing/>
        <w:rPr>
          <w:rFonts w:ascii="Arial" w:hAnsi="Arial" w:cs="Arial"/>
          <w:sz w:val="20"/>
          <w:szCs w:val="20"/>
        </w:rPr>
      </w:pPr>
    </w:p>
    <w:p w14:paraId="7914B911"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p>
    <w:p w14:paraId="2B0CA85B"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p>
    <w:p w14:paraId="1FA3632F" w14:textId="77777777" w:rsidR="00D313DC" w:rsidRPr="00420C9D" w:rsidRDefault="00D313DC" w:rsidP="00D313DC">
      <w:pPr>
        <w:tabs>
          <w:tab w:val="left" w:pos="360"/>
          <w:tab w:val="num" w:pos="720"/>
        </w:tabs>
        <w:spacing w:after="0" w:line="240" w:lineRule="auto"/>
        <w:ind w:left="360" w:hanging="360"/>
        <w:contextualSpacing/>
        <w:jc w:val="both"/>
        <w:rPr>
          <w:rFonts w:ascii="Arial" w:hAnsi="Arial" w:cs="Arial"/>
          <w:sz w:val="20"/>
          <w:szCs w:val="20"/>
        </w:rPr>
      </w:pPr>
    </w:p>
    <w:p w14:paraId="342990AA" w14:textId="77777777" w:rsidR="00D313DC" w:rsidRPr="00420C9D" w:rsidRDefault="00D313DC" w:rsidP="00D313DC">
      <w:pPr>
        <w:tabs>
          <w:tab w:val="num" w:pos="-720"/>
        </w:tabs>
        <w:spacing w:after="0" w:line="240" w:lineRule="auto"/>
        <w:contextualSpacing/>
        <w:jc w:val="both"/>
        <w:rPr>
          <w:rFonts w:ascii="Arial" w:eastAsia="Times New Roman" w:hAnsi="Arial" w:cs="Arial"/>
          <w:bCs/>
          <w:sz w:val="20"/>
          <w:szCs w:val="20"/>
        </w:rPr>
      </w:pP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r>
      <w:r w:rsidRPr="00420C9D">
        <w:rPr>
          <w:rFonts w:ascii="Arial" w:hAnsi="Arial" w:cs="Arial"/>
          <w:sz w:val="20"/>
          <w:szCs w:val="20"/>
        </w:rPr>
        <w:tab/>
        <w:t xml:space="preserve">    </w:t>
      </w:r>
      <w:r w:rsidRPr="00420C9D">
        <w:rPr>
          <w:rFonts w:ascii="Arial" w:eastAsia="Times New Roman" w:hAnsi="Arial" w:cs="Arial"/>
          <w:sz w:val="20"/>
          <w:szCs w:val="20"/>
        </w:rPr>
        <w:tab/>
        <w:t>.........................................................................</w:t>
      </w:r>
    </w:p>
    <w:p w14:paraId="53065505" w14:textId="44FF792D" w:rsidR="00D313DC" w:rsidRDefault="00D313DC" w:rsidP="00D313DC">
      <w:pPr>
        <w:tabs>
          <w:tab w:val="left" w:pos="360"/>
          <w:tab w:val="num" w:pos="720"/>
        </w:tabs>
        <w:spacing w:after="0" w:line="240" w:lineRule="auto"/>
        <w:ind w:left="360" w:hanging="360"/>
        <w:contextualSpacing/>
        <w:jc w:val="both"/>
        <w:rPr>
          <w:rFonts w:ascii="Arial" w:hAnsi="Arial" w:cs="Arial"/>
          <w:b/>
          <w:sz w:val="20"/>
          <w:szCs w:val="20"/>
        </w:rPr>
      </w:pP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
          <w:bCs/>
          <w:sz w:val="20"/>
          <w:szCs w:val="20"/>
        </w:rPr>
        <w:tab/>
      </w:r>
      <w:r w:rsidRPr="00420C9D">
        <w:rPr>
          <w:rFonts w:ascii="Arial" w:eastAsia="Times New Roman" w:hAnsi="Arial" w:cs="Arial"/>
          <w:bCs/>
          <w:sz w:val="20"/>
          <w:szCs w:val="20"/>
        </w:rPr>
        <w:t>meno, priezvisko a</w:t>
      </w:r>
      <w:r w:rsidRPr="00420C9D">
        <w:rPr>
          <w:rFonts w:ascii="Arial" w:eastAsia="Times New Roman" w:hAnsi="Arial" w:cs="Arial"/>
          <w:b/>
          <w:bCs/>
          <w:sz w:val="20"/>
          <w:szCs w:val="20"/>
        </w:rPr>
        <w:t> </w:t>
      </w:r>
      <w:r w:rsidRPr="00420C9D">
        <w:rPr>
          <w:rFonts w:ascii="Arial" w:eastAsia="Times New Roman" w:hAnsi="Arial" w:cs="Arial"/>
          <w:b/>
          <w:bCs/>
          <w:caps/>
          <w:sz w:val="20"/>
          <w:szCs w:val="20"/>
        </w:rPr>
        <w:t xml:space="preserve"> </w:t>
      </w:r>
      <w:r w:rsidRPr="00420C9D">
        <w:rPr>
          <w:rFonts w:ascii="Arial" w:eastAsia="Times New Roman" w:hAnsi="Arial" w:cs="Arial"/>
          <w:sz w:val="20"/>
          <w:szCs w:val="20"/>
        </w:rPr>
        <w:t xml:space="preserve">podpis </w:t>
      </w:r>
      <w:r>
        <w:rPr>
          <w:rFonts w:ascii="Arial" w:eastAsia="Times New Roman" w:hAnsi="Arial" w:cs="Arial"/>
          <w:sz w:val="20"/>
          <w:szCs w:val="20"/>
        </w:rPr>
        <w:t>záujemcu</w:t>
      </w:r>
      <w:r w:rsidRPr="00420C9D">
        <w:rPr>
          <w:rFonts w:ascii="Arial" w:eastAsia="Times New Roman" w:hAnsi="Arial" w:cs="Arial"/>
          <w:sz w:val="20"/>
          <w:szCs w:val="20"/>
        </w:rPr>
        <w:t xml:space="preserve">, jeho štatutárneho orgánu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alebo člena štatutárneho orgánu alebo iného zástupcu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t xml:space="preserve">   </w:t>
      </w:r>
      <w:r>
        <w:rPr>
          <w:rFonts w:ascii="Arial" w:eastAsia="Times New Roman" w:hAnsi="Arial" w:cs="Arial"/>
          <w:sz w:val="20"/>
          <w:szCs w:val="20"/>
        </w:rPr>
        <w:t>záujemcu</w:t>
      </w:r>
      <w:r w:rsidRPr="00420C9D">
        <w:rPr>
          <w:rFonts w:ascii="Arial" w:eastAsia="Times New Roman" w:hAnsi="Arial" w:cs="Arial"/>
          <w:sz w:val="20"/>
          <w:szCs w:val="20"/>
        </w:rPr>
        <w:t xml:space="preserve">, ktorý je oprávnený konať v mene </w:t>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sidRPr="00420C9D">
        <w:rPr>
          <w:rFonts w:ascii="Arial" w:eastAsia="Times New Roman" w:hAnsi="Arial" w:cs="Arial"/>
          <w:sz w:val="20"/>
          <w:szCs w:val="20"/>
        </w:rPr>
        <w:tab/>
      </w:r>
      <w:r>
        <w:rPr>
          <w:rFonts w:ascii="Arial" w:eastAsia="Times New Roman" w:hAnsi="Arial" w:cs="Arial"/>
          <w:sz w:val="20"/>
          <w:szCs w:val="20"/>
        </w:rPr>
        <w:t>záujemcu</w:t>
      </w:r>
      <w:r w:rsidRPr="00420C9D">
        <w:rPr>
          <w:rFonts w:ascii="Arial" w:eastAsia="Times New Roman" w:hAnsi="Arial" w:cs="Arial"/>
          <w:sz w:val="20"/>
          <w:szCs w:val="20"/>
        </w:rPr>
        <w:t xml:space="preserve"> v záväzkových vzťahoch</w:t>
      </w:r>
    </w:p>
    <w:p w14:paraId="3E5AB01D"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3671D3FB"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2C52BEF6"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7F9A4DCE"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0BDB4097" w14:textId="77777777" w:rsidR="00D313DC" w:rsidRDefault="00D313DC" w:rsidP="00045F09">
      <w:pPr>
        <w:pStyle w:val="Zkladntext"/>
        <w:tabs>
          <w:tab w:val="num" w:pos="-720"/>
        </w:tabs>
        <w:spacing w:after="0" w:line="240" w:lineRule="auto"/>
        <w:contextualSpacing/>
        <w:rPr>
          <w:rFonts w:ascii="Arial" w:hAnsi="Arial" w:cs="Arial"/>
          <w:b w:val="0"/>
          <w:sz w:val="20"/>
          <w:szCs w:val="20"/>
        </w:rPr>
      </w:pPr>
    </w:p>
    <w:p w14:paraId="7DE0DDC9" w14:textId="77777777" w:rsidR="005B08BB" w:rsidRDefault="005B08BB" w:rsidP="009373D5">
      <w:pPr>
        <w:tabs>
          <w:tab w:val="left" w:pos="0"/>
        </w:tabs>
        <w:spacing w:after="0" w:line="240" w:lineRule="auto"/>
        <w:jc w:val="center"/>
        <w:rPr>
          <w:rFonts w:ascii="Arial" w:eastAsia="Times New Roman" w:hAnsi="Arial" w:cs="Arial"/>
          <w:b/>
          <w:sz w:val="24"/>
          <w:szCs w:val="24"/>
        </w:rPr>
      </w:pPr>
      <w:bookmarkStart w:id="93" w:name="_Hlk173418243"/>
      <w:bookmarkStart w:id="94" w:name="_Hlk173418976"/>
    </w:p>
    <w:p w14:paraId="479F3840" w14:textId="3AEE5A5A" w:rsidR="009373D5" w:rsidRPr="002A2CAF" w:rsidRDefault="009373D5" w:rsidP="009373D5">
      <w:pPr>
        <w:tabs>
          <w:tab w:val="left" w:pos="0"/>
        </w:tabs>
        <w:spacing w:after="0" w:line="240" w:lineRule="auto"/>
        <w:jc w:val="center"/>
        <w:rPr>
          <w:rFonts w:ascii="Arial" w:eastAsia="Times New Roman" w:hAnsi="Arial" w:cs="Arial"/>
          <w:b/>
          <w:sz w:val="24"/>
          <w:szCs w:val="24"/>
        </w:rPr>
      </w:pPr>
      <w:r w:rsidRPr="002A2CAF">
        <w:rPr>
          <w:rFonts w:ascii="Arial" w:eastAsia="Times New Roman" w:hAnsi="Arial" w:cs="Arial"/>
          <w:b/>
          <w:sz w:val="24"/>
          <w:szCs w:val="24"/>
        </w:rPr>
        <w:t>PRÍLOHA B12 ČESTNÉ VYHLÁSENIE PODĽA ČLÁNKU 5k NARIADENIA RADY (EÚ) č. 833/2014 z 31. júla 2014 O REŠTRIKTÍVNYCH OPATRENIACH S OHĽADOM NA KONANIE RUSKA, KTORÝM DESTABILIZUJE SITUÁCIU NA UKRAJINE V ZNENÍ NARIADENIA RADY (EÚ) č. 2022/57</w:t>
      </w:r>
      <w:r w:rsidR="003F28F7">
        <w:rPr>
          <w:rFonts w:ascii="Arial" w:eastAsia="Times New Roman" w:hAnsi="Arial" w:cs="Arial"/>
          <w:b/>
          <w:sz w:val="24"/>
          <w:szCs w:val="24"/>
        </w:rPr>
        <w:t>6</w:t>
      </w:r>
      <w:r w:rsidRPr="002A2CAF">
        <w:rPr>
          <w:rFonts w:ascii="Arial" w:eastAsia="Times New Roman" w:hAnsi="Arial" w:cs="Arial"/>
          <w:b/>
          <w:sz w:val="24"/>
          <w:szCs w:val="24"/>
        </w:rPr>
        <w:t xml:space="preserve"> z 8. apríla 2022</w:t>
      </w:r>
    </w:p>
    <w:bookmarkEnd w:id="93"/>
    <w:p w14:paraId="4FB28B22" w14:textId="77777777" w:rsidR="009373D5" w:rsidRPr="002A2CAF" w:rsidRDefault="009373D5" w:rsidP="009373D5">
      <w:pPr>
        <w:tabs>
          <w:tab w:val="left" w:pos="1985"/>
        </w:tabs>
        <w:spacing w:after="0" w:line="240" w:lineRule="auto"/>
        <w:ind w:left="1985" w:hanging="1985"/>
        <w:jc w:val="center"/>
        <w:rPr>
          <w:rFonts w:ascii="Arial" w:eastAsia="Times New Roman" w:hAnsi="Arial" w:cs="Arial"/>
          <w:b/>
          <w:sz w:val="20"/>
          <w:szCs w:val="20"/>
        </w:rPr>
      </w:pPr>
    </w:p>
    <w:bookmarkEnd w:id="94"/>
    <w:p w14:paraId="78852519" w14:textId="77777777" w:rsidR="009373D5" w:rsidRPr="002A2CAF" w:rsidRDefault="009373D5" w:rsidP="009373D5">
      <w:pPr>
        <w:autoSpaceDE w:val="0"/>
        <w:autoSpaceDN w:val="0"/>
        <w:adjustRightInd w:val="0"/>
        <w:spacing w:after="0" w:line="240" w:lineRule="auto"/>
        <w:rPr>
          <w:rFonts w:ascii="Arial" w:hAnsi="Arial" w:cs="Arial"/>
          <w:color w:val="000000"/>
          <w:sz w:val="20"/>
          <w:szCs w:val="20"/>
        </w:rPr>
      </w:pPr>
    </w:p>
    <w:p w14:paraId="0A96ABEB" w14:textId="1F1FBE9E" w:rsidR="00DD160F" w:rsidRPr="002A2CAF" w:rsidRDefault="009373D5" w:rsidP="0095273D">
      <w:pPr>
        <w:pStyle w:val="Odsekzoznamu"/>
        <w:spacing w:after="0" w:line="240" w:lineRule="auto"/>
        <w:ind w:left="284"/>
        <w:jc w:val="both"/>
        <w:rPr>
          <w:rFonts w:ascii="Arial" w:hAnsi="Arial" w:cs="Arial"/>
          <w:sz w:val="20"/>
          <w:szCs w:val="20"/>
        </w:rPr>
      </w:pPr>
      <w:r w:rsidRPr="002A2CAF">
        <w:rPr>
          <w:rFonts w:ascii="Arial" w:hAnsi="Arial" w:cs="Arial"/>
          <w:sz w:val="20"/>
          <w:szCs w:val="20"/>
        </w:rPr>
        <w:t>Čestne vyhlasujem, že v spoločnosti, ktorú zastupujem (</w:t>
      </w:r>
      <w:r w:rsidRPr="002A2CAF">
        <w:rPr>
          <w:rFonts w:ascii="Arial" w:hAnsi="Arial" w:cs="Arial"/>
          <w:i/>
          <w:sz w:val="20"/>
          <w:szCs w:val="20"/>
        </w:rPr>
        <w:t>uviesť názov uchádzača</w:t>
      </w:r>
      <w:r w:rsidRPr="002A2CAF">
        <w:rPr>
          <w:rFonts w:ascii="Arial" w:hAnsi="Arial" w:cs="Arial"/>
          <w:sz w:val="20"/>
          <w:szCs w:val="20"/>
        </w:rPr>
        <w:t xml:space="preserve">) a ktorá podáva ponuku do verejného obstarávania s predmetom zákazky </w:t>
      </w:r>
      <w:r w:rsidRPr="002A2CAF">
        <w:rPr>
          <w:rFonts w:ascii="Arial" w:hAnsi="Arial" w:cs="Arial"/>
          <w:b/>
          <w:sz w:val="20"/>
          <w:szCs w:val="20"/>
        </w:rPr>
        <w:t>D1 Turany – Hubová</w:t>
      </w:r>
      <w:r w:rsidRPr="002A2CAF">
        <w:rPr>
          <w:rFonts w:ascii="Arial" w:hAnsi="Arial" w:cs="Arial"/>
          <w:sz w:val="20"/>
          <w:szCs w:val="20"/>
        </w:rPr>
        <w:t>, ktorá zároveň bude vykonávať plnenie zákazky, nefiguruje ruská účasť, ktorá prekračuje limity stanovené v článku 5k nariadenia Rady (EÚ) č. 833/2014 z 31. júla 2014 o reštriktívnych opatreniach s ohľadom na konanie Ruska, ktorým destabilizuje situáciu na Ukrajine v znení nariadenia Rady (EÚ) č. 2022/57</w:t>
      </w:r>
      <w:r w:rsidR="003F28F7">
        <w:rPr>
          <w:rFonts w:ascii="Arial" w:hAnsi="Arial" w:cs="Arial"/>
          <w:sz w:val="20"/>
          <w:szCs w:val="20"/>
        </w:rPr>
        <w:t>6</w:t>
      </w:r>
      <w:r w:rsidRPr="002A2CAF">
        <w:rPr>
          <w:rFonts w:ascii="Arial" w:hAnsi="Arial" w:cs="Arial"/>
          <w:sz w:val="20"/>
          <w:szCs w:val="20"/>
        </w:rPr>
        <w:t xml:space="preserve"> z 8. apríla 2022.</w:t>
      </w:r>
    </w:p>
    <w:p w14:paraId="631716BE" w14:textId="07D0749B" w:rsidR="009373D5" w:rsidRPr="002A2CAF" w:rsidRDefault="009373D5" w:rsidP="0095273D">
      <w:pPr>
        <w:pStyle w:val="Odsekzoznamu"/>
        <w:spacing w:after="0" w:line="240" w:lineRule="auto"/>
        <w:ind w:left="284"/>
        <w:jc w:val="both"/>
        <w:rPr>
          <w:rFonts w:ascii="Arial" w:hAnsi="Arial" w:cs="Arial"/>
          <w:sz w:val="20"/>
          <w:szCs w:val="20"/>
        </w:rPr>
      </w:pPr>
    </w:p>
    <w:p w14:paraId="77C3E8A6" w14:textId="401F69C6"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Predovšetkým vyhlasujem, že:</w:t>
      </w:r>
    </w:p>
    <w:p w14:paraId="1029B32A"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31C10E6F" w14:textId="5278B277"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a.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ruským štátnym príslušníkom ani fyzickou alebo právnickou osobou, subjektom alebo orgánom so sídlom v Rusku;</w:t>
      </w:r>
    </w:p>
    <w:p w14:paraId="565381FA" w14:textId="2A098E1B"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b. </w:t>
      </w:r>
      <w:r w:rsidRPr="002A2CAF">
        <w:rPr>
          <w:rFonts w:ascii="Arial" w:hAnsi="Arial" w:cs="Arial"/>
          <w:sz w:val="20"/>
          <w:szCs w:val="20"/>
        </w:rPr>
        <w:tab/>
        <w:t xml:space="preserve">dodávateľ, ktorého zastupujem (a žiadna zo spoločností, ktoré sú členmi </w:t>
      </w:r>
      <w:r w:rsidR="00CD2EAD" w:rsidRPr="002A2CAF">
        <w:rPr>
          <w:rFonts w:ascii="Arial" w:hAnsi="Arial" w:cs="Arial"/>
          <w:sz w:val="20"/>
          <w:szCs w:val="20"/>
        </w:rPr>
        <w:t>našej skupiny dodávateľov</w:t>
      </w:r>
      <w:r w:rsidRPr="002A2CAF">
        <w:rPr>
          <w:rFonts w:ascii="Arial" w:hAnsi="Arial" w:cs="Arial"/>
          <w:sz w:val="20"/>
          <w:szCs w:val="20"/>
        </w:rPr>
        <w:t>), nie je právnickou osobou, subjektom alebo orgánom, ktorých vlastnícke práva priamo alebo nepriamo vlastní z viac ako 50 % subjekt uvedený v písmene a) tohto odseku;</w:t>
      </w:r>
    </w:p>
    <w:p w14:paraId="5CAE42DD" w14:textId="01CD4980" w:rsidR="009373D5" w:rsidRPr="002A2CAF" w:rsidRDefault="009373D5" w:rsidP="009373D5">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c. </w:t>
      </w:r>
      <w:r w:rsidRPr="002A2CAF">
        <w:rPr>
          <w:rFonts w:ascii="Arial" w:hAnsi="Arial" w:cs="Arial"/>
          <w:sz w:val="20"/>
          <w:szCs w:val="20"/>
        </w:rPr>
        <w:tab/>
        <w:t>ani ja, ani spoločnosť, ktorú zastupujeme, nie sme fyzická alebo právnická osoba, subjekt alebo orgán, ktorý koná v mene alebo na príkaz subjektu uvedeného v písmene a) alebo b) uvedených vyššie;</w:t>
      </w:r>
    </w:p>
    <w:p w14:paraId="78EF836B" w14:textId="615E68EC" w:rsidR="003F28F7" w:rsidRPr="003F28F7" w:rsidRDefault="009373D5" w:rsidP="003F28F7">
      <w:pPr>
        <w:pStyle w:val="Odsekzoznamu"/>
        <w:spacing w:after="0" w:line="240" w:lineRule="auto"/>
        <w:ind w:left="567" w:hanging="283"/>
        <w:jc w:val="both"/>
        <w:rPr>
          <w:rFonts w:ascii="Arial" w:hAnsi="Arial" w:cs="Arial"/>
          <w:sz w:val="20"/>
          <w:szCs w:val="20"/>
        </w:rPr>
      </w:pPr>
      <w:r w:rsidRPr="002A2CAF">
        <w:rPr>
          <w:rFonts w:ascii="Arial" w:hAnsi="Arial" w:cs="Arial"/>
          <w:sz w:val="20"/>
          <w:szCs w:val="20"/>
        </w:rPr>
        <w:t xml:space="preserve">d. </w:t>
      </w:r>
      <w:r w:rsidRPr="002A2CAF">
        <w:rPr>
          <w:rFonts w:ascii="Arial" w:hAnsi="Arial" w:cs="Arial"/>
          <w:sz w:val="20"/>
          <w:szCs w:val="20"/>
        </w:rPr>
        <w:tab/>
      </w:r>
      <w:r w:rsidR="003F28F7" w:rsidRPr="003F28F7">
        <w:rPr>
          <w:rFonts w:ascii="Arial" w:hAnsi="Arial" w:cs="Arial"/>
          <w:sz w:val="20"/>
          <w:szCs w:val="20"/>
        </w:rPr>
        <w:t xml:space="preserve">subdodávatelia, dodávatelia alebo subjekty, na ktorých kapacity sa dodávateľ, ktorého zastupujem,  spoliehajú subjekty uvedené v písmenách a) až c) nemajú účasť vyššiu ako 10 % hodnoty zákazky. </w:t>
      </w:r>
    </w:p>
    <w:p w14:paraId="2447F978" w14:textId="00FC785A" w:rsidR="009373D5" w:rsidRPr="002A2CAF" w:rsidRDefault="003F28F7" w:rsidP="009373D5">
      <w:pPr>
        <w:pStyle w:val="Odsekzoznamu"/>
        <w:spacing w:after="0" w:line="240" w:lineRule="auto"/>
        <w:ind w:left="567" w:hanging="283"/>
        <w:jc w:val="both"/>
        <w:rPr>
          <w:rFonts w:ascii="Arial" w:hAnsi="Arial" w:cs="Arial"/>
          <w:sz w:val="20"/>
          <w:szCs w:val="20"/>
        </w:rPr>
      </w:pPr>
      <w:r>
        <w:rPr>
          <w:rFonts w:ascii="Arial" w:hAnsi="Arial" w:cs="Arial"/>
          <w:sz w:val="20"/>
          <w:szCs w:val="20"/>
        </w:rPr>
        <w:tab/>
      </w:r>
    </w:p>
    <w:p w14:paraId="5A491109" w14:textId="77777777" w:rsidR="009373D5" w:rsidRPr="002A2CAF" w:rsidRDefault="009373D5" w:rsidP="009373D5">
      <w:pPr>
        <w:pStyle w:val="Odsekzoznamu"/>
        <w:spacing w:after="0" w:line="240" w:lineRule="auto"/>
        <w:ind w:left="284"/>
        <w:jc w:val="both"/>
        <w:rPr>
          <w:rFonts w:ascii="Arial" w:hAnsi="Arial" w:cs="Arial"/>
          <w:sz w:val="20"/>
          <w:szCs w:val="20"/>
        </w:rPr>
      </w:pPr>
    </w:p>
    <w:p w14:paraId="63162244" w14:textId="6FCF422F" w:rsidR="009373D5" w:rsidRPr="002A2CAF" w:rsidRDefault="009373D5" w:rsidP="009373D5">
      <w:pPr>
        <w:pStyle w:val="Odsekzoznamu"/>
        <w:spacing w:after="0" w:line="240" w:lineRule="auto"/>
        <w:ind w:left="284"/>
        <w:jc w:val="both"/>
        <w:rPr>
          <w:rFonts w:ascii="Arial" w:hAnsi="Arial" w:cs="Arial"/>
          <w:sz w:val="20"/>
          <w:szCs w:val="20"/>
        </w:rPr>
      </w:pPr>
      <w:r w:rsidRPr="002A2CAF">
        <w:rPr>
          <w:rFonts w:ascii="Arial" w:hAnsi="Arial" w:cs="Arial"/>
          <w:sz w:val="20"/>
          <w:szCs w:val="20"/>
        </w:rPr>
        <w:t>Zároveň čestne vyhlasujem, že táto ponuka a realizácia plnenia podľa zmluvy, ktorá bude výsledkom daného verejného obstarávania zo strany hospodárskeho subjektu, ktorý zastupujem, nie je v rozpore so zákonom č. 289/2016 Z. z. o vykonávaní medzinárodných sankcií v znení neskorších predpisov, a teda najmä neporušuje akúkoľvek medzinárodnú sankciu upravenú v akomkoľvek predpise o medzinárodnej sankcii podľa § 2 písm. b) zákona č. 289/2016 Z. z. o vykonávaní medzinárodných sankcií v znení neskorších predpisov.</w:t>
      </w:r>
    </w:p>
    <w:p w14:paraId="7D2AF47D" w14:textId="73F26382" w:rsidR="009373D5" w:rsidRPr="002A2CAF" w:rsidRDefault="009373D5" w:rsidP="009373D5">
      <w:pPr>
        <w:pStyle w:val="Odsekzoznamu"/>
        <w:spacing w:after="0" w:line="240" w:lineRule="auto"/>
        <w:ind w:left="284"/>
        <w:jc w:val="both"/>
        <w:rPr>
          <w:rFonts w:ascii="Arial" w:hAnsi="Arial" w:cs="Arial"/>
          <w:sz w:val="20"/>
          <w:szCs w:val="20"/>
        </w:rPr>
      </w:pPr>
    </w:p>
    <w:p w14:paraId="198BA643"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Cs/>
          <w:sz w:val="20"/>
          <w:szCs w:val="20"/>
        </w:rPr>
        <w:t>V .................................. dňa ...............</w:t>
      </w:r>
      <w:r w:rsidRPr="002A2CAF">
        <w:rPr>
          <w:rFonts w:ascii="Arial" w:eastAsia="Times New Roman" w:hAnsi="Arial" w:cs="Arial"/>
          <w:bCs/>
          <w:sz w:val="20"/>
          <w:szCs w:val="20"/>
        </w:rPr>
        <w:tab/>
      </w:r>
      <w:r w:rsidRPr="002A2CAF">
        <w:rPr>
          <w:rFonts w:ascii="Arial" w:eastAsia="Times New Roman" w:hAnsi="Arial" w:cs="Arial"/>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D7618A1"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69BAC7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2D34DC47" w14:textId="655E562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6F1BF6F9"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p>
    <w:p w14:paraId="5FF3515B" w14:textId="77777777" w:rsidR="009373D5" w:rsidRPr="002A2CAF" w:rsidRDefault="009373D5" w:rsidP="009373D5">
      <w:pPr>
        <w:tabs>
          <w:tab w:val="num" w:pos="-720"/>
        </w:tabs>
        <w:spacing w:after="0" w:line="240" w:lineRule="auto"/>
        <w:contextualSpacing/>
        <w:jc w:val="both"/>
        <w:rPr>
          <w:rFonts w:ascii="Arial" w:eastAsia="Times New Roman" w:hAnsi="Arial" w:cs="Arial"/>
          <w:b/>
          <w:bCs/>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p>
    <w:p w14:paraId="1484E76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t xml:space="preserve">  </w:t>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b/>
          <w:bCs/>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w:t>
      </w:r>
    </w:p>
    <w:p w14:paraId="49AF127E"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meno, priezvisko a  podpis uchádzača, jeho štatutárneho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orgánu alebo člena štatutárneho orgánu alebo iného zástupcu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uchádzača, ktorý je oprávnený konať v mene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 xml:space="preserve">   </w:t>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r>
      <w:r w:rsidRPr="002A2CAF">
        <w:rPr>
          <w:rFonts w:ascii="Arial" w:eastAsia="Times New Roman" w:hAnsi="Arial" w:cs="Arial"/>
          <w:sz w:val="20"/>
          <w:szCs w:val="20"/>
        </w:rPr>
        <w:tab/>
        <w:t>uchádzača v záväzkových vzťahoch</w:t>
      </w:r>
    </w:p>
    <w:p w14:paraId="5C655A11" w14:textId="77777777" w:rsidR="009373D5" w:rsidRPr="002A2CAF" w:rsidRDefault="009373D5" w:rsidP="009373D5">
      <w:pPr>
        <w:tabs>
          <w:tab w:val="num" w:pos="-720"/>
        </w:tabs>
        <w:spacing w:after="0" w:line="240" w:lineRule="auto"/>
        <w:contextualSpacing/>
        <w:jc w:val="both"/>
        <w:rPr>
          <w:rFonts w:ascii="Arial" w:eastAsia="Times New Roman" w:hAnsi="Arial" w:cs="Arial"/>
          <w:sz w:val="20"/>
          <w:szCs w:val="20"/>
        </w:rPr>
      </w:pPr>
    </w:p>
    <w:p w14:paraId="34E0550F" w14:textId="77777777" w:rsidR="009373D5" w:rsidRPr="002A2CAF" w:rsidRDefault="009373D5" w:rsidP="009373D5">
      <w:pPr>
        <w:pStyle w:val="Odsekzoznamu"/>
        <w:spacing w:after="0" w:line="240" w:lineRule="auto"/>
        <w:ind w:left="284"/>
        <w:jc w:val="both"/>
        <w:rPr>
          <w:rFonts w:ascii="Arial" w:hAnsi="Arial" w:cs="Arial"/>
          <w:sz w:val="20"/>
          <w:szCs w:val="20"/>
        </w:rPr>
      </w:pPr>
    </w:p>
    <w:sectPr w:rsidR="009373D5" w:rsidRPr="002A2CAF" w:rsidSect="00677DE3">
      <w:headerReference w:type="default" r:id="rId123"/>
      <w:footerReference w:type="default" r:id="rId124"/>
      <w:headerReference w:type="first" r:id="rId125"/>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7B40B8" w14:textId="77777777" w:rsidR="00971672" w:rsidRDefault="00971672" w:rsidP="00B538C0">
      <w:r>
        <w:separator/>
      </w:r>
    </w:p>
  </w:endnote>
  <w:endnote w:type="continuationSeparator" w:id="0">
    <w:p w14:paraId="30792C08" w14:textId="77777777" w:rsidR="00971672" w:rsidRDefault="00971672"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umnst777 BT">
    <w:altName w:val="Tahoma"/>
    <w:panose1 w:val="00000000000000000000"/>
    <w:charset w:val="00"/>
    <w:family w:val="swiss"/>
    <w:notTrueType/>
    <w:pitch w:val="variable"/>
    <w:sig w:usb0="00000003" w:usb1="00000000" w:usb2="00000000" w:usb3="00000000" w:csb0="00000001" w:csb1="00000000"/>
  </w:font>
  <w:font w:name="Liberation Sans">
    <w:altName w:val="Arial"/>
    <w:panose1 w:val="00000000000000000000"/>
    <w:charset w:val="EE"/>
    <w:family w:val="modern"/>
    <w:notTrueType/>
    <w:pitch w:val="default"/>
    <w:sig w:usb0="00000001" w:usb1="00000000" w:usb2="00000000" w:usb3="00000000" w:csb0="00000003" w:csb1="00000000"/>
  </w:font>
  <w:font w:name="Times New (W1)">
    <w:altName w:val="Times New Roman"/>
    <w:charset w:val="EE"/>
    <w:family w:val="roman"/>
    <w:pitch w:val="variable"/>
    <w:sig w:usb0="20007A87" w:usb1="80000000" w:usb2="00000008" w:usb3="00000000" w:csb0="000001FF" w:csb1="00000000"/>
  </w:font>
  <w:font w:name="Helvetica Neue">
    <w:altName w:val="Times New Roman"/>
    <w:charset w:val="00"/>
    <w:family w:val="roman"/>
    <w:pitch w:val="default"/>
  </w:font>
  <w:font w:name="Arial,Bold">
    <w:altName w:val="Yu Gothic UI"/>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BF6CF" w14:textId="6209258D" w:rsidR="00971672" w:rsidRPr="00D05744" w:rsidRDefault="00971672" w:rsidP="007E6C54">
    <w:pPr>
      <w:pStyle w:val="Pta"/>
      <w:pBdr>
        <w:top w:val="single" w:sz="4" w:space="1" w:color="auto"/>
      </w:pBdr>
      <w:tabs>
        <w:tab w:val="right" w:pos="9356"/>
      </w:tabs>
      <w:spacing w:after="0" w:line="240" w:lineRule="auto"/>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714E16">
      <w:rPr>
        <w:rStyle w:val="slostrany"/>
        <w:rFonts w:ascii="Arial" w:hAnsi="Arial" w:cs="Arial"/>
        <w:noProof/>
        <w:sz w:val="18"/>
        <w:szCs w:val="18"/>
      </w:rPr>
      <w:t>61</w:t>
    </w:r>
    <w:r w:rsidRPr="00D05744">
      <w:rPr>
        <w:rStyle w:val="slostrany"/>
        <w:rFonts w:ascii="Arial" w:hAnsi="Arial" w:cs="Arial"/>
        <w:sz w:val="18"/>
        <w:szCs w:val="18"/>
      </w:rPr>
      <w:fldChar w:fldCharType="end"/>
    </w:r>
  </w:p>
  <w:p w14:paraId="51D848CD" w14:textId="3F4D83CF" w:rsidR="00971672" w:rsidRPr="00D05744" w:rsidRDefault="00971672" w:rsidP="007E6C54">
    <w:pPr>
      <w:pStyle w:val="Pta"/>
      <w:spacing w:after="0" w:line="240" w:lineRule="auto"/>
      <w:rPr>
        <w:rFonts w:ascii="Arial" w:hAnsi="Arial" w:cs="Arial"/>
        <w:sz w:val="18"/>
        <w:szCs w:val="18"/>
      </w:rPr>
    </w:pPr>
    <w:r>
      <w:rPr>
        <w:rFonts w:ascii="Arial" w:hAnsi="Arial" w:cs="Arial"/>
        <w:sz w:val="18"/>
        <w:szCs w:val="18"/>
      </w:rPr>
      <w:t>Pokyny pre záujemcov/uchádzačov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5EED7" w14:textId="77777777" w:rsidR="00971672" w:rsidRDefault="00971672" w:rsidP="00B538C0">
      <w:r>
        <w:separator/>
      </w:r>
    </w:p>
  </w:footnote>
  <w:footnote w:type="continuationSeparator" w:id="0">
    <w:p w14:paraId="09695599" w14:textId="77777777" w:rsidR="00971672" w:rsidRDefault="00971672" w:rsidP="00B538C0">
      <w:r>
        <w:continuationSeparator/>
      </w:r>
    </w:p>
  </w:footnote>
  <w:footnote w:id="1">
    <w:p w14:paraId="4149F8EC" w14:textId="77777777" w:rsidR="00971672" w:rsidRPr="00930BD8" w:rsidRDefault="00971672"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Zákon č. 315/2016 Z. z. o registri partnerov verejného sektora a o zmene a doplnení niektorých zákonov v znení neskorších predpisov.</w:t>
      </w:r>
    </w:p>
  </w:footnote>
  <w:footnote w:id="2">
    <w:p w14:paraId="4DDF435C" w14:textId="77777777" w:rsidR="00971672" w:rsidRPr="00930BD8" w:rsidRDefault="00971672" w:rsidP="00794DE5">
      <w:pPr>
        <w:pStyle w:val="Textpoznmkypodiarou"/>
        <w:rPr>
          <w:rFonts w:ascii="Arial" w:hAnsi="Arial" w:cs="Arial"/>
          <w:sz w:val="18"/>
          <w:szCs w:val="18"/>
        </w:rPr>
      </w:pPr>
      <w:r w:rsidRPr="00930BD8">
        <w:rPr>
          <w:rStyle w:val="Odkaznapoznmkupodiarou"/>
          <w:rFonts w:ascii="Arial" w:hAnsi="Arial" w:cs="Arial"/>
          <w:sz w:val="18"/>
          <w:szCs w:val="18"/>
        </w:rPr>
        <w:footnoteRef/>
      </w:r>
      <w:r w:rsidRPr="00930BD8">
        <w:rPr>
          <w:rFonts w:ascii="Arial" w:hAnsi="Arial" w:cs="Arial"/>
          <w:sz w:val="18"/>
          <w:szCs w:val="18"/>
        </w:rPr>
        <w:t xml:space="preserve"> </w:t>
      </w:r>
      <w:r w:rsidRPr="00930BD8">
        <w:rPr>
          <w:rFonts w:ascii="Arial" w:hAnsi="Arial" w:cs="Arial"/>
          <w:color w:val="000000"/>
          <w:sz w:val="18"/>
          <w:szCs w:val="18"/>
          <w:shd w:val="clear" w:color="auto" w:fill="FFFFFF"/>
        </w:rPr>
        <w:t>§ 18 zákona č. 315/2016 Z. z. o registri partnerov verejného sektora a o zmene a doplnení niektorých   zákonov v znení neskorších predpisov</w:t>
      </w:r>
    </w:p>
  </w:footnote>
  <w:footnote w:id="3">
    <w:p w14:paraId="09280128" w14:textId="77777777" w:rsidR="00971672" w:rsidRPr="002E07C8" w:rsidRDefault="00971672" w:rsidP="00B538C0">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Uchádzač uvedie kontaktnú osobu, jej e-mail (prípadne e-maily) pre túto ponuku, s ktorou bude verejný obstarávateľ/komisia komunikovať v procese vyhodnocovania ponúk. </w:t>
      </w:r>
    </w:p>
  </w:footnote>
  <w:footnote w:id="4">
    <w:p w14:paraId="5EC1221D" w14:textId="77777777" w:rsidR="00971672" w:rsidRPr="002E07C8" w:rsidRDefault="00971672" w:rsidP="00B26946">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Nehodiace sa odstráňte</w:t>
      </w:r>
    </w:p>
  </w:footnote>
  <w:footnote w:id="5">
    <w:p w14:paraId="3246906C" w14:textId="77777777" w:rsidR="00971672" w:rsidRPr="009657AF" w:rsidRDefault="00971672" w:rsidP="00C93804">
      <w:pPr>
        <w:pStyle w:val="Textpoznmkypodiarou"/>
        <w:rPr>
          <w:rFonts w:ascii="Arial" w:hAnsi="Arial" w:cs="Arial"/>
          <w:sz w:val="18"/>
          <w:szCs w:val="18"/>
        </w:rPr>
      </w:pPr>
      <w:r w:rsidRPr="009657AF">
        <w:rPr>
          <w:rStyle w:val="Odkaznapoznmkupodiarou"/>
          <w:rFonts w:ascii="Arial" w:hAnsi="Arial" w:cs="Arial"/>
          <w:sz w:val="18"/>
          <w:szCs w:val="18"/>
        </w:rPr>
        <w:footnoteRef/>
      </w:r>
      <w:r w:rsidRPr="009657AF">
        <w:rPr>
          <w:rFonts w:ascii="Arial" w:hAnsi="Arial" w:cs="Arial"/>
          <w:sz w:val="18"/>
          <w:szCs w:val="18"/>
        </w:rPr>
        <w:t xml:space="preserve"> </w:t>
      </w:r>
      <w:r w:rsidRPr="009657AF">
        <w:rPr>
          <w:rFonts w:ascii="Arial" w:hAnsi="Arial" w:cs="Arial"/>
          <w:sz w:val="16"/>
          <w:szCs w:val="16"/>
        </w:rPr>
        <w:t>percentuálny podiel ich prác z Akceptovanej zmluvnej hodnoty v EUR bez DPH</w:t>
      </w:r>
    </w:p>
  </w:footnote>
  <w:footnote w:id="6">
    <w:p w14:paraId="581F4990" w14:textId="04AE0F91" w:rsidR="00971672" w:rsidRPr="002E07C8" w:rsidRDefault="00971672" w:rsidP="00BD3D04">
      <w:pPr>
        <w:pStyle w:val="Textpoznmkypodiarou"/>
        <w:rPr>
          <w:sz w:val="18"/>
          <w:szCs w:val="18"/>
        </w:rPr>
      </w:pPr>
      <w:r w:rsidRPr="002E07C8">
        <w:rPr>
          <w:rStyle w:val="Odkaznapoznmkupodiarou"/>
          <w:sz w:val="18"/>
          <w:szCs w:val="18"/>
        </w:rPr>
        <w:footnoteRef/>
      </w:r>
      <w:r w:rsidRPr="002E07C8">
        <w:rPr>
          <w:sz w:val="18"/>
          <w:szCs w:val="18"/>
        </w:rPr>
        <w:t xml:space="preserve"> </w:t>
      </w:r>
      <w:r>
        <w:rPr>
          <w:rFonts w:ascii="Arial" w:hAnsi="Arial" w:cs="Arial"/>
          <w:sz w:val="18"/>
          <w:szCs w:val="18"/>
        </w:rPr>
        <w:t>Záujemca</w:t>
      </w:r>
      <w:r w:rsidRPr="002E07C8">
        <w:rPr>
          <w:rFonts w:ascii="Arial" w:hAnsi="Arial" w:cs="Arial"/>
          <w:sz w:val="18"/>
          <w:szCs w:val="18"/>
        </w:rPr>
        <w:t xml:space="preserve"> uvedie v kolónke áno alebo nie</w:t>
      </w:r>
    </w:p>
    <w:p w14:paraId="4355FA58" w14:textId="77777777" w:rsidR="00971672" w:rsidRDefault="00971672" w:rsidP="00BD3D04">
      <w:pPr>
        <w:pStyle w:val="Textpoznmkypodiarou"/>
      </w:pPr>
    </w:p>
  </w:footnote>
  <w:footnote w:id="7">
    <w:p w14:paraId="5471E46C" w14:textId="77777777" w:rsidR="00971672" w:rsidRPr="002E07C8" w:rsidRDefault="00971672" w:rsidP="005934E9">
      <w:pPr>
        <w:pStyle w:val="Textpoznmkypodiarou"/>
        <w:rPr>
          <w:rFonts w:ascii="Arial" w:hAnsi="Arial" w:cs="Arial"/>
          <w:sz w:val="18"/>
          <w:szCs w:val="18"/>
        </w:rPr>
      </w:pPr>
      <w:r w:rsidRPr="002E07C8">
        <w:rPr>
          <w:rStyle w:val="Odkaznapoznmkupodiarou"/>
          <w:rFonts w:ascii="Arial" w:hAnsi="Arial" w:cs="Arial"/>
          <w:sz w:val="18"/>
          <w:szCs w:val="18"/>
        </w:rPr>
        <w:footnoteRef/>
      </w:r>
      <w:r w:rsidRPr="002E07C8">
        <w:rPr>
          <w:rFonts w:ascii="Arial" w:hAnsi="Arial" w:cs="Arial"/>
          <w:sz w:val="18"/>
          <w:szCs w:val="18"/>
        </w:rPr>
        <w:t xml:space="preserve"> Priložte len doklady preukazujúce odbornú spôsobilosť alebo oprávnenie na výkon činnosti, ktoré sú potrebné pre vykonanie tohto diela</w:t>
      </w:r>
    </w:p>
  </w:footnote>
  <w:footnote w:id="8">
    <w:p w14:paraId="3054F700"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9">
    <w:p w14:paraId="469486D4"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w:t>
      </w:r>
      <w:r w:rsidRPr="006C6EB1">
        <w:rPr>
          <w:rFonts w:ascii="Arial" w:hAnsi="Arial" w:cs="Arial"/>
          <w:b/>
        </w:rPr>
        <w:t>verejných obstarávateľov</w:t>
      </w:r>
      <w:r w:rsidRPr="006C6EB1">
        <w:rPr>
          <w:rFonts w:ascii="Arial" w:hAnsi="Arial" w:cs="Arial"/>
        </w:rPr>
        <w:t xml:space="preserve">: buď </w:t>
      </w:r>
      <w:r w:rsidRPr="006C6EB1">
        <w:rPr>
          <w:rFonts w:ascii="Arial" w:hAnsi="Arial" w:cs="Arial"/>
          <w:b/>
        </w:rPr>
        <w:t>predbežné oznámenie</w:t>
      </w:r>
      <w:r w:rsidRPr="006C6EB1">
        <w:rPr>
          <w:rFonts w:ascii="Arial" w:hAnsi="Arial" w:cs="Arial"/>
        </w:rPr>
        <w:t xml:space="preserve"> používané ako prostriedok vyzvania na súťaž, </w:t>
      </w:r>
      <w:r w:rsidRPr="006C6EB1">
        <w:rPr>
          <w:rFonts w:ascii="Arial" w:hAnsi="Arial" w:cs="Arial"/>
          <w:b/>
        </w:rPr>
        <w:t>alebo oznámenie o vyhlásení verejného obstarávania</w:t>
      </w:r>
      <w:r w:rsidRPr="006C6EB1">
        <w:rPr>
          <w:rFonts w:ascii="Arial" w:hAnsi="Arial" w:cs="Arial"/>
        </w:rPr>
        <w:t xml:space="preserve">. V prípade </w:t>
      </w:r>
      <w:r w:rsidRPr="006C6EB1">
        <w:rPr>
          <w:rFonts w:ascii="Arial" w:hAnsi="Arial" w:cs="Arial"/>
          <w:b/>
        </w:rPr>
        <w:t>obstarávateľov</w:t>
      </w:r>
      <w:r w:rsidRPr="006C6EB1">
        <w:rPr>
          <w:rFonts w:ascii="Arial" w:hAnsi="Arial" w:cs="Arial"/>
        </w:rPr>
        <w:t xml:space="preserve"> : </w:t>
      </w:r>
      <w:r w:rsidRPr="006C6EB1">
        <w:rPr>
          <w:rFonts w:ascii="Arial" w:hAnsi="Arial" w:cs="Arial"/>
          <w:b/>
        </w:rPr>
        <w:t>pravidelné informatívne oznámenie</w:t>
      </w:r>
      <w:r w:rsidRPr="006C6EB1">
        <w:rPr>
          <w:rFonts w:ascii="Arial" w:hAnsi="Arial" w:cs="Arial"/>
        </w:rPr>
        <w:t xml:space="preserve"> používané ako prostriedok výzvy na súťaž, </w:t>
      </w:r>
      <w:r w:rsidRPr="006C6EB1">
        <w:rPr>
          <w:rFonts w:ascii="Arial" w:hAnsi="Arial" w:cs="Arial"/>
          <w:b/>
        </w:rPr>
        <w:t>oznámenie o vyhlásení verejného obstarávania alebo oznámenia o existencii kvalifikačného systému.</w:t>
      </w:r>
    </w:p>
  </w:footnote>
  <w:footnote w:id="10">
    <w:p w14:paraId="4B0545F6"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w:t>
      </w:r>
      <w:r w:rsidRPr="006C6EB1">
        <w:rPr>
          <w:rFonts w:ascii="Arial" w:hAnsi="Arial" w:cs="Arial"/>
          <w:i/>
        </w:rPr>
        <w:t>Informácie, ktoré majú byť prevzaté z oddielu I bod I.1 príslušného oznámenia</w:t>
      </w:r>
      <w:r w:rsidRPr="006C6EB1">
        <w:rPr>
          <w:rFonts w:ascii="Arial" w:hAnsi="Arial" w:cs="Arial"/>
        </w:rPr>
        <w:t>, v prípade spoločného obstarávania uveďte mená všetkých zúčastnených obstarávateľov.</w:t>
      </w:r>
    </w:p>
  </w:footnote>
  <w:footnote w:id="11">
    <w:p w14:paraId="2459CB21"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body II.1.1 a II.1.3 príslušného oznámenia.</w:t>
      </w:r>
    </w:p>
  </w:footnote>
  <w:footnote w:id="12">
    <w:p w14:paraId="23D285E2"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bod II.1.1 príslušného oznámenia.</w:t>
      </w:r>
    </w:p>
  </w:footnote>
  <w:footnote w:id="13">
    <w:p w14:paraId="5E670139" w14:textId="77777777" w:rsidR="00971672" w:rsidRPr="006C6EB1" w:rsidRDefault="00971672" w:rsidP="00AB273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Poskytnutie informácie o kontaktných osobách toľkokrát, koľkokrát je to potrebné.</w:t>
      </w:r>
    </w:p>
  </w:footnote>
  <w:footnote w:id="14">
    <w:p w14:paraId="30A6C48B" w14:textId="77777777" w:rsidR="00971672" w:rsidRPr="006C6EB1" w:rsidRDefault="00971672" w:rsidP="00AB273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Porovnaj odporúčanie Komisie zo 6. mája 2003 týkajúce sa definície mikropodnikov, malých a stredných podnikov (Ú. v. EÚ L 124, 20.5.2003, s. 36). Táto informácia sa vyžaduje len na štatistické účely.</w:t>
      </w:r>
      <w:r w:rsidRPr="006C6EB1">
        <w:rPr>
          <w:rFonts w:ascii="Arial" w:hAnsi="Arial" w:cs="Arial"/>
          <w:b/>
          <w:sz w:val="20"/>
          <w:szCs w:val="20"/>
        </w:rPr>
        <w:t xml:space="preserve"> Mikropodniky: </w:t>
      </w:r>
      <w:r w:rsidRPr="006C6EB1">
        <w:rPr>
          <w:rFonts w:ascii="Arial" w:hAnsi="Arial" w:cs="Arial"/>
          <w:sz w:val="20"/>
          <w:szCs w:val="20"/>
        </w:rPr>
        <w:t xml:space="preserve">podniky, ktoré </w:t>
      </w:r>
      <w:r w:rsidRPr="006C6EB1">
        <w:rPr>
          <w:rFonts w:ascii="Arial" w:hAnsi="Arial" w:cs="Arial"/>
          <w:b/>
          <w:sz w:val="20"/>
          <w:szCs w:val="20"/>
        </w:rPr>
        <w:t xml:space="preserve">zamestnávajú menej než 10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2 milióny EUR.</w:t>
      </w:r>
    </w:p>
    <w:p w14:paraId="08CEE45D" w14:textId="77777777" w:rsidR="00971672" w:rsidRPr="006C6EB1" w:rsidRDefault="00971672" w:rsidP="00AB2736">
      <w:pPr>
        <w:jc w:val="both"/>
        <w:rPr>
          <w:rFonts w:ascii="Arial" w:hAnsi="Arial" w:cs="Arial"/>
          <w:b/>
          <w:sz w:val="20"/>
          <w:szCs w:val="20"/>
        </w:rPr>
      </w:pPr>
      <w:r w:rsidRPr="006C6EB1">
        <w:rPr>
          <w:rFonts w:ascii="Arial" w:hAnsi="Arial" w:cs="Arial"/>
          <w:b/>
          <w:sz w:val="20"/>
          <w:szCs w:val="20"/>
        </w:rPr>
        <w:t>Malé podniky:</w:t>
      </w:r>
      <w:r w:rsidRPr="006C6EB1">
        <w:rPr>
          <w:rFonts w:ascii="Arial" w:hAnsi="Arial" w:cs="Arial"/>
          <w:sz w:val="20"/>
          <w:szCs w:val="20"/>
        </w:rPr>
        <w:t xml:space="preserve"> podniky, ktoré </w:t>
      </w:r>
      <w:r w:rsidRPr="006C6EB1">
        <w:rPr>
          <w:rFonts w:ascii="Arial" w:hAnsi="Arial" w:cs="Arial"/>
          <w:b/>
          <w:sz w:val="20"/>
          <w:szCs w:val="20"/>
        </w:rPr>
        <w:t xml:space="preserve">zamestnávajú menej ako 50 osôb </w:t>
      </w:r>
      <w:r w:rsidRPr="006C6EB1">
        <w:rPr>
          <w:rFonts w:ascii="Arial" w:hAnsi="Arial" w:cs="Arial"/>
          <w:sz w:val="20"/>
          <w:szCs w:val="20"/>
        </w:rPr>
        <w:t xml:space="preserve">a ktorých ročný obrat a/alebo celková ročná súvaha </w:t>
      </w:r>
      <w:r w:rsidRPr="006C6EB1">
        <w:rPr>
          <w:rFonts w:ascii="Arial" w:hAnsi="Arial" w:cs="Arial"/>
          <w:b/>
          <w:sz w:val="20"/>
          <w:szCs w:val="20"/>
        </w:rPr>
        <w:t>neprekračuje 10 miliónov EUR.</w:t>
      </w:r>
    </w:p>
    <w:p w14:paraId="041B6B6D" w14:textId="77777777" w:rsidR="00971672" w:rsidRPr="006C6EB1" w:rsidRDefault="00971672" w:rsidP="00AB2736">
      <w:pPr>
        <w:jc w:val="both"/>
        <w:rPr>
          <w:rFonts w:ascii="Arial" w:hAnsi="Arial" w:cs="Arial"/>
        </w:rPr>
      </w:pPr>
      <w:r w:rsidRPr="006C6EB1">
        <w:rPr>
          <w:rFonts w:ascii="Arial" w:hAnsi="Arial" w:cs="Arial"/>
          <w:b/>
          <w:sz w:val="20"/>
          <w:szCs w:val="20"/>
        </w:rPr>
        <w:t xml:space="preserve">Stredné podniky: podniky, ktoré nie sú mikropodnikmi ani malými podnikmi </w:t>
      </w:r>
      <w:r w:rsidRPr="006C6EB1">
        <w:rPr>
          <w:rFonts w:ascii="Arial" w:hAnsi="Arial" w:cs="Arial"/>
          <w:sz w:val="20"/>
          <w:szCs w:val="20"/>
        </w:rPr>
        <w:t>a ktoré</w:t>
      </w:r>
      <w:r w:rsidRPr="006C6EB1">
        <w:rPr>
          <w:rFonts w:ascii="Arial" w:hAnsi="Arial" w:cs="Arial"/>
          <w:b/>
          <w:sz w:val="20"/>
          <w:szCs w:val="20"/>
        </w:rPr>
        <w:t xml:space="preserve"> zamestnávajú menej ako 250 osôb</w:t>
      </w:r>
      <w:r w:rsidRPr="006C6EB1">
        <w:rPr>
          <w:rFonts w:ascii="Arial" w:hAnsi="Arial" w:cs="Arial"/>
          <w:sz w:val="20"/>
          <w:szCs w:val="20"/>
        </w:rPr>
        <w:t xml:space="preserve"> a ktorých </w:t>
      </w:r>
      <w:r w:rsidRPr="006C6EB1">
        <w:rPr>
          <w:rFonts w:ascii="Arial" w:hAnsi="Arial" w:cs="Arial"/>
          <w:b/>
          <w:sz w:val="20"/>
          <w:szCs w:val="20"/>
        </w:rPr>
        <w:t>ročný obrat nepresahuje 50 miliónov EUR a/alebo celková ročná súvaha nepresahuje 43 miliónov EUR.</w:t>
      </w:r>
    </w:p>
  </w:footnote>
  <w:footnote w:id="15">
    <w:p w14:paraId="2AF4EB72" w14:textId="77777777" w:rsidR="00971672" w:rsidRPr="006C6EB1" w:rsidRDefault="00971672" w:rsidP="00AB273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oznámenie o ponuke, bod III. 1.5.</w:t>
      </w:r>
    </w:p>
  </w:footnote>
  <w:footnote w:id="16">
    <w:p w14:paraId="10F94CC2" w14:textId="77777777" w:rsidR="00971672" w:rsidRPr="006C6EB1" w:rsidRDefault="00971672" w:rsidP="00AB273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To znamená, že jeho hlavným cieľom je sociálna a profesionálna integrácia zdravotne postihnutých alebo znevýhodnených osôb.</w:t>
      </w:r>
    </w:p>
  </w:footnote>
  <w:footnote w:id="17">
    <w:p w14:paraId="470267DF"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 existujú odkazy a klasifikácie, tak sú uvedené v osvedčení.</w:t>
      </w:r>
    </w:p>
  </w:footnote>
  <w:footnote w:id="18">
    <w:p w14:paraId="4257B519"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Najmä ako súčasť skupiny, konzorcia, spoločného podniku alebo podobne.</w:t>
      </w:r>
    </w:p>
  </w:footnote>
  <w:footnote w:id="19">
    <w:p w14:paraId="39CB46D1" w14:textId="77777777" w:rsidR="00971672" w:rsidRPr="006C6EB1" w:rsidRDefault="00971672" w:rsidP="001435F6">
      <w:pPr>
        <w:pStyle w:val="Textpoznmkypodiarou"/>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Napríklad technické orgány zapojené do kontroly kvality: Časť IV oddiel C bod 3.</w:t>
      </w:r>
    </w:p>
  </w:footnote>
  <w:footnote w:id="20">
    <w:p w14:paraId="46688562" w14:textId="77777777" w:rsidR="00971672" w:rsidRPr="006C6EB1" w:rsidRDefault="0097167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2 rámcového rozhodnutia Rady 2008/841/SVV z 24. októbra 2008 o boji proti organizovanému zločinu (Ú. v. EÚ L 300, 11.11.2008, s. 42).</w:t>
      </w:r>
    </w:p>
  </w:footnote>
  <w:footnote w:id="21">
    <w:p w14:paraId="32D1E90D" w14:textId="77777777" w:rsidR="00971672" w:rsidRPr="006C6EB1" w:rsidRDefault="0097167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22">
    <w:p w14:paraId="39E67981" w14:textId="77777777" w:rsidR="00971672" w:rsidRPr="006C6EB1" w:rsidRDefault="0097167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 zmysle článku 1 Dohovoru o ochrane finančných záujmov Európskych spoločenstiev (Ú. v. ES C 316, 27.11.1995, s. 48).</w:t>
      </w:r>
    </w:p>
  </w:footnote>
  <w:footnote w:id="23">
    <w:p w14:paraId="59D02546" w14:textId="77777777" w:rsidR="00971672" w:rsidRPr="006C6EB1" w:rsidRDefault="0097167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24">
    <w:p w14:paraId="2132DF59" w14:textId="77777777" w:rsidR="00971672" w:rsidRPr="006C6EB1" w:rsidRDefault="00971672" w:rsidP="001435F6">
      <w:pPr>
        <w:pStyle w:val="Textpoznmkypodiarou"/>
        <w:jc w:val="both"/>
        <w:rPr>
          <w:rFonts w:ascii="Arial" w:hAnsi="Arial" w:cs="Arial"/>
          <w:szCs w:val="20"/>
        </w:rPr>
      </w:pPr>
      <w:r w:rsidRPr="006C6EB1">
        <w:rPr>
          <w:rStyle w:val="Odkaznapoznmkupodiarou"/>
          <w:rFonts w:ascii="Arial" w:hAnsi="Arial" w:cs="Arial"/>
          <w:szCs w:val="20"/>
        </w:rPr>
        <w:footnoteRef/>
      </w:r>
      <w:r w:rsidRPr="006C6EB1">
        <w:rPr>
          <w:rFonts w:ascii="Arial" w:hAnsi="Arial" w:cs="Arial"/>
          <w:szCs w:val="20"/>
        </w:rPr>
        <w:t xml:space="preserve"> Ako sa vymedzuje v článku 1 smernice Európskeho parlamentu a Rady 2005/60/ES z 26. októbra 2005 o predchádzaní využívania finančného systému na účely prania špinavých peňazí a financovania terorizmu (Ú. v. EÚ L 309, 25.11.2005, s. 15).</w:t>
      </w:r>
    </w:p>
  </w:footnote>
  <w:footnote w:id="25">
    <w:p w14:paraId="37AF28E8" w14:textId="77777777" w:rsidR="00971672" w:rsidRPr="006C6EB1" w:rsidRDefault="0097167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26">
    <w:p w14:paraId="55C1225F"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7">
    <w:p w14:paraId="6D508B66"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8">
    <w:p w14:paraId="4600AFAE"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potrebné.</w:t>
      </w:r>
    </w:p>
  </w:footnote>
  <w:footnote w:id="29">
    <w:p w14:paraId="23608825"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súlade s vnútroštátnymi ustanoveniami, ktorými sa vykonáva článok 57 ods. 6 smernice 2014/24/EÚ.</w:t>
      </w:r>
    </w:p>
  </w:footnote>
  <w:footnote w:id="30">
    <w:p w14:paraId="4953B66D" w14:textId="77777777" w:rsidR="00971672" w:rsidRPr="006C6EB1" w:rsidRDefault="00971672" w:rsidP="001435F6">
      <w:pPr>
        <w:jc w:val="both"/>
        <w:rPr>
          <w:rFonts w:ascii="Arial" w:hAnsi="Arial" w:cs="Arial"/>
          <w:sz w:val="20"/>
          <w:szCs w:val="20"/>
        </w:rPr>
      </w:pPr>
      <w:r w:rsidRPr="006C6EB1">
        <w:rPr>
          <w:rStyle w:val="Odkaznapoznmkupodiarou"/>
          <w:rFonts w:ascii="Arial" w:hAnsi="Arial" w:cs="Arial"/>
          <w:sz w:val="20"/>
          <w:szCs w:val="20"/>
        </w:rPr>
        <w:footnoteRef/>
      </w:r>
      <w:r w:rsidRPr="006C6EB1">
        <w:rPr>
          <w:rFonts w:ascii="Arial" w:hAnsi="Arial" w:cs="Arial"/>
          <w:sz w:val="20"/>
          <w:szCs w:val="20"/>
        </w:rPr>
        <w:t xml:space="preserve"> Vysvetlenie by so zreteľom na povahu spáchaných trestných činov (presné, opakované a systematické...) malo ukazovať primeranosť prijatých opatrení. </w:t>
      </w:r>
    </w:p>
    <w:p w14:paraId="2B8A5C46" w14:textId="77777777" w:rsidR="00971672" w:rsidRPr="006C6EB1" w:rsidRDefault="00971672" w:rsidP="001435F6">
      <w:pPr>
        <w:jc w:val="both"/>
        <w:rPr>
          <w:rFonts w:ascii="Arial" w:hAnsi="Arial" w:cs="Arial"/>
        </w:rPr>
      </w:pPr>
    </w:p>
  </w:footnote>
  <w:footnote w:id="31">
    <w:p w14:paraId="7602B9C0" w14:textId="77777777" w:rsidR="00971672" w:rsidRDefault="00971672" w:rsidP="001435F6">
      <w:pPr>
        <w:pStyle w:val="Textpoznmkypodiarou"/>
      </w:pPr>
      <w:r>
        <w:rPr>
          <w:rStyle w:val="Odkaznapoznmkupodiarou"/>
        </w:rPr>
        <w:footnoteRef/>
      </w:r>
      <w:r>
        <w:t xml:space="preserve"> </w:t>
      </w:r>
      <w:r w:rsidRPr="00471F7E">
        <w:t>Zopakujte toľkokrát, koľkokrát je potrebné.</w:t>
      </w:r>
    </w:p>
  </w:footnote>
  <w:footnote w:id="32">
    <w:p w14:paraId="619CF029" w14:textId="77777777" w:rsidR="00971672" w:rsidRDefault="00971672" w:rsidP="001435F6">
      <w:pPr>
        <w:pStyle w:val="Textpoznmkypodiarou"/>
      </w:pPr>
      <w:r>
        <w:rPr>
          <w:rStyle w:val="Odkaznapoznmkupodiarou"/>
        </w:rPr>
        <w:footnoteRef/>
      </w:r>
      <w:r>
        <w:t xml:space="preserve"> </w:t>
      </w:r>
      <w:r w:rsidRPr="00471F7E">
        <w:t>Pozri článok 57 ods. 4 smernice 2014/24/EÚ.</w:t>
      </w:r>
    </w:p>
  </w:footnote>
  <w:footnote w:id="33">
    <w:p w14:paraId="5CB64702"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je uvedené na účely tohto obstarávania vo vnútroštátnom práve, v príslušnom oznámení alebo v súťažných podkladoch alebo v článku 18 ods. 2 smernice 2014/24/EÚ.</w:t>
      </w:r>
    </w:p>
  </w:footnote>
  <w:footnote w:id="34">
    <w:p w14:paraId="57CF0A11"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Pozri vnútroštátne právo, príslušné oznámenie alebo súťažné podklady.</w:t>
      </w:r>
    </w:p>
  </w:footnote>
  <w:footnote w:id="35">
    <w:p w14:paraId="3CC20F0F" w14:textId="77777777" w:rsidR="00971672" w:rsidRPr="006C6EB1" w:rsidRDefault="00971672" w:rsidP="001435F6">
      <w:pPr>
        <w:jc w:val="both"/>
        <w:rPr>
          <w:rFonts w:ascii="Arial" w:hAnsi="Arial" w:cs="Arial"/>
        </w:rPr>
      </w:pPr>
      <w:r w:rsidRPr="006C6EB1">
        <w:rPr>
          <w:rStyle w:val="Odkaznapoznmkupodiarou"/>
          <w:rFonts w:ascii="Arial" w:hAnsi="Arial" w:cs="Arial"/>
          <w:sz w:val="20"/>
          <w:szCs w:val="20"/>
        </w:rPr>
        <w:footnoteRef/>
      </w:r>
      <w:r w:rsidRPr="006C6EB1">
        <w:rPr>
          <w:rFonts w:ascii="Arial" w:hAnsi="Arial" w:cs="Arial"/>
          <w:sz w:val="20"/>
          <w:szCs w:val="20"/>
        </w:rPr>
        <w:t xml:space="preserve"> Tieto informácie sa nemusia uviesť, ak vylúčenie hospodárskych subjektov v jednom z prípadov uvedených pod písmenami a) až f) je </w:t>
      </w:r>
      <w:r w:rsidRPr="006C6EB1">
        <w:rPr>
          <w:rFonts w:ascii="Arial" w:hAnsi="Arial" w:cs="Arial"/>
          <w:b/>
          <w:sz w:val="20"/>
          <w:szCs w:val="20"/>
        </w:rPr>
        <w:t>povinné</w:t>
      </w:r>
      <w:r w:rsidRPr="006C6EB1">
        <w:rPr>
          <w:rFonts w:ascii="Arial" w:hAnsi="Arial" w:cs="Arial"/>
          <w:sz w:val="20"/>
          <w:szCs w:val="20"/>
        </w:rPr>
        <w:t xml:space="preserve"> podľa platného vnútroštátneho práva </w:t>
      </w:r>
      <w:r w:rsidRPr="006C6EB1">
        <w:rPr>
          <w:rFonts w:ascii="Arial" w:hAnsi="Arial" w:cs="Arial"/>
          <w:b/>
          <w:sz w:val="20"/>
          <w:szCs w:val="20"/>
        </w:rPr>
        <w:t>bez možnosti výnimky</w:t>
      </w:r>
      <w:r w:rsidRPr="006C6EB1">
        <w:rPr>
          <w:rFonts w:ascii="Arial" w:hAnsi="Arial" w:cs="Arial"/>
          <w:sz w:val="20"/>
          <w:szCs w:val="20"/>
        </w:rPr>
        <w:t xml:space="preserve">, keď  je však hospodársky subjekt schopný realizovať zákazku. </w:t>
      </w:r>
    </w:p>
  </w:footnote>
  <w:footnote w:id="36">
    <w:p w14:paraId="7BC886F7"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potreby pozri definície vo vnútroštátnom práve, príslušnom oznámení alebo v súťažných podkladoch.</w:t>
      </w:r>
    </w:p>
  </w:footnote>
  <w:footnote w:id="37">
    <w:p w14:paraId="56EEADBC" w14:textId="77777777" w:rsidR="00971672" w:rsidRDefault="00971672" w:rsidP="001435F6">
      <w:pPr>
        <w:pStyle w:val="Textpoznmkypodiarou"/>
      </w:pPr>
      <w:r>
        <w:rPr>
          <w:rStyle w:val="Odkaznapoznmkupodiarou"/>
        </w:rPr>
        <w:footnoteRef/>
      </w:r>
      <w:r>
        <w:t xml:space="preserve"> Ako sa uvádza vo vnútroštátnom práve, príslušnom oznámení alebo v súťažných podkladoch.</w:t>
      </w:r>
    </w:p>
  </w:footnote>
  <w:footnote w:id="38">
    <w:p w14:paraId="1D8BF6D1"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p w14:paraId="1D886A86" w14:textId="77777777" w:rsidR="00971672" w:rsidRDefault="00971672" w:rsidP="001435F6">
      <w:pPr>
        <w:pStyle w:val="Textpoznmkypodiarou"/>
      </w:pPr>
    </w:p>
  </w:footnote>
  <w:footnote w:id="39">
    <w:p w14:paraId="156B4BCF"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Ako sa uvádza v prílohe XI k smernici 2014/24/EÚ</w:t>
      </w:r>
      <w:r w:rsidRPr="006C6EB1">
        <w:rPr>
          <w:rFonts w:ascii="Arial" w:hAnsi="Arial" w:cs="Arial"/>
          <w:lang w:val="en-US"/>
        </w:rPr>
        <w:t>;</w:t>
      </w:r>
      <w:r w:rsidRPr="006C6EB1">
        <w:rPr>
          <w:rFonts w:ascii="Arial" w:hAnsi="Arial" w:cs="Arial"/>
        </w:rPr>
        <w:t xml:space="preserve"> </w:t>
      </w:r>
      <w:r w:rsidRPr="006C6EB1">
        <w:rPr>
          <w:rFonts w:ascii="Arial" w:hAnsi="Arial" w:cs="Arial"/>
          <w:b/>
          <w:i/>
        </w:rPr>
        <w:t>na hospodárske subjekty z určitých členských štátov sa môže vzťahovať povinnosť dodržiavať iné požiadavky stanovené v uvedenej prílohe</w:t>
      </w:r>
      <w:r w:rsidRPr="006C6EB1">
        <w:rPr>
          <w:rFonts w:ascii="Arial" w:hAnsi="Arial" w:cs="Arial"/>
        </w:rPr>
        <w:t>.</w:t>
      </w:r>
    </w:p>
    <w:p w14:paraId="5047EF5B" w14:textId="77777777" w:rsidR="00971672" w:rsidRDefault="00971672" w:rsidP="001435F6">
      <w:pPr>
        <w:pStyle w:val="Textpoznmkypodiarou"/>
        <w:jc w:val="both"/>
      </w:pPr>
    </w:p>
  </w:footnote>
  <w:footnote w:id="40">
    <w:p w14:paraId="72B667DF" w14:textId="77777777" w:rsidR="00971672" w:rsidRDefault="00971672" w:rsidP="001435F6">
      <w:pPr>
        <w:pStyle w:val="Textpoznmkypodiarou"/>
      </w:pPr>
      <w:r>
        <w:rPr>
          <w:rStyle w:val="Odkaznapoznmkupodiarou"/>
        </w:rPr>
        <w:footnoteRef/>
      </w:r>
      <w:r>
        <w:t xml:space="preserve"> Len v prípade, ak je to povolené v príslušnom oznámení alebo v súťažných podkladoch.</w:t>
      </w:r>
    </w:p>
  </w:footnote>
  <w:footnote w:id="41">
    <w:p w14:paraId="5ABBD2D7" w14:textId="77777777" w:rsidR="00971672" w:rsidRDefault="00971672" w:rsidP="001435F6">
      <w:pPr>
        <w:pStyle w:val="Textpoznmkypodiarou"/>
      </w:pPr>
      <w:r>
        <w:rPr>
          <w:rStyle w:val="Odkaznapoznmkupodiarou"/>
        </w:rPr>
        <w:footnoteRef/>
      </w:r>
      <w:r>
        <w:t xml:space="preserve"> Len v prípade, ak je to povolené v príslušnom oznámení alebo v súťažných podkladoch.</w:t>
      </w:r>
    </w:p>
  </w:footnote>
  <w:footnote w:id="42">
    <w:p w14:paraId="7294739E"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3">
    <w:p w14:paraId="44247BB8"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Napr. pomer medzi aktívami a pasívami.</w:t>
      </w:r>
    </w:p>
  </w:footnote>
  <w:footnote w:id="44">
    <w:p w14:paraId="46AB1D7B"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45">
    <w:p w14:paraId="2D96D725" w14:textId="77777777" w:rsidR="00971672" w:rsidRPr="006C6EB1" w:rsidRDefault="00971672" w:rsidP="001435F6">
      <w:pPr>
        <w:pStyle w:val="Textpoznmkypodiarou"/>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vyžadovať</w:t>
      </w:r>
      <w:r w:rsidRPr="006C6EB1">
        <w:rPr>
          <w:rFonts w:ascii="Arial" w:hAnsi="Arial" w:cs="Arial"/>
        </w:rPr>
        <w:t xml:space="preserve"> až päť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päť rokov.</w:t>
      </w:r>
    </w:p>
  </w:footnote>
  <w:footnote w:id="46">
    <w:p w14:paraId="0EC869A8"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Verejní obstarávatelia môžu </w:t>
      </w:r>
      <w:r w:rsidRPr="006C6EB1">
        <w:rPr>
          <w:rFonts w:ascii="Arial" w:hAnsi="Arial" w:cs="Arial"/>
          <w:b/>
        </w:rPr>
        <w:t>požadovať</w:t>
      </w:r>
      <w:r w:rsidRPr="006C6EB1">
        <w:rPr>
          <w:rFonts w:ascii="Arial" w:hAnsi="Arial" w:cs="Arial"/>
        </w:rPr>
        <w:t xml:space="preserve"> až tri rokov a </w:t>
      </w:r>
      <w:r w:rsidRPr="006C6EB1">
        <w:rPr>
          <w:rFonts w:ascii="Arial" w:hAnsi="Arial" w:cs="Arial"/>
          <w:b/>
        </w:rPr>
        <w:t>umožniť</w:t>
      </w:r>
      <w:r w:rsidRPr="006C6EB1">
        <w:rPr>
          <w:rFonts w:ascii="Arial" w:hAnsi="Arial" w:cs="Arial"/>
        </w:rPr>
        <w:t xml:space="preserve"> skúsenosti z obdobia </w:t>
      </w:r>
      <w:r w:rsidRPr="006C6EB1">
        <w:rPr>
          <w:rFonts w:ascii="Arial" w:hAnsi="Arial" w:cs="Arial"/>
          <w:b/>
        </w:rPr>
        <w:t>viac</w:t>
      </w:r>
      <w:r w:rsidRPr="006C6EB1">
        <w:rPr>
          <w:rFonts w:ascii="Arial" w:hAnsi="Arial" w:cs="Arial"/>
        </w:rPr>
        <w:t xml:space="preserve"> ako tri rokov.</w:t>
      </w:r>
    </w:p>
  </w:footnote>
  <w:footnote w:id="47">
    <w:p w14:paraId="398A02E3" w14:textId="77777777" w:rsidR="00971672" w:rsidRPr="006C6EB1" w:rsidRDefault="00971672" w:rsidP="001435F6">
      <w:pPr>
        <w:pStyle w:val="Textpoznmkypodiarou"/>
        <w:ind w:left="142" w:hanging="142"/>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Inými slovami, </w:t>
      </w:r>
      <w:r w:rsidRPr="006C6EB1">
        <w:rPr>
          <w:rFonts w:ascii="Arial" w:hAnsi="Arial" w:cs="Arial"/>
          <w:b/>
        </w:rPr>
        <w:t>všetci</w:t>
      </w:r>
      <w:r w:rsidRPr="006C6EB1">
        <w:rPr>
          <w:rFonts w:ascii="Arial" w:hAnsi="Arial" w:cs="Arial"/>
        </w:rPr>
        <w:t xml:space="preserve"> príjemcovia by mali byť uvedení v zozname a tento zoznam by mal obsahovať verejných aj súkromných klientov pre príslušné dodávky tovaru alebo príslušné služby.</w:t>
      </w:r>
    </w:p>
  </w:footnote>
  <w:footnote w:id="48">
    <w:p w14:paraId="7E9D826C"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9">
    <w:p w14:paraId="7BA15FC5"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Kontrolu má vykonávať verejný obstarávateľ alebo v prípade, že verejný obstarávateľ vyjadrí súhlas, v jeho mene príslušný úradný orgán štátu, v ktorom je poskytovateľ služieb alebo dodávateľ usadený.</w:t>
      </w:r>
    </w:p>
    <w:p w14:paraId="78E3F030" w14:textId="77777777" w:rsidR="00971672" w:rsidRDefault="00971672" w:rsidP="001435F6">
      <w:pPr>
        <w:pStyle w:val="Textpoznmkypodiarou"/>
        <w:jc w:val="both"/>
      </w:pPr>
    </w:p>
  </w:footnote>
  <w:footnote w:id="50">
    <w:p w14:paraId="5B8269BB" w14:textId="77777777" w:rsidR="00971672" w:rsidRDefault="00971672" w:rsidP="001435F6">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51">
    <w:p w14:paraId="351F145C"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Jasne uveďte, ktorej položky sa odpoveď týka.</w:t>
      </w:r>
    </w:p>
  </w:footnote>
  <w:footnote w:id="52">
    <w:p w14:paraId="045CD6B5"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3">
    <w:p w14:paraId="78A58397"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Zopakujte toľkokrát, koľkokrát je to potrebné.</w:t>
      </w:r>
    </w:p>
  </w:footnote>
  <w:footnote w:id="54">
    <w:p w14:paraId="00B62DA6" w14:textId="77777777" w:rsidR="00971672" w:rsidRPr="006C6EB1" w:rsidRDefault="00971672" w:rsidP="001435F6">
      <w:pPr>
        <w:pStyle w:val="Textpoznmkypodiarou"/>
        <w:jc w:val="both"/>
        <w:rPr>
          <w:rFonts w:ascii="Arial" w:hAnsi="Arial" w:cs="Arial"/>
        </w:rPr>
      </w:pPr>
      <w:r w:rsidRPr="006C6EB1">
        <w:rPr>
          <w:rStyle w:val="Odkaznapoznmkupodiarou"/>
          <w:rFonts w:ascii="Arial" w:hAnsi="Arial" w:cs="Arial"/>
        </w:rPr>
        <w:footnoteRef/>
      </w:r>
      <w:r w:rsidRPr="006C6EB1">
        <w:rPr>
          <w:rFonts w:ascii="Arial" w:hAnsi="Arial" w:cs="Arial"/>
        </w:rPr>
        <w:t xml:space="preserve"> Pod podmienkou, že hospodársky subjekt poskytol potrebné informácie </w:t>
      </w:r>
      <w:r w:rsidRPr="006C6EB1">
        <w:rPr>
          <w:rFonts w:ascii="Arial" w:hAnsi="Arial" w:cs="Arial"/>
          <w:i/>
        </w:rPr>
        <w:t>(webová adresa, vydávajúci orgán alebo subjekt, presný odkaz na dokumentáciu), ktoré umožňujú verejnému obstarávateľovi alebo obstarávateľovi, aby tak urobili</w:t>
      </w:r>
      <w:r w:rsidRPr="006C6EB1">
        <w:rPr>
          <w:rFonts w:ascii="Arial" w:hAnsi="Arial" w:cs="Arial"/>
        </w:rPr>
        <w:t xml:space="preserve">. </w:t>
      </w:r>
      <w:r w:rsidRPr="006C6EB1">
        <w:rPr>
          <w:rFonts w:ascii="Arial" w:hAnsi="Arial" w:cs="Arial"/>
          <w:i/>
        </w:rPr>
        <w:t>V prípade potreby to musí byť sprevádzané príslušným súhlasom s takýmto prístupom.</w:t>
      </w:r>
    </w:p>
  </w:footnote>
  <w:footnote w:id="55">
    <w:p w14:paraId="6801DB18" w14:textId="77777777" w:rsidR="00971672" w:rsidRDefault="00971672">
      <w:pPr>
        <w:pStyle w:val="Textpoznmkypodiarou"/>
      </w:pPr>
      <w:r w:rsidRPr="006C6EB1">
        <w:rPr>
          <w:rStyle w:val="Odkaznapoznmkupodiarou"/>
          <w:rFonts w:ascii="Arial" w:hAnsi="Arial" w:cs="Arial"/>
        </w:rPr>
        <w:footnoteRef/>
      </w:r>
      <w:r w:rsidRPr="006C6EB1">
        <w:rPr>
          <w:rFonts w:ascii="Arial" w:hAnsi="Arial" w:cs="Arial"/>
        </w:rPr>
        <w:t xml:space="preserve"> V závislosti od vnútroštátneho vykonávania článku 59 ods. 5 druhého pododseku smernice 2014/24/EÚ.</w:t>
      </w:r>
    </w:p>
  </w:footnote>
  <w:footnote w:id="56">
    <w:p w14:paraId="7E4ACEB9" w14:textId="77777777" w:rsidR="00971672" w:rsidRDefault="00971672"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 w:id="57">
    <w:p w14:paraId="16E99CC0" w14:textId="77777777" w:rsidR="00971672" w:rsidRDefault="00971672" w:rsidP="00DD160F">
      <w:pPr>
        <w:pStyle w:val="Textpoznmkypodiarou"/>
      </w:pPr>
      <w:r>
        <w:rPr>
          <w:rStyle w:val="Odkaznapoznmkupodiarou"/>
        </w:rPr>
        <w:footnoteRef/>
      </w:r>
      <w:r>
        <w:t xml:space="preserve">  </w:t>
      </w:r>
      <w:r w:rsidRPr="0053388E">
        <w:rPr>
          <w:rFonts w:ascii="Arial" w:hAnsi="Arial" w:cs="Arial"/>
          <w:sz w:val="16"/>
          <w:szCs w:val="16"/>
        </w:rPr>
        <w:t>V prípade, ak</w:t>
      </w:r>
      <w:r>
        <w:rPr>
          <w:rFonts w:ascii="Arial" w:hAnsi="Arial" w:cs="Arial"/>
          <w:sz w:val="16"/>
          <w:szCs w:val="16"/>
        </w:rPr>
        <w:t xml:space="preserve"> Zhotoviteľom je viac právnych subjektov, ktorí za účelom plnenia predmetu Zmluvy o Dielo vytvorili zoskupenie        bez právnej subjektivity, napr. </w:t>
      </w:r>
      <w:r w:rsidRPr="0053388E">
        <w:rPr>
          <w:rFonts w:ascii="Arial" w:hAnsi="Arial" w:cs="Arial"/>
          <w:sz w:val="16"/>
          <w:szCs w:val="16"/>
        </w:rPr>
        <w:t>združenie</w:t>
      </w:r>
      <w:r>
        <w:rPr>
          <w:rFonts w:ascii="Arial" w:hAnsi="Arial" w:cs="Arial"/>
          <w:sz w:val="16"/>
          <w:szCs w:val="16"/>
        </w:rPr>
        <w:t xml:space="preserve"> podľa § 829 Občianskeho zákonníka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4C704" w14:textId="641EF88A" w:rsidR="00971672" w:rsidRPr="00911733" w:rsidRDefault="00971672" w:rsidP="006C6EB1">
    <w:pPr>
      <w:pStyle w:val="H6"/>
      <w:tabs>
        <w:tab w:val="left" w:pos="6096"/>
      </w:tabs>
      <w:spacing w:before="0" w:after="0"/>
      <w:rPr>
        <w:rFonts w:cs="Arial"/>
        <w:b w:val="0"/>
        <w:snapToGrid/>
        <w:sz w:val="18"/>
      </w:rPr>
    </w:pPr>
    <w:r>
      <w:rPr>
        <w:rFonts w:cs="Arial"/>
        <w:b w:val="0"/>
        <w:snapToGrid/>
        <w:sz w:val="18"/>
      </w:rPr>
      <w:t xml:space="preserve">Súťažné podklady: D1 Turany – Hubová                                                         </w:t>
    </w:r>
    <w:r w:rsidRPr="00911733">
      <w:rPr>
        <w:rFonts w:cs="Arial"/>
        <w:b w:val="0"/>
        <w:snapToGrid/>
        <w:sz w:val="18"/>
      </w:rPr>
      <w:t>Národná diaľničná spoločnosť, a.s.</w:t>
    </w:r>
  </w:p>
  <w:p w14:paraId="6403CE10" w14:textId="6E6A4AF9" w:rsidR="00971672" w:rsidRPr="00D05744" w:rsidRDefault="00971672" w:rsidP="006C6EB1">
    <w:pPr>
      <w:pStyle w:val="H6"/>
      <w:tabs>
        <w:tab w:val="left" w:pos="5907"/>
        <w:tab w:val="left" w:pos="6402"/>
        <w:tab w:val="left" w:pos="6567"/>
        <w:tab w:val="right" w:pos="9356"/>
      </w:tabs>
      <w:spacing w:before="0" w:after="0"/>
      <w:rPr>
        <w:szCs w:val="16"/>
      </w:rPr>
    </w:pPr>
    <w:r>
      <w:rPr>
        <w:rFonts w:cs="Arial"/>
        <w:b w:val="0"/>
        <w:sz w:val="18"/>
      </w:rPr>
      <w:t>Zadávanie nadlimitnej zákazky – p</w:t>
    </w:r>
    <w:r w:rsidRPr="00687B84">
      <w:rPr>
        <w:rFonts w:cs="Arial"/>
        <w:b w:val="0"/>
        <w:sz w:val="18"/>
      </w:rPr>
      <w:t>ráce „</w:t>
    </w:r>
    <w:r>
      <w:rPr>
        <w:rFonts w:cs="Arial"/>
        <w:b w:val="0"/>
        <w:sz w:val="18"/>
      </w:rPr>
      <w:t>FIDIC – žltá kniha</w:t>
    </w:r>
    <w:r w:rsidRPr="00687B84">
      <w:rPr>
        <w:rFonts w:cs="Arial"/>
        <w:b w:val="0"/>
        <w:sz w:val="18"/>
      </w:rPr>
      <w:t>“</w:t>
    </w:r>
    <w:r>
      <w:rPr>
        <w:rFonts w:cs="Arial"/>
        <w:b w:val="0"/>
        <w:sz w:val="18"/>
      </w:rPr>
      <w:t xml:space="preserve"> </w:t>
    </w:r>
    <w:r>
      <w:rPr>
        <w:rFonts w:cs="Arial"/>
        <w:b w:val="0"/>
        <w:sz w:val="18"/>
      </w:rPr>
      <w:tab/>
      <w:t xml:space="preserve">   </w:t>
    </w:r>
    <w:r w:rsidRPr="00911733">
      <w:rPr>
        <w:rFonts w:cs="Arial"/>
        <w:b w:val="0"/>
        <w:sz w:val="18"/>
      </w:rPr>
      <w:t>Dúbravská cesta 14, 841</w:t>
    </w:r>
    <w:r>
      <w:rPr>
        <w:rFonts w:cs="Arial"/>
        <w:b w:val="0"/>
        <w:sz w:val="18"/>
      </w:rPr>
      <w:t xml:space="preserve"> </w:t>
    </w:r>
    <w:r w:rsidRPr="00911733">
      <w:rPr>
        <w:rFonts w:cs="Arial"/>
        <w:b w:val="0"/>
        <w:sz w:val="18"/>
      </w:rPr>
      <w:t>04 Bratislava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998C6" w14:textId="77777777" w:rsidR="00971672" w:rsidRPr="006959C1" w:rsidRDefault="00971672"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7B61F03"/>
    <w:multiLevelType w:val="hybridMultilevel"/>
    <w:tmpl w:val="56F9BE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644C69"/>
    <w:multiLevelType w:val="hybridMultilevel"/>
    <w:tmpl w:val="C7575C6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8A4C6A"/>
    <w:multiLevelType w:val="multilevel"/>
    <w:tmpl w:val="701407D4"/>
    <w:lvl w:ilvl="0">
      <w:start w:val="29"/>
      <w:numFmt w:val="decimal"/>
      <w:lvlText w:val="%1"/>
      <w:lvlJc w:val="left"/>
      <w:pPr>
        <w:ind w:left="375" w:hanging="375"/>
      </w:pPr>
      <w:rPr>
        <w:rFonts w:hint="default"/>
      </w:rPr>
    </w:lvl>
    <w:lvl w:ilvl="1">
      <w:start w:val="1"/>
      <w:numFmt w:val="decimal"/>
      <w:lvlText w:val="32.%2"/>
      <w:lvlJc w:val="left"/>
      <w:pPr>
        <w:ind w:left="659" w:hanging="37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38369BD"/>
    <w:multiLevelType w:val="hybridMultilevel"/>
    <w:tmpl w:val="78ACED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49E5532"/>
    <w:multiLevelType w:val="multilevel"/>
    <w:tmpl w:val="42CA9EDC"/>
    <w:lvl w:ilvl="0">
      <w:start w:val="12"/>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0B555BFC"/>
    <w:multiLevelType w:val="multilevel"/>
    <w:tmpl w:val="4392CDC4"/>
    <w:lvl w:ilvl="0">
      <w:start w:val="1"/>
      <w:numFmt w:val="decimal"/>
      <w:lvlText w:val="%1."/>
      <w:lvlJc w:val="left"/>
      <w:pPr>
        <w:ind w:left="360" w:hanging="360"/>
      </w:pPr>
      <w:rPr>
        <w:rFonts w:cs="Times New Roman"/>
        <w:b w:val="0"/>
      </w:rPr>
    </w:lvl>
    <w:lvl w:ilvl="1">
      <w:start w:val="4"/>
      <w:numFmt w:val="decimal"/>
      <w:isLgl/>
      <w:lvlText w:val="%1.%2"/>
      <w:lvlJc w:val="left"/>
      <w:pPr>
        <w:ind w:left="1428" w:hanging="435"/>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8" w15:restartNumberingAfterBreak="0">
    <w:nsid w:val="0CED1DEF"/>
    <w:multiLevelType w:val="multilevel"/>
    <w:tmpl w:val="48D47DCA"/>
    <w:lvl w:ilvl="0">
      <w:start w:val="3"/>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10"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16735FA7"/>
    <w:multiLevelType w:val="multilevel"/>
    <w:tmpl w:val="56F8BF86"/>
    <w:lvl w:ilvl="0">
      <w:start w:val="11"/>
      <w:numFmt w:val="decimal"/>
      <w:lvlText w:val="%1"/>
      <w:lvlJc w:val="left"/>
      <w:pPr>
        <w:ind w:left="720" w:hanging="360"/>
      </w:pPr>
      <w:rPr>
        <w:rFonts w:hint="default"/>
      </w:rPr>
    </w:lvl>
    <w:lvl w:ilvl="1">
      <w:start w:val="4"/>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186761F5"/>
    <w:multiLevelType w:val="hybridMultilevel"/>
    <w:tmpl w:val="9ECEEB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6"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1D376D21"/>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1D393821"/>
    <w:multiLevelType w:val="multilevel"/>
    <w:tmpl w:val="720E01B8"/>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00225C0"/>
    <w:multiLevelType w:val="multilevel"/>
    <w:tmpl w:val="8C122EE6"/>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Arial" w:hAnsi="Arial" w:cs="Arial" w:hint="default"/>
        <w:b w:val="0"/>
        <w:sz w:val="20"/>
        <w:szCs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27633988"/>
    <w:multiLevelType w:val="hybridMultilevel"/>
    <w:tmpl w:val="96301C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88E0BE7"/>
    <w:multiLevelType w:val="hybridMultilevel"/>
    <w:tmpl w:val="F69662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EF23225"/>
    <w:multiLevelType w:val="multilevel"/>
    <w:tmpl w:val="CF9E89DC"/>
    <w:lvl w:ilvl="0">
      <w:start w:val="20"/>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7" w15:restartNumberingAfterBreak="0">
    <w:nsid w:val="30602055"/>
    <w:multiLevelType w:val="multilevel"/>
    <w:tmpl w:val="00866382"/>
    <w:lvl w:ilvl="0">
      <w:start w:val="16"/>
      <w:numFmt w:val="decimal"/>
      <w:lvlText w:val="%1"/>
      <w:lvlJc w:val="left"/>
      <w:pPr>
        <w:ind w:left="540" w:hanging="540"/>
      </w:pPr>
      <w:rPr>
        <w:rFonts w:hint="default"/>
      </w:rPr>
    </w:lvl>
    <w:lvl w:ilvl="1">
      <w:start w:val="1"/>
      <w:numFmt w:val="decimal"/>
      <w:lvlText w:val="%1.%2"/>
      <w:lvlJc w:val="left"/>
      <w:pPr>
        <w:ind w:left="540" w:hanging="540"/>
      </w:pPr>
      <w:rPr>
        <w:rFonts w:ascii="Arial" w:hAnsi="Arial" w:cs="Arial" w:hint="default"/>
        <w:b w:val="0"/>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3283427"/>
    <w:multiLevelType w:val="multilevel"/>
    <w:tmpl w:val="60A89D4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15:restartNumberingAfterBreak="0">
    <w:nsid w:val="37AB5A2D"/>
    <w:multiLevelType w:val="hybridMultilevel"/>
    <w:tmpl w:val="E7C6136C"/>
    <w:lvl w:ilvl="0" w:tplc="11BA7E90">
      <w:numFmt w:val="bullet"/>
      <w:lvlText w:val="-"/>
      <w:lvlJc w:val="left"/>
      <w:pPr>
        <w:ind w:left="1080" w:hanging="360"/>
      </w:pPr>
      <w:rPr>
        <w:rFonts w:ascii="Calibri" w:eastAsia="Calibr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37C6713B"/>
    <w:multiLevelType w:val="hybridMultilevel"/>
    <w:tmpl w:val="753273B4"/>
    <w:lvl w:ilvl="0" w:tplc="041B000F">
      <w:start w:val="1"/>
      <w:numFmt w:val="decimal"/>
      <w:lvlText w:val="%1."/>
      <w:lvlJc w:val="left"/>
      <w:pPr>
        <w:ind w:left="3555" w:hanging="360"/>
      </w:pPr>
    </w:lvl>
    <w:lvl w:ilvl="1" w:tplc="041B0019" w:tentative="1">
      <w:start w:val="1"/>
      <w:numFmt w:val="lowerLetter"/>
      <w:lvlText w:val="%2."/>
      <w:lvlJc w:val="left"/>
      <w:pPr>
        <w:ind w:left="4275" w:hanging="360"/>
      </w:pPr>
    </w:lvl>
    <w:lvl w:ilvl="2" w:tplc="041B001B" w:tentative="1">
      <w:start w:val="1"/>
      <w:numFmt w:val="lowerRoman"/>
      <w:lvlText w:val="%3."/>
      <w:lvlJc w:val="right"/>
      <w:pPr>
        <w:ind w:left="4995" w:hanging="180"/>
      </w:pPr>
    </w:lvl>
    <w:lvl w:ilvl="3" w:tplc="041B000F" w:tentative="1">
      <w:start w:val="1"/>
      <w:numFmt w:val="decimal"/>
      <w:lvlText w:val="%4."/>
      <w:lvlJc w:val="left"/>
      <w:pPr>
        <w:ind w:left="5715" w:hanging="360"/>
      </w:pPr>
    </w:lvl>
    <w:lvl w:ilvl="4" w:tplc="041B0019" w:tentative="1">
      <w:start w:val="1"/>
      <w:numFmt w:val="lowerLetter"/>
      <w:lvlText w:val="%5."/>
      <w:lvlJc w:val="left"/>
      <w:pPr>
        <w:ind w:left="6435" w:hanging="360"/>
      </w:pPr>
    </w:lvl>
    <w:lvl w:ilvl="5" w:tplc="041B001B" w:tentative="1">
      <w:start w:val="1"/>
      <w:numFmt w:val="lowerRoman"/>
      <w:lvlText w:val="%6."/>
      <w:lvlJc w:val="right"/>
      <w:pPr>
        <w:ind w:left="7155" w:hanging="180"/>
      </w:pPr>
    </w:lvl>
    <w:lvl w:ilvl="6" w:tplc="041B000F" w:tentative="1">
      <w:start w:val="1"/>
      <w:numFmt w:val="decimal"/>
      <w:lvlText w:val="%7."/>
      <w:lvlJc w:val="left"/>
      <w:pPr>
        <w:ind w:left="7875" w:hanging="360"/>
      </w:pPr>
    </w:lvl>
    <w:lvl w:ilvl="7" w:tplc="041B0019" w:tentative="1">
      <w:start w:val="1"/>
      <w:numFmt w:val="lowerLetter"/>
      <w:lvlText w:val="%8."/>
      <w:lvlJc w:val="left"/>
      <w:pPr>
        <w:ind w:left="8595" w:hanging="360"/>
      </w:pPr>
    </w:lvl>
    <w:lvl w:ilvl="8" w:tplc="041B001B" w:tentative="1">
      <w:start w:val="1"/>
      <w:numFmt w:val="lowerRoman"/>
      <w:lvlText w:val="%9."/>
      <w:lvlJc w:val="right"/>
      <w:pPr>
        <w:ind w:left="9315" w:hanging="180"/>
      </w:pPr>
    </w:lvl>
  </w:abstractNum>
  <w:abstractNum w:abstractNumId="33"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3F2D504E"/>
    <w:multiLevelType w:val="hybridMultilevel"/>
    <w:tmpl w:val="26B2E0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F5E2E10"/>
    <w:multiLevelType w:val="hybridMultilevel"/>
    <w:tmpl w:val="9B4C5D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8" w15:restartNumberingAfterBreak="0">
    <w:nsid w:val="41A92BB0"/>
    <w:multiLevelType w:val="hybridMultilevel"/>
    <w:tmpl w:val="627CC14C"/>
    <w:lvl w:ilvl="0" w:tplc="8DEC13EC">
      <w:start w:val="3"/>
      <w:numFmt w:val="lowerLetter"/>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40" w15:restartNumberingAfterBreak="0">
    <w:nsid w:val="4749739B"/>
    <w:multiLevelType w:val="multilevel"/>
    <w:tmpl w:val="2E4C5E00"/>
    <w:lvl w:ilvl="0">
      <w:start w:val="1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1"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4AF13A1F"/>
    <w:multiLevelType w:val="hybridMultilevel"/>
    <w:tmpl w:val="A9F24C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BB070F1"/>
    <w:multiLevelType w:val="hybridMultilevel"/>
    <w:tmpl w:val="2682D6EA"/>
    <w:lvl w:ilvl="0" w:tplc="041B0017">
      <w:start w:val="1"/>
      <w:numFmt w:val="lowerLetter"/>
      <w:lvlText w:val="%1)"/>
      <w:lvlJc w:val="left"/>
      <w:pPr>
        <w:ind w:left="927" w:hanging="360"/>
      </w:p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15:restartNumberingAfterBreak="0">
    <w:nsid w:val="581308E8"/>
    <w:multiLevelType w:val="multilevel"/>
    <w:tmpl w:val="9D0437F2"/>
    <w:lvl w:ilvl="0">
      <w:start w:val="19"/>
      <w:numFmt w:val="decimal"/>
      <w:lvlText w:val="%1"/>
      <w:lvlJc w:val="left"/>
      <w:pPr>
        <w:ind w:left="720" w:hanging="360"/>
      </w:pPr>
      <w:rPr>
        <w:rFonts w:hint="default"/>
      </w:rPr>
    </w:lvl>
    <w:lvl w:ilvl="1">
      <w:start w:val="2"/>
      <w:numFmt w:val="decimal"/>
      <w:isLgl/>
      <w:lvlText w:val="%1.%2"/>
      <w:lvlJc w:val="left"/>
      <w:pPr>
        <w:ind w:left="1070" w:hanging="360"/>
      </w:pPr>
      <w:rPr>
        <w:rFonts w:hint="default"/>
        <w:b w:val="0"/>
        <w:color w:val="auto"/>
      </w:rPr>
    </w:lvl>
    <w:lvl w:ilvl="2">
      <w:start w:val="3"/>
      <w:numFmt w:val="decimal"/>
      <w:isLgl/>
      <w:lvlText w:val="%1.%2.%3"/>
      <w:lvlJc w:val="left"/>
      <w:pPr>
        <w:ind w:left="1713"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6" w15:restartNumberingAfterBreak="0">
    <w:nsid w:val="592951AD"/>
    <w:multiLevelType w:val="multilevel"/>
    <w:tmpl w:val="5F26CE88"/>
    <w:lvl w:ilvl="0">
      <w:start w:val="33"/>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47"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8" w15:restartNumberingAfterBreak="0">
    <w:nsid w:val="59C6540A"/>
    <w:multiLevelType w:val="hybridMultilevel"/>
    <w:tmpl w:val="6F30F0AE"/>
    <w:lvl w:ilvl="0" w:tplc="C5AAC678">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5C894E36"/>
    <w:multiLevelType w:val="hybridMultilevel"/>
    <w:tmpl w:val="F13C4BAA"/>
    <w:lvl w:ilvl="0" w:tplc="4B488FF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15C473D"/>
    <w:multiLevelType w:val="hybridMultilevel"/>
    <w:tmpl w:val="5B58C90A"/>
    <w:lvl w:ilvl="0" w:tplc="041B0001">
      <w:start w:val="1"/>
      <w:numFmt w:val="bullet"/>
      <w:lvlText w:val=""/>
      <w:lvlJc w:val="left"/>
      <w:pPr>
        <w:ind w:left="3555" w:hanging="360"/>
      </w:pPr>
      <w:rPr>
        <w:rFonts w:ascii="Symbol" w:hAnsi="Symbol" w:hint="default"/>
      </w:rPr>
    </w:lvl>
    <w:lvl w:ilvl="1" w:tplc="041B0003" w:tentative="1">
      <w:start w:val="1"/>
      <w:numFmt w:val="bullet"/>
      <w:lvlText w:val="o"/>
      <w:lvlJc w:val="left"/>
      <w:pPr>
        <w:ind w:left="4275" w:hanging="360"/>
      </w:pPr>
      <w:rPr>
        <w:rFonts w:ascii="Courier New" w:hAnsi="Courier New" w:cs="Courier New" w:hint="default"/>
      </w:rPr>
    </w:lvl>
    <w:lvl w:ilvl="2" w:tplc="041B0005" w:tentative="1">
      <w:start w:val="1"/>
      <w:numFmt w:val="bullet"/>
      <w:lvlText w:val=""/>
      <w:lvlJc w:val="left"/>
      <w:pPr>
        <w:ind w:left="4995" w:hanging="360"/>
      </w:pPr>
      <w:rPr>
        <w:rFonts w:ascii="Wingdings" w:hAnsi="Wingdings" w:hint="default"/>
      </w:rPr>
    </w:lvl>
    <w:lvl w:ilvl="3" w:tplc="041B0001" w:tentative="1">
      <w:start w:val="1"/>
      <w:numFmt w:val="bullet"/>
      <w:lvlText w:val=""/>
      <w:lvlJc w:val="left"/>
      <w:pPr>
        <w:ind w:left="5715" w:hanging="360"/>
      </w:pPr>
      <w:rPr>
        <w:rFonts w:ascii="Symbol" w:hAnsi="Symbol" w:hint="default"/>
      </w:rPr>
    </w:lvl>
    <w:lvl w:ilvl="4" w:tplc="041B0003" w:tentative="1">
      <w:start w:val="1"/>
      <w:numFmt w:val="bullet"/>
      <w:lvlText w:val="o"/>
      <w:lvlJc w:val="left"/>
      <w:pPr>
        <w:ind w:left="6435" w:hanging="360"/>
      </w:pPr>
      <w:rPr>
        <w:rFonts w:ascii="Courier New" w:hAnsi="Courier New" w:cs="Courier New" w:hint="default"/>
      </w:rPr>
    </w:lvl>
    <w:lvl w:ilvl="5" w:tplc="041B0005" w:tentative="1">
      <w:start w:val="1"/>
      <w:numFmt w:val="bullet"/>
      <w:lvlText w:val=""/>
      <w:lvlJc w:val="left"/>
      <w:pPr>
        <w:ind w:left="7155" w:hanging="360"/>
      </w:pPr>
      <w:rPr>
        <w:rFonts w:ascii="Wingdings" w:hAnsi="Wingdings" w:hint="default"/>
      </w:rPr>
    </w:lvl>
    <w:lvl w:ilvl="6" w:tplc="041B0001" w:tentative="1">
      <w:start w:val="1"/>
      <w:numFmt w:val="bullet"/>
      <w:lvlText w:val=""/>
      <w:lvlJc w:val="left"/>
      <w:pPr>
        <w:ind w:left="7875" w:hanging="360"/>
      </w:pPr>
      <w:rPr>
        <w:rFonts w:ascii="Symbol" w:hAnsi="Symbol" w:hint="default"/>
      </w:rPr>
    </w:lvl>
    <w:lvl w:ilvl="7" w:tplc="041B0003" w:tentative="1">
      <w:start w:val="1"/>
      <w:numFmt w:val="bullet"/>
      <w:lvlText w:val="o"/>
      <w:lvlJc w:val="left"/>
      <w:pPr>
        <w:ind w:left="8595" w:hanging="360"/>
      </w:pPr>
      <w:rPr>
        <w:rFonts w:ascii="Courier New" w:hAnsi="Courier New" w:cs="Courier New" w:hint="default"/>
      </w:rPr>
    </w:lvl>
    <w:lvl w:ilvl="8" w:tplc="041B0005" w:tentative="1">
      <w:start w:val="1"/>
      <w:numFmt w:val="bullet"/>
      <w:lvlText w:val=""/>
      <w:lvlJc w:val="left"/>
      <w:pPr>
        <w:ind w:left="9315" w:hanging="360"/>
      </w:pPr>
      <w:rPr>
        <w:rFonts w:ascii="Wingdings" w:hAnsi="Wingdings" w:hint="default"/>
      </w:rPr>
    </w:lvl>
  </w:abstractNum>
  <w:abstractNum w:abstractNumId="52"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67E57A5E"/>
    <w:multiLevelType w:val="multilevel"/>
    <w:tmpl w:val="9BBC193C"/>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B4D35E3"/>
    <w:multiLevelType w:val="multilevel"/>
    <w:tmpl w:val="2A8E05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BB71754"/>
    <w:multiLevelType w:val="hybridMultilevel"/>
    <w:tmpl w:val="F08CD59C"/>
    <w:lvl w:ilvl="0" w:tplc="47AACFA2">
      <w:start w:val="2"/>
      <w:numFmt w:val="decimal"/>
      <w:lvlText w:val="%1."/>
      <w:lvlJc w:val="left"/>
      <w:pPr>
        <w:ind w:left="36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6F1249C3"/>
    <w:multiLevelType w:val="hybridMultilevel"/>
    <w:tmpl w:val="2312DE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2C00188"/>
    <w:multiLevelType w:val="hybridMultilevel"/>
    <w:tmpl w:val="45D46B9E"/>
    <w:lvl w:ilvl="0" w:tplc="197890B2">
      <w:start w:val="1"/>
      <w:numFmt w:val="decimal"/>
      <w:lvlText w:val="%1."/>
      <w:lvlJc w:val="left"/>
      <w:pPr>
        <w:ind w:left="928"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30F5B05"/>
    <w:multiLevelType w:val="hybridMultilevel"/>
    <w:tmpl w:val="EF701C02"/>
    <w:lvl w:ilvl="0" w:tplc="8D00D03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76B84051"/>
    <w:multiLevelType w:val="multilevel"/>
    <w:tmpl w:val="37E49446"/>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b w:val="0"/>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60" w15:restartNumberingAfterBreak="0">
    <w:nsid w:val="7AB95C4F"/>
    <w:multiLevelType w:val="hybridMultilevel"/>
    <w:tmpl w:val="7AE41E70"/>
    <w:lvl w:ilvl="0" w:tplc="0F360C7E">
      <w:numFmt w:val="bullet"/>
      <w:lvlText w:val="-"/>
      <w:lvlJc w:val="left"/>
      <w:pPr>
        <w:ind w:left="644"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1"/>
  </w:num>
  <w:num w:numId="4">
    <w:abstractNumId w:val="57"/>
  </w:num>
  <w:num w:numId="5">
    <w:abstractNumId w:val="39"/>
    <w:lvlOverride w:ilvl="0">
      <w:startOverride w:val="1"/>
    </w:lvlOverride>
  </w:num>
  <w:num w:numId="6">
    <w:abstractNumId w:val="5"/>
  </w:num>
  <w:num w:numId="7">
    <w:abstractNumId w:val="30"/>
  </w:num>
  <w:num w:numId="8">
    <w:abstractNumId w:val="23"/>
  </w:num>
  <w:num w:numId="9">
    <w:abstractNumId w:val="44"/>
  </w:num>
  <w:num w:numId="10">
    <w:abstractNumId w:val="28"/>
  </w:num>
  <w:num w:numId="11">
    <w:abstractNumId w:val="19"/>
  </w:num>
  <w:num w:numId="12">
    <w:abstractNumId w:val="15"/>
  </w:num>
  <w:num w:numId="13">
    <w:abstractNumId w:val="33"/>
  </w:num>
  <w:num w:numId="14">
    <w:abstractNumId w:val="7"/>
  </w:num>
  <w:num w:numId="15">
    <w:abstractNumId w:val="60"/>
  </w:num>
  <w:num w:numId="16">
    <w:abstractNumId w:val="50"/>
  </w:num>
  <w:num w:numId="17">
    <w:abstractNumId w:val="16"/>
  </w:num>
  <w:num w:numId="18">
    <w:abstractNumId w:val="34"/>
  </w:num>
  <w:num w:numId="19">
    <w:abstractNumId w:val="22"/>
  </w:num>
  <w:num w:numId="20">
    <w:abstractNumId w:val="6"/>
  </w:num>
  <w:num w:numId="21">
    <w:abstractNumId w:val="55"/>
  </w:num>
  <w:num w:numId="22">
    <w:abstractNumId w:val="47"/>
  </w:num>
  <w:num w:numId="23">
    <w:abstractNumId w:val="37"/>
  </w:num>
  <w:num w:numId="24">
    <w:abstractNumId w:val="13"/>
  </w:num>
  <w:num w:numId="25">
    <w:abstractNumId w:val="21"/>
  </w:num>
  <w:num w:numId="26">
    <w:abstractNumId w:val="52"/>
  </w:num>
  <w:num w:numId="27">
    <w:abstractNumId w:val="20"/>
  </w:num>
  <w:num w:numId="28">
    <w:abstractNumId w:val="36"/>
  </w:num>
  <w:num w:numId="29">
    <w:abstractNumId w:val="46"/>
  </w:num>
  <w:num w:numId="30">
    <w:abstractNumId w:val="29"/>
  </w:num>
  <w:num w:numId="31">
    <w:abstractNumId w:val="18"/>
  </w:num>
  <w:num w:numId="32">
    <w:abstractNumId w:val="25"/>
  </w:num>
  <w:num w:numId="33">
    <w:abstractNumId w:val="31"/>
  </w:num>
  <w:num w:numId="34">
    <w:abstractNumId w:val="32"/>
  </w:num>
  <w:num w:numId="35">
    <w:abstractNumId w:val="4"/>
  </w:num>
  <w:num w:numId="36">
    <w:abstractNumId w:val="45"/>
  </w:num>
  <w:num w:numId="37">
    <w:abstractNumId w:val="53"/>
  </w:num>
  <w:num w:numId="38">
    <w:abstractNumId w:val="14"/>
  </w:num>
  <w:num w:numId="39">
    <w:abstractNumId w:val="27"/>
  </w:num>
  <w:num w:numId="40">
    <w:abstractNumId w:val="40"/>
  </w:num>
  <w:num w:numId="41">
    <w:abstractNumId w:val="11"/>
  </w:num>
  <w:num w:numId="42">
    <w:abstractNumId w:val="2"/>
  </w:num>
  <w:num w:numId="43">
    <w:abstractNumId w:val="59"/>
  </w:num>
  <w:num w:numId="44">
    <w:abstractNumId w:val="54"/>
  </w:num>
  <w:num w:numId="45">
    <w:abstractNumId w:val="26"/>
  </w:num>
  <w:num w:numId="46">
    <w:abstractNumId w:val="42"/>
  </w:num>
  <w:num w:numId="47">
    <w:abstractNumId w:val="8"/>
  </w:num>
  <w:num w:numId="48">
    <w:abstractNumId w:val="58"/>
  </w:num>
  <w:num w:numId="49">
    <w:abstractNumId w:val="51"/>
  </w:num>
  <w:num w:numId="50">
    <w:abstractNumId w:val="17"/>
  </w:num>
  <w:num w:numId="51">
    <w:abstractNumId w:val="43"/>
  </w:num>
  <w:num w:numId="52">
    <w:abstractNumId w:val="0"/>
  </w:num>
  <w:num w:numId="53">
    <w:abstractNumId w:val="1"/>
  </w:num>
  <w:num w:numId="54">
    <w:abstractNumId w:val="12"/>
  </w:num>
  <w:num w:numId="55">
    <w:abstractNumId w:val="48"/>
  </w:num>
  <w:num w:numId="56">
    <w:abstractNumId w:val="24"/>
  </w:num>
  <w:num w:numId="57">
    <w:abstractNumId w:val="3"/>
  </w:num>
  <w:num w:numId="58">
    <w:abstractNumId w:val="35"/>
  </w:num>
  <w:num w:numId="59">
    <w:abstractNumId w:val="56"/>
  </w:num>
  <w:num w:numId="60">
    <w:abstractNumId w:val="49"/>
  </w:num>
  <w:num w:numId="6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trackRevisions/>
  <w:defaultTabStop w:val="284"/>
  <w:hyphenationZone w:val="425"/>
  <w:characterSpacingControl w:val="doNotCompress"/>
  <w:hdrShapeDefaults>
    <o:shapedefaults v:ext="edit" spidmax="2109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8C0"/>
    <w:rsid w:val="00001B5D"/>
    <w:rsid w:val="00001BC9"/>
    <w:rsid w:val="00001C74"/>
    <w:rsid w:val="00001C7B"/>
    <w:rsid w:val="00001C82"/>
    <w:rsid w:val="000036C0"/>
    <w:rsid w:val="00003A88"/>
    <w:rsid w:val="00006922"/>
    <w:rsid w:val="00007809"/>
    <w:rsid w:val="00007D9E"/>
    <w:rsid w:val="00010320"/>
    <w:rsid w:val="00010ED7"/>
    <w:rsid w:val="00010F68"/>
    <w:rsid w:val="000117FD"/>
    <w:rsid w:val="00011951"/>
    <w:rsid w:val="00011F66"/>
    <w:rsid w:val="000128CE"/>
    <w:rsid w:val="0001357D"/>
    <w:rsid w:val="00013A50"/>
    <w:rsid w:val="00013EBA"/>
    <w:rsid w:val="00013FD7"/>
    <w:rsid w:val="00014174"/>
    <w:rsid w:val="000146F8"/>
    <w:rsid w:val="00014EE3"/>
    <w:rsid w:val="000158F6"/>
    <w:rsid w:val="0001598C"/>
    <w:rsid w:val="00015E06"/>
    <w:rsid w:val="0001650D"/>
    <w:rsid w:val="00016967"/>
    <w:rsid w:val="00016EC2"/>
    <w:rsid w:val="00017A51"/>
    <w:rsid w:val="0002004A"/>
    <w:rsid w:val="00020A46"/>
    <w:rsid w:val="00020F48"/>
    <w:rsid w:val="00021779"/>
    <w:rsid w:val="000227C5"/>
    <w:rsid w:val="0002303A"/>
    <w:rsid w:val="0002309A"/>
    <w:rsid w:val="000230E4"/>
    <w:rsid w:val="00023E54"/>
    <w:rsid w:val="0002466A"/>
    <w:rsid w:val="00024953"/>
    <w:rsid w:val="0002497C"/>
    <w:rsid w:val="00025BED"/>
    <w:rsid w:val="000260DB"/>
    <w:rsid w:val="000262D9"/>
    <w:rsid w:val="00026435"/>
    <w:rsid w:val="000308FB"/>
    <w:rsid w:val="0003161F"/>
    <w:rsid w:val="00031AFE"/>
    <w:rsid w:val="00031BF9"/>
    <w:rsid w:val="00035651"/>
    <w:rsid w:val="0003581B"/>
    <w:rsid w:val="00035EF4"/>
    <w:rsid w:val="00036B7E"/>
    <w:rsid w:val="000376EF"/>
    <w:rsid w:val="000378B4"/>
    <w:rsid w:val="000407DD"/>
    <w:rsid w:val="00040E0F"/>
    <w:rsid w:val="00041AD7"/>
    <w:rsid w:val="00041D5D"/>
    <w:rsid w:val="000420B9"/>
    <w:rsid w:val="00042596"/>
    <w:rsid w:val="000429FF"/>
    <w:rsid w:val="00042B02"/>
    <w:rsid w:val="000436B3"/>
    <w:rsid w:val="00043979"/>
    <w:rsid w:val="00044252"/>
    <w:rsid w:val="00044EBF"/>
    <w:rsid w:val="00044F94"/>
    <w:rsid w:val="00045A7F"/>
    <w:rsid w:val="00045B55"/>
    <w:rsid w:val="00045F09"/>
    <w:rsid w:val="000467D6"/>
    <w:rsid w:val="000468D0"/>
    <w:rsid w:val="000474C4"/>
    <w:rsid w:val="00050F2D"/>
    <w:rsid w:val="00050FA1"/>
    <w:rsid w:val="0005109C"/>
    <w:rsid w:val="000518C9"/>
    <w:rsid w:val="00051D49"/>
    <w:rsid w:val="00052148"/>
    <w:rsid w:val="00052540"/>
    <w:rsid w:val="00053C55"/>
    <w:rsid w:val="00053DFB"/>
    <w:rsid w:val="00056089"/>
    <w:rsid w:val="000565F4"/>
    <w:rsid w:val="0005696F"/>
    <w:rsid w:val="00056B90"/>
    <w:rsid w:val="00057026"/>
    <w:rsid w:val="000575B9"/>
    <w:rsid w:val="000578B3"/>
    <w:rsid w:val="00057ACF"/>
    <w:rsid w:val="00060379"/>
    <w:rsid w:val="00060530"/>
    <w:rsid w:val="00060CF7"/>
    <w:rsid w:val="0006239A"/>
    <w:rsid w:val="0006596D"/>
    <w:rsid w:val="00065BD3"/>
    <w:rsid w:val="00065C17"/>
    <w:rsid w:val="00065CA3"/>
    <w:rsid w:val="00066586"/>
    <w:rsid w:val="00066C5D"/>
    <w:rsid w:val="00067126"/>
    <w:rsid w:val="000671A3"/>
    <w:rsid w:val="00067AEB"/>
    <w:rsid w:val="00067B18"/>
    <w:rsid w:val="000703C7"/>
    <w:rsid w:val="00070808"/>
    <w:rsid w:val="0007088A"/>
    <w:rsid w:val="000709D5"/>
    <w:rsid w:val="00070C20"/>
    <w:rsid w:val="00070CFC"/>
    <w:rsid w:val="00070E55"/>
    <w:rsid w:val="0007131A"/>
    <w:rsid w:val="000718C8"/>
    <w:rsid w:val="000726F7"/>
    <w:rsid w:val="0007430A"/>
    <w:rsid w:val="00074DAB"/>
    <w:rsid w:val="00074E44"/>
    <w:rsid w:val="00075A3E"/>
    <w:rsid w:val="00075B31"/>
    <w:rsid w:val="00076B1A"/>
    <w:rsid w:val="00076F40"/>
    <w:rsid w:val="00076FBA"/>
    <w:rsid w:val="00077A74"/>
    <w:rsid w:val="000824ED"/>
    <w:rsid w:val="000828E4"/>
    <w:rsid w:val="000828F3"/>
    <w:rsid w:val="000848A8"/>
    <w:rsid w:val="00084919"/>
    <w:rsid w:val="0008491D"/>
    <w:rsid w:val="00084D43"/>
    <w:rsid w:val="000851E1"/>
    <w:rsid w:val="0008548B"/>
    <w:rsid w:val="00085573"/>
    <w:rsid w:val="000871A4"/>
    <w:rsid w:val="000875C1"/>
    <w:rsid w:val="000876B1"/>
    <w:rsid w:val="0009062C"/>
    <w:rsid w:val="00090CFA"/>
    <w:rsid w:val="00090F98"/>
    <w:rsid w:val="00091761"/>
    <w:rsid w:val="00092121"/>
    <w:rsid w:val="00092593"/>
    <w:rsid w:val="00092659"/>
    <w:rsid w:val="000948B0"/>
    <w:rsid w:val="00096075"/>
    <w:rsid w:val="0009631B"/>
    <w:rsid w:val="0009684E"/>
    <w:rsid w:val="000A012E"/>
    <w:rsid w:val="000A02C3"/>
    <w:rsid w:val="000A1B74"/>
    <w:rsid w:val="000A2EED"/>
    <w:rsid w:val="000A32EF"/>
    <w:rsid w:val="000A56A6"/>
    <w:rsid w:val="000A66DF"/>
    <w:rsid w:val="000A67CF"/>
    <w:rsid w:val="000A6BB6"/>
    <w:rsid w:val="000A6BD5"/>
    <w:rsid w:val="000A73D9"/>
    <w:rsid w:val="000A7446"/>
    <w:rsid w:val="000B0A40"/>
    <w:rsid w:val="000B110E"/>
    <w:rsid w:val="000B2B9C"/>
    <w:rsid w:val="000B2E83"/>
    <w:rsid w:val="000B36ED"/>
    <w:rsid w:val="000B4529"/>
    <w:rsid w:val="000B4C18"/>
    <w:rsid w:val="000B4F42"/>
    <w:rsid w:val="000B5147"/>
    <w:rsid w:val="000B57DA"/>
    <w:rsid w:val="000B5F24"/>
    <w:rsid w:val="000B6237"/>
    <w:rsid w:val="000B6702"/>
    <w:rsid w:val="000B6AB7"/>
    <w:rsid w:val="000B7684"/>
    <w:rsid w:val="000B7FA5"/>
    <w:rsid w:val="000C00DF"/>
    <w:rsid w:val="000C060D"/>
    <w:rsid w:val="000C08AC"/>
    <w:rsid w:val="000C138A"/>
    <w:rsid w:val="000C138C"/>
    <w:rsid w:val="000C2310"/>
    <w:rsid w:val="000C2F9B"/>
    <w:rsid w:val="000C4615"/>
    <w:rsid w:val="000C4925"/>
    <w:rsid w:val="000C5607"/>
    <w:rsid w:val="000C589E"/>
    <w:rsid w:val="000C59A9"/>
    <w:rsid w:val="000C5C89"/>
    <w:rsid w:val="000C5D96"/>
    <w:rsid w:val="000C605C"/>
    <w:rsid w:val="000C6301"/>
    <w:rsid w:val="000C6F40"/>
    <w:rsid w:val="000C795B"/>
    <w:rsid w:val="000C7EB7"/>
    <w:rsid w:val="000D0DA5"/>
    <w:rsid w:val="000D1358"/>
    <w:rsid w:val="000D1833"/>
    <w:rsid w:val="000D1855"/>
    <w:rsid w:val="000D1B71"/>
    <w:rsid w:val="000D1E2B"/>
    <w:rsid w:val="000D6A23"/>
    <w:rsid w:val="000D74BC"/>
    <w:rsid w:val="000E1577"/>
    <w:rsid w:val="000E2862"/>
    <w:rsid w:val="000E2F73"/>
    <w:rsid w:val="000E3364"/>
    <w:rsid w:val="000E43F6"/>
    <w:rsid w:val="000E44FC"/>
    <w:rsid w:val="000E797D"/>
    <w:rsid w:val="000E7FD8"/>
    <w:rsid w:val="000F00CD"/>
    <w:rsid w:val="000F21CC"/>
    <w:rsid w:val="000F2D5F"/>
    <w:rsid w:val="000F3CC8"/>
    <w:rsid w:val="000F4B3D"/>
    <w:rsid w:val="000F4FD9"/>
    <w:rsid w:val="000F5440"/>
    <w:rsid w:val="000F5B79"/>
    <w:rsid w:val="000F5E7E"/>
    <w:rsid w:val="000F6220"/>
    <w:rsid w:val="000F6E05"/>
    <w:rsid w:val="000F7705"/>
    <w:rsid w:val="00100EDC"/>
    <w:rsid w:val="00100F68"/>
    <w:rsid w:val="001012E1"/>
    <w:rsid w:val="001013A0"/>
    <w:rsid w:val="00101B69"/>
    <w:rsid w:val="00101DD0"/>
    <w:rsid w:val="00101E7C"/>
    <w:rsid w:val="0010261E"/>
    <w:rsid w:val="00102732"/>
    <w:rsid w:val="00103DF7"/>
    <w:rsid w:val="001040D2"/>
    <w:rsid w:val="001045B8"/>
    <w:rsid w:val="00104F81"/>
    <w:rsid w:val="00105A11"/>
    <w:rsid w:val="00105C32"/>
    <w:rsid w:val="00105ED0"/>
    <w:rsid w:val="00110D7C"/>
    <w:rsid w:val="00111274"/>
    <w:rsid w:val="00112E5C"/>
    <w:rsid w:val="00112F74"/>
    <w:rsid w:val="0011325F"/>
    <w:rsid w:val="00113E89"/>
    <w:rsid w:val="00114AAB"/>
    <w:rsid w:val="0011510F"/>
    <w:rsid w:val="001152C1"/>
    <w:rsid w:val="001163B3"/>
    <w:rsid w:val="0011794A"/>
    <w:rsid w:val="00117AEF"/>
    <w:rsid w:val="0012063C"/>
    <w:rsid w:val="00120DA8"/>
    <w:rsid w:val="00121502"/>
    <w:rsid w:val="001215EE"/>
    <w:rsid w:val="00122167"/>
    <w:rsid w:val="00122BFD"/>
    <w:rsid w:val="00123172"/>
    <w:rsid w:val="00123932"/>
    <w:rsid w:val="00123CAA"/>
    <w:rsid w:val="00124302"/>
    <w:rsid w:val="00124819"/>
    <w:rsid w:val="00124BFD"/>
    <w:rsid w:val="00125260"/>
    <w:rsid w:val="00126980"/>
    <w:rsid w:val="00130094"/>
    <w:rsid w:val="00130D2E"/>
    <w:rsid w:val="00131049"/>
    <w:rsid w:val="00131063"/>
    <w:rsid w:val="00132416"/>
    <w:rsid w:val="00133AC9"/>
    <w:rsid w:val="00133E14"/>
    <w:rsid w:val="001342C2"/>
    <w:rsid w:val="00135128"/>
    <w:rsid w:val="00135A31"/>
    <w:rsid w:val="0013625A"/>
    <w:rsid w:val="00137687"/>
    <w:rsid w:val="00137844"/>
    <w:rsid w:val="0013788E"/>
    <w:rsid w:val="00137BA3"/>
    <w:rsid w:val="00140697"/>
    <w:rsid w:val="00140AB3"/>
    <w:rsid w:val="001412B6"/>
    <w:rsid w:val="00141B26"/>
    <w:rsid w:val="00141D7C"/>
    <w:rsid w:val="0014287D"/>
    <w:rsid w:val="00142AFF"/>
    <w:rsid w:val="0014322E"/>
    <w:rsid w:val="001435A9"/>
    <w:rsid w:val="001435F6"/>
    <w:rsid w:val="001437A9"/>
    <w:rsid w:val="00143D0C"/>
    <w:rsid w:val="0014410E"/>
    <w:rsid w:val="00144191"/>
    <w:rsid w:val="0014475F"/>
    <w:rsid w:val="00144EBF"/>
    <w:rsid w:val="00145D0B"/>
    <w:rsid w:val="0014631A"/>
    <w:rsid w:val="00146AA9"/>
    <w:rsid w:val="0014797A"/>
    <w:rsid w:val="00147FE6"/>
    <w:rsid w:val="00152B73"/>
    <w:rsid w:val="00152F78"/>
    <w:rsid w:val="00153AF0"/>
    <w:rsid w:val="001548FE"/>
    <w:rsid w:val="0015631A"/>
    <w:rsid w:val="00156C47"/>
    <w:rsid w:val="001572E5"/>
    <w:rsid w:val="001574AA"/>
    <w:rsid w:val="001577FF"/>
    <w:rsid w:val="00157CC2"/>
    <w:rsid w:val="00157DA7"/>
    <w:rsid w:val="00160A37"/>
    <w:rsid w:val="00161044"/>
    <w:rsid w:val="001611CA"/>
    <w:rsid w:val="0016132F"/>
    <w:rsid w:val="00161443"/>
    <w:rsid w:val="001614E0"/>
    <w:rsid w:val="00161AF4"/>
    <w:rsid w:val="001627CF"/>
    <w:rsid w:val="001629F6"/>
    <w:rsid w:val="00163426"/>
    <w:rsid w:val="001646B7"/>
    <w:rsid w:val="00165123"/>
    <w:rsid w:val="00166070"/>
    <w:rsid w:val="00167AE6"/>
    <w:rsid w:val="00167F8A"/>
    <w:rsid w:val="0017045B"/>
    <w:rsid w:val="00171019"/>
    <w:rsid w:val="00171C81"/>
    <w:rsid w:val="00171FBA"/>
    <w:rsid w:val="0017248E"/>
    <w:rsid w:val="00172F5D"/>
    <w:rsid w:val="001732D6"/>
    <w:rsid w:val="0017397B"/>
    <w:rsid w:val="00174D17"/>
    <w:rsid w:val="001766AC"/>
    <w:rsid w:val="00176A20"/>
    <w:rsid w:val="00176A43"/>
    <w:rsid w:val="00176DB5"/>
    <w:rsid w:val="00177B2E"/>
    <w:rsid w:val="00180246"/>
    <w:rsid w:val="0018101C"/>
    <w:rsid w:val="001817F5"/>
    <w:rsid w:val="0018181B"/>
    <w:rsid w:val="001818E9"/>
    <w:rsid w:val="0018326A"/>
    <w:rsid w:val="00183F77"/>
    <w:rsid w:val="001842B1"/>
    <w:rsid w:val="001849CD"/>
    <w:rsid w:val="00185B7A"/>
    <w:rsid w:val="00186EA6"/>
    <w:rsid w:val="00187551"/>
    <w:rsid w:val="00190A8C"/>
    <w:rsid w:val="00190F11"/>
    <w:rsid w:val="00191199"/>
    <w:rsid w:val="00192868"/>
    <w:rsid w:val="00192B93"/>
    <w:rsid w:val="0019403D"/>
    <w:rsid w:val="0019407E"/>
    <w:rsid w:val="00194A62"/>
    <w:rsid w:val="00195BBB"/>
    <w:rsid w:val="00195C0D"/>
    <w:rsid w:val="001A062C"/>
    <w:rsid w:val="001A1268"/>
    <w:rsid w:val="001A14CF"/>
    <w:rsid w:val="001A2607"/>
    <w:rsid w:val="001A278B"/>
    <w:rsid w:val="001A3D7B"/>
    <w:rsid w:val="001A466F"/>
    <w:rsid w:val="001A4877"/>
    <w:rsid w:val="001A5C78"/>
    <w:rsid w:val="001A69BB"/>
    <w:rsid w:val="001A6AA7"/>
    <w:rsid w:val="001A74C0"/>
    <w:rsid w:val="001A7A96"/>
    <w:rsid w:val="001A7F29"/>
    <w:rsid w:val="001B0370"/>
    <w:rsid w:val="001B0466"/>
    <w:rsid w:val="001B1954"/>
    <w:rsid w:val="001B1DF2"/>
    <w:rsid w:val="001B2601"/>
    <w:rsid w:val="001B42F7"/>
    <w:rsid w:val="001B4993"/>
    <w:rsid w:val="001B5BC1"/>
    <w:rsid w:val="001B6BA3"/>
    <w:rsid w:val="001B709D"/>
    <w:rsid w:val="001B775A"/>
    <w:rsid w:val="001C06D4"/>
    <w:rsid w:val="001C10D2"/>
    <w:rsid w:val="001C1E96"/>
    <w:rsid w:val="001C1F1A"/>
    <w:rsid w:val="001C21F0"/>
    <w:rsid w:val="001C28B5"/>
    <w:rsid w:val="001C385F"/>
    <w:rsid w:val="001C39B2"/>
    <w:rsid w:val="001C4A3E"/>
    <w:rsid w:val="001C58C4"/>
    <w:rsid w:val="001C5DC7"/>
    <w:rsid w:val="001C625A"/>
    <w:rsid w:val="001C63AE"/>
    <w:rsid w:val="001C64C1"/>
    <w:rsid w:val="001D0084"/>
    <w:rsid w:val="001D09F3"/>
    <w:rsid w:val="001D19D4"/>
    <w:rsid w:val="001D1D95"/>
    <w:rsid w:val="001D1F52"/>
    <w:rsid w:val="001D2040"/>
    <w:rsid w:val="001D20C9"/>
    <w:rsid w:val="001D2214"/>
    <w:rsid w:val="001D38A3"/>
    <w:rsid w:val="001D3CF6"/>
    <w:rsid w:val="001D3DE0"/>
    <w:rsid w:val="001D41F9"/>
    <w:rsid w:val="001D4925"/>
    <w:rsid w:val="001D51D1"/>
    <w:rsid w:val="001D595C"/>
    <w:rsid w:val="001D7B98"/>
    <w:rsid w:val="001D7E35"/>
    <w:rsid w:val="001E0BC4"/>
    <w:rsid w:val="001E1B84"/>
    <w:rsid w:val="001E2F91"/>
    <w:rsid w:val="001E4844"/>
    <w:rsid w:val="001E4BB5"/>
    <w:rsid w:val="001E4D97"/>
    <w:rsid w:val="001E4FC0"/>
    <w:rsid w:val="001E6AF9"/>
    <w:rsid w:val="001E6EFA"/>
    <w:rsid w:val="001E6FBC"/>
    <w:rsid w:val="001E70EB"/>
    <w:rsid w:val="001E7366"/>
    <w:rsid w:val="001E7B2A"/>
    <w:rsid w:val="001F0950"/>
    <w:rsid w:val="001F11CE"/>
    <w:rsid w:val="001F1A99"/>
    <w:rsid w:val="001F1BCF"/>
    <w:rsid w:val="001F22F2"/>
    <w:rsid w:val="001F26D2"/>
    <w:rsid w:val="001F26EB"/>
    <w:rsid w:val="001F3244"/>
    <w:rsid w:val="001F3E89"/>
    <w:rsid w:val="001F4C7A"/>
    <w:rsid w:val="001F58E1"/>
    <w:rsid w:val="001F6F03"/>
    <w:rsid w:val="001F7882"/>
    <w:rsid w:val="001F7EF0"/>
    <w:rsid w:val="00200784"/>
    <w:rsid w:val="00200D51"/>
    <w:rsid w:val="00201596"/>
    <w:rsid w:val="002018DC"/>
    <w:rsid w:val="0020192C"/>
    <w:rsid w:val="00201EC3"/>
    <w:rsid w:val="00202354"/>
    <w:rsid w:val="0020351F"/>
    <w:rsid w:val="002044AC"/>
    <w:rsid w:val="002044E3"/>
    <w:rsid w:val="00204FE8"/>
    <w:rsid w:val="0020569A"/>
    <w:rsid w:val="002069F5"/>
    <w:rsid w:val="00206B0E"/>
    <w:rsid w:val="00207B6E"/>
    <w:rsid w:val="00210633"/>
    <w:rsid w:val="00210F89"/>
    <w:rsid w:val="0021190F"/>
    <w:rsid w:val="00213381"/>
    <w:rsid w:val="002142AF"/>
    <w:rsid w:val="00215078"/>
    <w:rsid w:val="00215822"/>
    <w:rsid w:val="00215F0F"/>
    <w:rsid w:val="00216056"/>
    <w:rsid w:val="00217565"/>
    <w:rsid w:val="00217730"/>
    <w:rsid w:val="002177BF"/>
    <w:rsid w:val="002206A0"/>
    <w:rsid w:val="00220920"/>
    <w:rsid w:val="002212FA"/>
    <w:rsid w:val="002215F2"/>
    <w:rsid w:val="00223A2F"/>
    <w:rsid w:val="00223E6B"/>
    <w:rsid w:val="002243FC"/>
    <w:rsid w:val="00224D5B"/>
    <w:rsid w:val="00224E40"/>
    <w:rsid w:val="0023009A"/>
    <w:rsid w:val="002300F1"/>
    <w:rsid w:val="00230915"/>
    <w:rsid w:val="0023150E"/>
    <w:rsid w:val="002325AE"/>
    <w:rsid w:val="00232F2B"/>
    <w:rsid w:val="00233347"/>
    <w:rsid w:val="00233CC3"/>
    <w:rsid w:val="00235153"/>
    <w:rsid w:val="0023519B"/>
    <w:rsid w:val="00235613"/>
    <w:rsid w:val="002359B7"/>
    <w:rsid w:val="00235D8B"/>
    <w:rsid w:val="0023671F"/>
    <w:rsid w:val="00236ADE"/>
    <w:rsid w:val="00237A6A"/>
    <w:rsid w:val="00237F1C"/>
    <w:rsid w:val="00240586"/>
    <w:rsid w:val="00240FED"/>
    <w:rsid w:val="002419BF"/>
    <w:rsid w:val="00241A24"/>
    <w:rsid w:val="002421DD"/>
    <w:rsid w:val="0024264A"/>
    <w:rsid w:val="00242F34"/>
    <w:rsid w:val="0024379B"/>
    <w:rsid w:val="002437A0"/>
    <w:rsid w:val="00244E52"/>
    <w:rsid w:val="00245311"/>
    <w:rsid w:val="00245354"/>
    <w:rsid w:val="00245C9F"/>
    <w:rsid w:val="00246021"/>
    <w:rsid w:val="002473A1"/>
    <w:rsid w:val="0025017F"/>
    <w:rsid w:val="00251993"/>
    <w:rsid w:val="00251B73"/>
    <w:rsid w:val="00251C53"/>
    <w:rsid w:val="00251E29"/>
    <w:rsid w:val="00252C50"/>
    <w:rsid w:val="00252C7F"/>
    <w:rsid w:val="0025395B"/>
    <w:rsid w:val="00253F44"/>
    <w:rsid w:val="002559CE"/>
    <w:rsid w:val="002567EF"/>
    <w:rsid w:val="00256B8E"/>
    <w:rsid w:val="00257BEB"/>
    <w:rsid w:val="00260147"/>
    <w:rsid w:val="00261000"/>
    <w:rsid w:val="00261A1D"/>
    <w:rsid w:val="00261F69"/>
    <w:rsid w:val="00262222"/>
    <w:rsid w:val="00263D7E"/>
    <w:rsid w:val="00264394"/>
    <w:rsid w:val="0026491F"/>
    <w:rsid w:val="00264DAF"/>
    <w:rsid w:val="00265060"/>
    <w:rsid w:val="00265F95"/>
    <w:rsid w:val="00266AF0"/>
    <w:rsid w:val="002673F9"/>
    <w:rsid w:val="00267A10"/>
    <w:rsid w:val="00270EC4"/>
    <w:rsid w:val="00271E42"/>
    <w:rsid w:val="00272A18"/>
    <w:rsid w:val="00272E83"/>
    <w:rsid w:val="00272F06"/>
    <w:rsid w:val="00273217"/>
    <w:rsid w:val="0027376D"/>
    <w:rsid w:val="00277637"/>
    <w:rsid w:val="0028001D"/>
    <w:rsid w:val="002812ED"/>
    <w:rsid w:val="0028210D"/>
    <w:rsid w:val="00282235"/>
    <w:rsid w:val="002825EC"/>
    <w:rsid w:val="0028367F"/>
    <w:rsid w:val="00283A1A"/>
    <w:rsid w:val="002841BE"/>
    <w:rsid w:val="00284906"/>
    <w:rsid w:val="00285B08"/>
    <w:rsid w:val="00285E02"/>
    <w:rsid w:val="00286383"/>
    <w:rsid w:val="00286A10"/>
    <w:rsid w:val="00286FB8"/>
    <w:rsid w:val="0028707F"/>
    <w:rsid w:val="00287E6D"/>
    <w:rsid w:val="0029000A"/>
    <w:rsid w:val="00290AD8"/>
    <w:rsid w:val="00291766"/>
    <w:rsid w:val="002917B3"/>
    <w:rsid w:val="00292A0A"/>
    <w:rsid w:val="00292EE7"/>
    <w:rsid w:val="00293112"/>
    <w:rsid w:val="00293D9C"/>
    <w:rsid w:val="00294491"/>
    <w:rsid w:val="00294F53"/>
    <w:rsid w:val="0029515A"/>
    <w:rsid w:val="00295664"/>
    <w:rsid w:val="0029588E"/>
    <w:rsid w:val="00295C11"/>
    <w:rsid w:val="002967F2"/>
    <w:rsid w:val="00296EB7"/>
    <w:rsid w:val="0029740E"/>
    <w:rsid w:val="002974BF"/>
    <w:rsid w:val="00297664"/>
    <w:rsid w:val="002977D8"/>
    <w:rsid w:val="002A002A"/>
    <w:rsid w:val="002A06FD"/>
    <w:rsid w:val="002A0832"/>
    <w:rsid w:val="002A0C26"/>
    <w:rsid w:val="002A1167"/>
    <w:rsid w:val="002A193F"/>
    <w:rsid w:val="002A1F29"/>
    <w:rsid w:val="002A2CAF"/>
    <w:rsid w:val="002A494C"/>
    <w:rsid w:val="002A4DDB"/>
    <w:rsid w:val="002A52B3"/>
    <w:rsid w:val="002A538A"/>
    <w:rsid w:val="002A5632"/>
    <w:rsid w:val="002A5C92"/>
    <w:rsid w:val="002A611E"/>
    <w:rsid w:val="002A628B"/>
    <w:rsid w:val="002A64D8"/>
    <w:rsid w:val="002A66C6"/>
    <w:rsid w:val="002A6A62"/>
    <w:rsid w:val="002A6DEE"/>
    <w:rsid w:val="002B0949"/>
    <w:rsid w:val="002B173D"/>
    <w:rsid w:val="002B22D3"/>
    <w:rsid w:val="002B2729"/>
    <w:rsid w:val="002B2D4F"/>
    <w:rsid w:val="002B300F"/>
    <w:rsid w:val="002B4EE7"/>
    <w:rsid w:val="002B56FA"/>
    <w:rsid w:val="002B6A4D"/>
    <w:rsid w:val="002B70A2"/>
    <w:rsid w:val="002B7635"/>
    <w:rsid w:val="002B77CD"/>
    <w:rsid w:val="002C0204"/>
    <w:rsid w:val="002C1D07"/>
    <w:rsid w:val="002C34DB"/>
    <w:rsid w:val="002C4CE1"/>
    <w:rsid w:val="002C4DAA"/>
    <w:rsid w:val="002C560F"/>
    <w:rsid w:val="002C5ACA"/>
    <w:rsid w:val="002C5E51"/>
    <w:rsid w:val="002C6187"/>
    <w:rsid w:val="002C7143"/>
    <w:rsid w:val="002C75BE"/>
    <w:rsid w:val="002C7729"/>
    <w:rsid w:val="002D1A10"/>
    <w:rsid w:val="002D213A"/>
    <w:rsid w:val="002D2F05"/>
    <w:rsid w:val="002D356B"/>
    <w:rsid w:val="002D3A92"/>
    <w:rsid w:val="002D46F5"/>
    <w:rsid w:val="002D62CF"/>
    <w:rsid w:val="002D6BF3"/>
    <w:rsid w:val="002D7208"/>
    <w:rsid w:val="002D7AD9"/>
    <w:rsid w:val="002E07C8"/>
    <w:rsid w:val="002E0EBF"/>
    <w:rsid w:val="002E38B9"/>
    <w:rsid w:val="002E393E"/>
    <w:rsid w:val="002E4E00"/>
    <w:rsid w:val="002E5A8A"/>
    <w:rsid w:val="002E5DA0"/>
    <w:rsid w:val="002E61DD"/>
    <w:rsid w:val="002E67DD"/>
    <w:rsid w:val="002F0175"/>
    <w:rsid w:val="002F0444"/>
    <w:rsid w:val="002F0824"/>
    <w:rsid w:val="002F16E1"/>
    <w:rsid w:val="002F1746"/>
    <w:rsid w:val="002F18CE"/>
    <w:rsid w:val="002F1931"/>
    <w:rsid w:val="002F29D2"/>
    <w:rsid w:val="002F300F"/>
    <w:rsid w:val="002F316F"/>
    <w:rsid w:val="002F345E"/>
    <w:rsid w:val="002F4796"/>
    <w:rsid w:val="002F4C5B"/>
    <w:rsid w:val="002F4CB3"/>
    <w:rsid w:val="002F5554"/>
    <w:rsid w:val="002F6905"/>
    <w:rsid w:val="002F750C"/>
    <w:rsid w:val="00300166"/>
    <w:rsid w:val="00300B23"/>
    <w:rsid w:val="00301D20"/>
    <w:rsid w:val="003024E2"/>
    <w:rsid w:val="003024EE"/>
    <w:rsid w:val="00302ACF"/>
    <w:rsid w:val="0030326A"/>
    <w:rsid w:val="003042AF"/>
    <w:rsid w:val="00304497"/>
    <w:rsid w:val="00304B5E"/>
    <w:rsid w:val="00306372"/>
    <w:rsid w:val="003070A8"/>
    <w:rsid w:val="00307103"/>
    <w:rsid w:val="003074DF"/>
    <w:rsid w:val="0031006B"/>
    <w:rsid w:val="00310117"/>
    <w:rsid w:val="00310A1E"/>
    <w:rsid w:val="0031185C"/>
    <w:rsid w:val="0031254B"/>
    <w:rsid w:val="00312C1C"/>
    <w:rsid w:val="00312C3B"/>
    <w:rsid w:val="00313546"/>
    <w:rsid w:val="00313FF1"/>
    <w:rsid w:val="00314329"/>
    <w:rsid w:val="0031519F"/>
    <w:rsid w:val="00315767"/>
    <w:rsid w:val="00315C17"/>
    <w:rsid w:val="00316386"/>
    <w:rsid w:val="00316497"/>
    <w:rsid w:val="00317112"/>
    <w:rsid w:val="00317446"/>
    <w:rsid w:val="00317D4B"/>
    <w:rsid w:val="003217B9"/>
    <w:rsid w:val="0032225F"/>
    <w:rsid w:val="003223DF"/>
    <w:rsid w:val="003230FC"/>
    <w:rsid w:val="00323652"/>
    <w:rsid w:val="00323D58"/>
    <w:rsid w:val="003240E3"/>
    <w:rsid w:val="003245DA"/>
    <w:rsid w:val="00324919"/>
    <w:rsid w:val="003258B8"/>
    <w:rsid w:val="00325C1B"/>
    <w:rsid w:val="00327200"/>
    <w:rsid w:val="00327A9B"/>
    <w:rsid w:val="00330015"/>
    <w:rsid w:val="0033055E"/>
    <w:rsid w:val="00331748"/>
    <w:rsid w:val="003317CB"/>
    <w:rsid w:val="003317F8"/>
    <w:rsid w:val="00332A58"/>
    <w:rsid w:val="00332B34"/>
    <w:rsid w:val="00335313"/>
    <w:rsid w:val="00335941"/>
    <w:rsid w:val="00336609"/>
    <w:rsid w:val="00336CD1"/>
    <w:rsid w:val="00336DE8"/>
    <w:rsid w:val="00337609"/>
    <w:rsid w:val="00337613"/>
    <w:rsid w:val="0033770F"/>
    <w:rsid w:val="00337C7E"/>
    <w:rsid w:val="0034024E"/>
    <w:rsid w:val="003402D4"/>
    <w:rsid w:val="003407C3"/>
    <w:rsid w:val="00340AB2"/>
    <w:rsid w:val="0034165C"/>
    <w:rsid w:val="003417EE"/>
    <w:rsid w:val="003423E0"/>
    <w:rsid w:val="0034252E"/>
    <w:rsid w:val="0034273C"/>
    <w:rsid w:val="0034356E"/>
    <w:rsid w:val="0034397E"/>
    <w:rsid w:val="00344D77"/>
    <w:rsid w:val="003452EE"/>
    <w:rsid w:val="0034566F"/>
    <w:rsid w:val="00345894"/>
    <w:rsid w:val="00346CC6"/>
    <w:rsid w:val="00347243"/>
    <w:rsid w:val="00347DC5"/>
    <w:rsid w:val="003500C2"/>
    <w:rsid w:val="00350F26"/>
    <w:rsid w:val="00351983"/>
    <w:rsid w:val="00352042"/>
    <w:rsid w:val="00352083"/>
    <w:rsid w:val="0035300C"/>
    <w:rsid w:val="00353176"/>
    <w:rsid w:val="0035385A"/>
    <w:rsid w:val="00353FF7"/>
    <w:rsid w:val="003545BA"/>
    <w:rsid w:val="003550FC"/>
    <w:rsid w:val="00355261"/>
    <w:rsid w:val="0035590D"/>
    <w:rsid w:val="003574C4"/>
    <w:rsid w:val="00357D9E"/>
    <w:rsid w:val="00361A2C"/>
    <w:rsid w:val="0036206E"/>
    <w:rsid w:val="003621D7"/>
    <w:rsid w:val="0036231D"/>
    <w:rsid w:val="00362EEA"/>
    <w:rsid w:val="003632F6"/>
    <w:rsid w:val="003649E1"/>
    <w:rsid w:val="00364B2D"/>
    <w:rsid w:val="00364E1B"/>
    <w:rsid w:val="00365606"/>
    <w:rsid w:val="00365695"/>
    <w:rsid w:val="00365BC0"/>
    <w:rsid w:val="00365D5E"/>
    <w:rsid w:val="00365DC2"/>
    <w:rsid w:val="00366A0E"/>
    <w:rsid w:val="00366F44"/>
    <w:rsid w:val="00367C78"/>
    <w:rsid w:val="00367C80"/>
    <w:rsid w:val="00370046"/>
    <w:rsid w:val="003712B0"/>
    <w:rsid w:val="00371C94"/>
    <w:rsid w:val="00371EFD"/>
    <w:rsid w:val="003727F6"/>
    <w:rsid w:val="00372F6C"/>
    <w:rsid w:val="0037338B"/>
    <w:rsid w:val="003747FE"/>
    <w:rsid w:val="0037518C"/>
    <w:rsid w:val="00380E00"/>
    <w:rsid w:val="003812E5"/>
    <w:rsid w:val="0038132B"/>
    <w:rsid w:val="00381D31"/>
    <w:rsid w:val="00381D3D"/>
    <w:rsid w:val="00381D7A"/>
    <w:rsid w:val="003821D5"/>
    <w:rsid w:val="00382600"/>
    <w:rsid w:val="00383089"/>
    <w:rsid w:val="00383333"/>
    <w:rsid w:val="00386FF5"/>
    <w:rsid w:val="00387390"/>
    <w:rsid w:val="00387510"/>
    <w:rsid w:val="0039037C"/>
    <w:rsid w:val="00390797"/>
    <w:rsid w:val="00391403"/>
    <w:rsid w:val="00393193"/>
    <w:rsid w:val="003939E9"/>
    <w:rsid w:val="003941D2"/>
    <w:rsid w:val="003950A2"/>
    <w:rsid w:val="00395E91"/>
    <w:rsid w:val="00395F9B"/>
    <w:rsid w:val="00396322"/>
    <w:rsid w:val="0039668C"/>
    <w:rsid w:val="003967CA"/>
    <w:rsid w:val="0039706D"/>
    <w:rsid w:val="003973F9"/>
    <w:rsid w:val="0039759F"/>
    <w:rsid w:val="00397A73"/>
    <w:rsid w:val="003A1E5A"/>
    <w:rsid w:val="003A26DA"/>
    <w:rsid w:val="003A3626"/>
    <w:rsid w:val="003A4554"/>
    <w:rsid w:val="003A4874"/>
    <w:rsid w:val="003A68E6"/>
    <w:rsid w:val="003A6948"/>
    <w:rsid w:val="003A7718"/>
    <w:rsid w:val="003B023F"/>
    <w:rsid w:val="003B08FB"/>
    <w:rsid w:val="003B1831"/>
    <w:rsid w:val="003B1F90"/>
    <w:rsid w:val="003B2C26"/>
    <w:rsid w:val="003B419D"/>
    <w:rsid w:val="003B5B67"/>
    <w:rsid w:val="003B6362"/>
    <w:rsid w:val="003B651D"/>
    <w:rsid w:val="003B6D63"/>
    <w:rsid w:val="003B74C5"/>
    <w:rsid w:val="003B79A2"/>
    <w:rsid w:val="003B79C5"/>
    <w:rsid w:val="003B7D3D"/>
    <w:rsid w:val="003C0F0D"/>
    <w:rsid w:val="003C11B1"/>
    <w:rsid w:val="003C1989"/>
    <w:rsid w:val="003C2473"/>
    <w:rsid w:val="003C2599"/>
    <w:rsid w:val="003C2AB1"/>
    <w:rsid w:val="003C310E"/>
    <w:rsid w:val="003C3996"/>
    <w:rsid w:val="003C47FB"/>
    <w:rsid w:val="003C4EA4"/>
    <w:rsid w:val="003C58C1"/>
    <w:rsid w:val="003C593E"/>
    <w:rsid w:val="003C5BB0"/>
    <w:rsid w:val="003C68D7"/>
    <w:rsid w:val="003C6999"/>
    <w:rsid w:val="003C6ACD"/>
    <w:rsid w:val="003C70D4"/>
    <w:rsid w:val="003D0237"/>
    <w:rsid w:val="003D125A"/>
    <w:rsid w:val="003D2314"/>
    <w:rsid w:val="003D231B"/>
    <w:rsid w:val="003D261D"/>
    <w:rsid w:val="003D26DF"/>
    <w:rsid w:val="003D39CD"/>
    <w:rsid w:val="003D3C29"/>
    <w:rsid w:val="003D491A"/>
    <w:rsid w:val="003D4E84"/>
    <w:rsid w:val="003D5D5B"/>
    <w:rsid w:val="003D74A3"/>
    <w:rsid w:val="003D7D75"/>
    <w:rsid w:val="003E2812"/>
    <w:rsid w:val="003E2D30"/>
    <w:rsid w:val="003E3910"/>
    <w:rsid w:val="003E3A5C"/>
    <w:rsid w:val="003E4065"/>
    <w:rsid w:val="003E4B32"/>
    <w:rsid w:val="003E512E"/>
    <w:rsid w:val="003E5B8A"/>
    <w:rsid w:val="003E61FF"/>
    <w:rsid w:val="003E6D9D"/>
    <w:rsid w:val="003E6F24"/>
    <w:rsid w:val="003F0398"/>
    <w:rsid w:val="003F0C27"/>
    <w:rsid w:val="003F0DAE"/>
    <w:rsid w:val="003F0E43"/>
    <w:rsid w:val="003F1352"/>
    <w:rsid w:val="003F19FE"/>
    <w:rsid w:val="003F1BD9"/>
    <w:rsid w:val="003F22DD"/>
    <w:rsid w:val="003F28F7"/>
    <w:rsid w:val="003F3559"/>
    <w:rsid w:val="003F45DC"/>
    <w:rsid w:val="003F4C79"/>
    <w:rsid w:val="003F544C"/>
    <w:rsid w:val="003F636A"/>
    <w:rsid w:val="003F7A5E"/>
    <w:rsid w:val="004005D2"/>
    <w:rsid w:val="0040062E"/>
    <w:rsid w:val="004026E0"/>
    <w:rsid w:val="00402A47"/>
    <w:rsid w:val="00402ADC"/>
    <w:rsid w:val="00402B81"/>
    <w:rsid w:val="00403C14"/>
    <w:rsid w:val="0040521A"/>
    <w:rsid w:val="004058F3"/>
    <w:rsid w:val="00405A39"/>
    <w:rsid w:val="004062B2"/>
    <w:rsid w:val="004062C0"/>
    <w:rsid w:val="004067E6"/>
    <w:rsid w:val="00407006"/>
    <w:rsid w:val="00407D55"/>
    <w:rsid w:val="00410121"/>
    <w:rsid w:val="004101FE"/>
    <w:rsid w:val="00410482"/>
    <w:rsid w:val="004115D5"/>
    <w:rsid w:val="00411DA2"/>
    <w:rsid w:val="004124A4"/>
    <w:rsid w:val="00412637"/>
    <w:rsid w:val="00412B02"/>
    <w:rsid w:val="00412FE9"/>
    <w:rsid w:val="00413348"/>
    <w:rsid w:val="00413584"/>
    <w:rsid w:val="00414067"/>
    <w:rsid w:val="00414258"/>
    <w:rsid w:val="00415E1C"/>
    <w:rsid w:val="00415EAB"/>
    <w:rsid w:val="00416969"/>
    <w:rsid w:val="00417CAD"/>
    <w:rsid w:val="00420C98"/>
    <w:rsid w:val="00420C9D"/>
    <w:rsid w:val="00421570"/>
    <w:rsid w:val="004227C8"/>
    <w:rsid w:val="004229B1"/>
    <w:rsid w:val="00425B0A"/>
    <w:rsid w:val="00425C39"/>
    <w:rsid w:val="0042696B"/>
    <w:rsid w:val="00426C4B"/>
    <w:rsid w:val="00426CCC"/>
    <w:rsid w:val="00427090"/>
    <w:rsid w:val="00427B82"/>
    <w:rsid w:val="00427BC5"/>
    <w:rsid w:val="004302DB"/>
    <w:rsid w:val="00431DFE"/>
    <w:rsid w:val="004320F4"/>
    <w:rsid w:val="004328BF"/>
    <w:rsid w:val="004328CD"/>
    <w:rsid w:val="00433484"/>
    <w:rsid w:val="0043371C"/>
    <w:rsid w:val="004339D6"/>
    <w:rsid w:val="00433B6F"/>
    <w:rsid w:val="00434B97"/>
    <w:rsid w:val="00434E02"/>
    <w:rsid w:val="004368B4"/>
    <w:rsid w:val="00437098"/>
    <w:rsid w:val="00437991"/>
    <w:rsid w:val="00437B67"/>
    <w:rsid w:val="00444DBC"/>
    <w:rsid w:val="0044552C"/>
    <w:rsid w:val="00445E21"/>
    <w:rsid w:val="00447134"/>
    <w:rsid w:val="0045092E"/>
    <w:rsid w:val="00450A16"/>
    <w:rsid w:val="00450E03"/>
    <w:rsid w:val="00451044"/>
    <w:rsid w:val="004520D5"/>
    <w:rsid w:val="004526FB"/>
    <w:rsid w:val="004529D4"/>
    <w:rsid w:val="00452F3B"/>
    <w:rsid w:val="00454333"/>
    <w:rsid w:val="0045470F"/>
    <w:rsid w:val="0045486A"/>
    <w:rsid w:val="0045514B"/>
    <w:rsid w:val="004558AA"/>
    <w:rsid w:val="004568D8"/>
    <w:rsid w:val="004572D7"/>
    <w:rsid w:val="00457D1F"/>
    <w:rsid w:val="00457E25"/>
    <w:rsid w:val="00460587"/>
    <w:rsid w:val="00460821"/>
    <w:rsid w:val="004612CB"/>
    <w:rsid w:val="0046153D"/>
    <w:rsid w:val="004624F5"/>
    <w:rsid w:val="004628A1"/>
    <w:rsid w:val="004630E6"/>
    <w:rsid w:val="004632F1"/>
    <w:rsid w:val="00463BDA"/>
    <w:rsid w:val="00463F20"/>
    <w:rsid w:val="00465834"/>
    <w:rsid w:val="00465B6A"/>
    <w:rsid w:val="0046745F"/>
    <w:rsid w:val="00467753"/>
    <w:rsid w:val="0047020A"/>
    <w:rsid w:val="0047037A"/>
    <w:rsid w:val="004709AA"/>
    <w:rsid w:val="00470EFE"/>
    <w:rsid w:val="00471A4F"/>
    <w:rsid w:val="00471AA3"/>
    <w:rsid w:val="00471ACE"/>
    <w:rsid w:val="00471ED1"/>
    <w:rsid w:val="004720A0"/>
    <w:rsid w:val="00472819"/>
    <w:rsid w:val="00472AE3"/>
    <w:rsid w:val="00475421"/>
    <w:rsid w:val="00475783"/>
    <w:rsid w:val="004757DE"/>
    <w:rsid w:val="00475F99"/>
    <w:rsid w:val="00475F9F"/>
    <w:rsid w:val="004777BF"/>
    <w:rsid w:val="00477E3B"/>
    <w:rsid w:val="0048027D"/>
    <w:rsid w:val="00480BFF"/>
    <w:rsid w:val="00480F3F"/>
    <w:rsid w:val="00481F1D"/>
    <w:rsid w:val="004822E7"/>
    <w:rsid w:val="00483DEC"/>
    <w:rsid w:val="0048661B"/>
    <w:rsid w:val="00486F42"/>
    <w:rsid w:val="0048770C"/>
    <w:rsid w:val="00491898"/>
    <w:rsid w:val="00492036"/>
    <w:rsid w:val="00492219"/>
    <w:rsid w:val="004930D5"/>
    <w:rsid w:val="004944A3"/>
    <w:rsid w:val="00494D23"/>
    <w:rsid w:val="00495C2E"/>
    <w:rsid w:val="004A0562"/>
    <w:rsid w:val="004A07A1"/>
    <w:rsid w:val="004A24A0"/>
    <w:rsid w:val="004A2B17"/>
    <w:rsid w:val="004A3559"/>
    <w:rsid w:val="004A3F9B"/>
    <w:rsid w:val="004A43F6"/>
    <w:rsid w:val="004A4EC3"/>
    <w:rsid w:val="004A5346"/>
    <w:rsid w:val="004A6B97"/>
    <w:rsid w:val="004A74E0"/>
    <w:rsid w:val="004A787A"/>
    <w:rsid w:val="004A7A2E"/>
    <w:rsid w:val="004B0568"/>
    <w:rsid w:val="004B0F4A"/>
    <w:rsid w:val="004B1800"/>
    <w:rsid w:val="004B1E75"/>
    <w:rsid w:val="004B231C"/>
    <w:rsid w:val="004B3AC5"/>
    <w:rsid w:val="004B51C4"/>
    <w:rsid w:val="004B58D5"/>
    <w:rsid w:val="004B5A26"/>
    <w:rsid w:val="004B5F9A"/>
    <w:rsid w:val="004B69FB"/>
    <w:rsid w:val="004B7250"/>
    <w:rsid w:val="004B7990"/>
    <w:rsid w:val="004C0A3E"/>
    <w:rsid w:val="004C0B4E"/>
    <w:rsid w:val="004C0BC3"/>
    <w:rsid w:val="004C115C"/>
    <w:rsid w:val="004C227C"/>
    <w:rsid w:val="004C2E2F"/>
    <w:rsid w:val="004C31B1"/>
    <w:rsid w:val="004C3B75"/>
    <w:rsid w:val="004C4151"/>
    <w:rsid w:val="004C4CE6"/>
    <w:rsid w:val="004C58DC"/>
    <w:rsid w:val="004C6867"/>
    <w:rsid w:val="004C6E24"/>
    <w:rsid w:val="004C73D5"/>
    <w:rsid w:val="004D0597"/>
    <w:rsid w:val="004D05B7"/>
    <w:rsid w:val="004D16E6"/>
    <w:rsid w:val="004D1D20"/>
    <w:rsid w:val="004D1E9A"/>
    <w:rsid w:val="004D262F"/>
    <w:rsid w:val="004D276F"/>
    <w:rsid w:val="004D2822"/>
    <w:rsid w:val="004D2E07"/>
    <w:rsid w:val="004D2F67"/>
    <w:rsid w:val="004D357C"/>
    <w:rsid w:val="004D39A6"/>
    <w:rsid w:val="004D3A12"/>
    <w:rsid w:val="004D495B"/>
    <w:rsid w:val="004D4F84"/>
    <w:rsid w:val="004D582F"/>
    <w:rsid w:val="004D5E69"/>
    <w:rsid w:val="004D7190"/>
    <w:rsid w:val="004D7F15"/>
    <w:rsid w:val="004E05CA"/>
    <w:rsid w:val="004E097D"/>
    <w:rsid w:val="004E2A64"/>
    <w:rsid w:val="004E3050"/>
    <w:rsid w:val="004E3422"/>
    <w:rsid w:val="004E34C6"/>
    <w:rsid w:val="004E3B4F"/>
    <w:rsid w:val="004E3FD4"/>
    <w:rsid w:val="004E4099"/>
    <w:rsid w:val="004E6314"/>
    <w:rsid w:val="004E6AAC"/>
    <w:rsid w:val="004E6CEB"/>
    <w:rsid w:val="004F02BE"/>
    <w:rsid w:val="004F0D3A"/>
    <w:rsid w:val="004F2056"/>
    <w:rsid w:val="004F211B"/>
    <w:rsid w:val="004F2395"/>
    <w:rsid w:val="004F2A8F"/>
    <w:rsid w:val="004F33B8"/>
    <w:rsid w:val="004F3E3D"/>
    <w:rsid w:val="004F4913"/>
    <w:rsid w:val="004F528A"/>
    <w:rsid w:val="004F52BF"/>
    <w:rsid w:val="004F548E"/>
    <w:rsid w:val="004F5557"/>
    <w:rsid w:val="004F5C58"/>
    <w:rsid w:val="004F5F18"/>
    <w:rsid w:val="004F62F4"/>
    <w:rsid w:val="004F6548"/>
    <w:rsid w:val="004F6785"/>
    <w:rsid w:val="004F6BF1"/>
    <w:rsid w:val="004F6C17"/>
    <w:rsid w:val="004F6C71"/>
    <w:rsid w:val="004F6D53"/>
    <w:rsid w:val="004F7391"/>
    <w:rsid w:val="004F74F4"/>
    <w:rsid w:val="004F7E84"/>
    <w:rsid w:val="0050329D"/>
    <w:rsid w:val="00503DF5"/>
    <w:rsid w:val="00504545"/>
    <w:rsid w:val="005051B5"/>
    <w:rsid w:val="00505F8E"/>
    <w:rsid w:val="005061AF"/>
    <w:rsid w:val="00506F09"/>
    <w:rsid w:val="00507539"/>
    <w:rsid w:val="00507FA0"/>
    <w:rsid w:val="00512E16"/>
    <w:rsid w:val="00513599"/>
    <w:rsid w:val="00514DD6"/>
    <w:rsid w:val="005150BF"/>
    <w:rsid w:val="005172BF"/>
    <w:rsid w:val="005175A9"/>
    <w:rsid w:val="00517F18"/>
    <w:rsid w:val="00521F02"/>
    <w:rsid w:val="005220FE"/>
    <w:rsid w:val="00523F4E"/>
    <w:rsid w:val="005242F5"/>
    <w:rsid w:val="00524517"/>
    <w:rsid w:val="0052470F"/>
    <w:rsid w:val="00524D0B"/>
    <w:rsid w:val="00525B0A"/>
    <w:rsid w:val="00526606"/>
    <w:rsid w:val="005267C2"/>
    <w:rsid w:val="0052694C"/>
    <w:rsid w:val="00526A54"/>
    <w:rsid w:val="00526A86"/>
    <w:rsid w:val="0053073E"/>
    <w:rsid w:val="0053094E"/>
    <w:rsid w:val="00532A21"/>
    <w:rsid w:val="00534088"/>
    <w:rsid w:val="00534D5C"/>
    <w:rsid w:val="00534F70"/>
    <w:rsid w:val="005354AE"/>
    <w:rsid w:val="005360F8"/>
    <w:rsid w:val="00536359"/>
    <w:rsid w:val="00537411"/>
    <w:rsid w:val="005409F0"/>
    <w:rsid w:val="005414DB"/>
    <w:rsid w:val="005426A2"/>
    <w:rsid w:val="00542DF2"/>
    <w:rsid w:val="00544006"/>
    <w:rsid w:val="005443B8"/>
    <w:rsid w:val="00544559"/>
    <w:rsid w:val="005445CC"/>
    <w:rsid w:val="0054576F"/>
    <w:rsid w:val="00545ED2"/>
    <w:rsid w:val="0054612F"/>
    <w:rsid w:val="005462A4"/>
    <w:rsid w:val="0054660E"/>
    <w:rsid w:val="00546931"/>
    <w:rsid w:val="005469A2"/>
    <w:rsid w:val="005477C1"/>
    <w:rsid w:val="00550388"/>
    <w:rsid w:val="00550957"/>
    <w:rsid w:val="00550CC7"/>
    <w:rsid w:val="005515F4"/>
    <w:rsid w:val="00552257"/>
    <w:rsid w:val="0055280C"/>
    <w:rsid w:val="00552B70"/>
    <w:rsid w:val="0055399B"/>
    <w:rsid w:val="00554816"/>
    <w:rsid w:val="00556102"/>
    <w:rsid w:val="0055629F"/>
    <w:rsid w:val="00560294"/>
    <w:rsid w:val="00561146"/>
    <w:rsid w:val="00562CF5"/>
    <w:rsid w:val="00563B50"/>
    <w:rsid w:val="00563F21"/>
    <w:rsid w:val="005653BE"/>
    <w:rsid w:val="00565565"/>
    <w:rsid w:val="00565765"/>
    <w:rsid w:val="005658F2"/>
    <w:rsid w:val="00565FDC"/>
    <w:rsid w:val="005662DA"/>
    <w:rsid w:val="00566877"/>
    <w:rsid w:val="00566F6B"/>
    <w:rsid w:val="00567470"/>
    <w:rsid w:val="00567E9B"/>
    <w:rsid w:val="00570292"/>
    <w:rsid w:val="005718F8"/>
    <w:rsid w:val="00572115"/>
    <w:rsid w:val="00572B35"/>
    <w:rsid w:val="00573CB5"/>
    <w:rsid w:val="005763F4"/>
    <w:rsid w:val="005772D5"/>
    <w:rsid w:val="00577341"/>
    <w:rsid w:val="005773A8"/>
    <w:rsid w:val="00577727"/>
    <w:rsid w:val="00577FD4"/>
    <w:rsid w:val="0058145D"/>
    <w:rsid w:val="00581D28"/>
    <w:rsid w:val="00582B61"/>
    <w:rsid w:val="00582DC8"/>
    <w:rsid w:val="00583AD8"/>
    <w:rsid w:val="00583EAF"/>
    <w:rsid w:val="00586425"/>
    <w:rsid w:val="005864A5"/>
    <w:rsid w:val="005867BB"/>
    <w:rsid w:val="0058683D"/>
    <w:rsid w:val="0058728B"/>
    <w:rsid w:val="00587D9B"/>
    <w:rsid w:val="00591843"/>
    <w:rsid w:val="005934E9"/>
    <w:rsid w:val="00593E22"/>
    <w:rsid w:val="0059414C"/>
    <w:rsid w:val="0059563E"/>
    <w:rsid w:val="00596221"/>
    <w:rsid w:val="00597E54"/>
    <w:rsid w:val="005A016F"/>
    <w:rsid w:val="005A01B3"/>
    <w:rsid w:val="005A0D6D"/>
    <w:rsid w:val="005A109A"/>
    <w:rsid w:val="005A1BBD"/>
    <w:rsid w:val="005A2CAA"/>
    <w:rsid w:val="005A3670"/>
    <w:rsid w:val="005A3840"/>
    <w:rsid w:val="005A3B7A"/>
    <w:rsid w:val="005A3C6F"/>
    <w:rsid w:val="005A3FBD"/>
    <w:rsid w:val="005A4CA6"/>
    <w:rsid w:val="005B03E5"/>
    <w:rsid w:val="005B08BB"/>
    <w:rsid w:val="005B1EF9"/>
    <w:rsid w:val="005B38B2"/>
    <w:rsid w:val="005B3AE3"/>
    <w:rsid w:val="005B4D87"/>
    <w:rsid w:val="005B5E23"/>
    <w:rsid w:val="005B6617"/>
    <w:rsid w:val="005B6DDB"/>
    <w:rsid w:val="005B7496"/>
    <w:rsid w:val="005C0AD9"/>
    <w:rsid w:val="005C1481"/>
    <w:rsid w:val="005C1509"/>
    <w:rsid w:val="005C19D2"/>
    <w:rsid w:val="005C3494"/>
    <w:rsid w:val="005C393B"/>
    <w:rsid w:val="005C39A4"/>
    <w:rsid w:val="005C3AFB"/>
    <w:rsid w:val="005C3C1B"/>
    <w:rsid w:val="005C4083"/>
    <w:rsid w:val="005C42D9"/>
    <w:rsid w:val="005C4385"/>
    <w:rsid w:val="005C47DC"/>
    <w:rsid w:val="005C4A6C"/>
    <w:rsid w:val="005C5ECD"/>
    <w:rsid w:val="005C6D80"/>
    <w:rsid w:val="005C6E7E"/>
    <w:rsid w:val="005C73EA"/>
    <w:rsid w:val="005C7662"/>
    <w:rsid w:val="005D0346"/>
    <w:rsid w:val="005D1B84"/>
    <w:rsid w:val="005D1C67"/>
    <w:rsid w:val="005D3320"/>
    <w:rsid w:val="005D37BB"/>
    <w:rsid w:val="005D4F63"/>
    <w:rsid w:val="005D537A"/>
    <w:rsid w:val="005D57A2"/>
    <w:rsid w:val="005D7380"/>
    <w:rsid w:val="005D73B0"/>
    <w:rsid w:val="005E0333"/>
    <w:rsid w:val="005E1A53"/>
    <w:rsid w:val="005E1DAC"/>
    <w:rsid w:val="005E208C"/>
    <w:rsid w:val="005E2D31"/>
    <w:rsid w:val="005E46B5"/>
    <w:rsid w:val="005E46E5"/>
    <w:rsid w:val="005E4D19"/>
    <w:rsid w:val="005E5095"/>
    <w:rsid w:val="005E52BA"/>
    <w:rsid w:val="005E5AAF"/>
    <w:rsid w:val="005E618A"/>
    <w:rsid w:val="005E670E"/>
    <w:rsid w:val="005E73D5"/>
    <w:rsid w:val="005F0758"/>
    <w:rsid w:val="005F0784"/>
    <w:rsid w:val="005F0D92"/>
    <w:rsid w:val="005F12E2"/>
    <w:rsid w:val="005F1E30"/>
    <w:rsid w:val="005F359D"/>
    <w:rsid w:val="005F3AAF"/>
    <w:rsid w:val="005F4027"/>
    <w:rsid w:val="005F4C7D"/>
    <w:rsid w:val="005F5CAD"/>
    <w:rsid w:val="005F62EC"/>
    <w:rsid w:val="005F641F"/>
    <w:rsid w:val="005F7105"/>
    <w:rsid w:val="005F712D"/>
    <w:rsid w:val="006009F9"/>
    <w:rsid w:val="00601246"/>
    <w:rsid w:val="00601EA8"/>
    <w:rsid w:val="006026E3"/>
    <w:rsid w:val="00602D41"/>
    <w:rsid w:val="00603D72"/>
    <w:rsid w:val="00603E93"/>
    <w:rsid w:val="006044CA"/>
    <w:rsid w:val="0060726D"/>
    <w:rsid w:val="0061166C"/>
    <w:rsid w:val="00611CA2"/>
    <w:rsid w:val="00611D18"/>
    <w:rsid w:val="00611F5A"/>
    <w:rsid w:val="00612121"/>
    <w:rsid w:val="0061270D"/>
    <w:rsid w:val="00612AC1"/>
    <w:rsid w:val="00612F69"/>
    <w:rsid w:val="00612FB6"/>
    <w:rsid w:val="00613025"/>
    <w:rsid w:val="00613F68"/>
    <w:rsid w:val="0061422B"/>
    <w:rsid w:val="00614A5E"/>
    <w:rsid w:val="00614FB2"/>
    <w:rsid w:val="00614FCE"/>
    <w:rsid w:val="006160C1"/>
    <w:rsid w:val="006165F1"/>
    <w:rsid w:val="00616BA6"/>
    <w:rsid w:val="00616BDB"/>
    <w:rsid w:val="00617558"/>
    <w:rsid w:val="006177AF"/>
    <w:rsid w:val="00620632"/>
    <w:rsid w:val="00620D70"/>
    <w:rsid w:val="00622946"/>
    <w:rsid w:val="0062304A"/>
    <w:rsid w:val="0062415E"/>
    <w:rsid w:val="00624BAA"/>
    <w:rsid w:val="006250E9"/>
    <w:rsid w:val="00625CC0"/>
    <w:rsid w:val="006263C6"/>
    <w:rsid w:val="00626AFB"/>
    <w:rsid w:val="00626C11"/>
    <w:rsid w:val="00627820"/>
    <w:rsid w:val="00630430"/>
    <w:rsid w:val="006309A6"/>
    <w:rsid w:val="00630AE7"/>
    <w:rsid w:val="0063148A"/>
    <w:rsid w:val="006317DE"/>
    <w:rsid w:val="00632BFE"/>
    <w:rsid w:val="0063316C"/>
    <w:rsid w:val="006354A6"/>
    <w:rsid w:val="00635E95"/>
    <w:rsid w:val="0063612C"/>
    <w:rsid w:val="0063629D"/>
    <w:rsid w:val="0063661A"/>
    <w:rsid w:val="006379BC"/>
    <w:rsid w:val="00637E9D"/>
    <w:rsid w:val="006408EA"/>
    <w:rsid w:val="0064103E"/>
    <w:rsid w:val="00641072"/>
    <w:rsid w:val="006410D8"/>
    <w:rsid w:val="00641F3F"/>
    <w:rsid w:val="00642D13"/>
    <w:rsid w:val="00642DBC"/>
    <w:rsid w:val="00642E4F"/>
    <w:rsid w:val="00643006"/>
    <w:rsid w:val="00643AC7"/>
    <w:rsid w:val="00643AE3"/>
    <w:rsid w:val="00643F59"/>
    <w:rsid w:val="006441B4"/>
    <w:rsid w:val="00645081"/>
    <w:rsid w:val="006452D6"/>
    <w:rsid w:val="00645B6E"/>
    <w:rsid w:val="00645C9B"/>
    <w:rsid w:val="006464DB"/>
    <w:rsid w:val="006475EB"/>
    <w:rsid w:val="00650560"/>
    <w:rsid w:val="00650B20"/>
    <w:rsid w:val="00651C70"/>
    <w:rsid w:val="0065235A"/>
    <w:rsid w:val="00653395"/>
    <w:rsid w:val="00653ACA"/>
    <w:rsid w:val="0065494C"/>
    <w:rsid w:val="00654CB4"/>
    <w:rsid w:val="00655078"/>
    <w:rsid w:val="00655FF2"/>
    <w:rsid w:val="00656A45"/>
    <w:rsid w:val="00657722"/>
    <w:rsid w:val="0066171F"/>
    <w:rsid w:val="006619A6"/>
    <w:rsid w:val="00662B25"/>
    <w:rsid w:val="00662B51"/>
    <w:rsid w:val="00662BAD"/>
    <w:rsid w:val="006643FC"/>
    <w:rsid w:val="00664630"/>
    <w:rsid w:val="00664639"/>
    <w:rsid w:val="00664662"/>
    <w:rsid w:val="006668DD"/>
    <w:rsid w:val="00667255"/>
    <w:rsid w:val="006672EC"/>
    <w:rsid w:val="00667E4C"/>
    <w:rsid w:val="00667F7C"/>
    <w:rsid w:val="00670074"/>
    <w:rsid w:val="00670AF9"/>
    <w:rsid w:val="006711E4"/>
    <w:rsid w:val="00671609"/>
    <w:rsid w:val="00672FE9"/>
    <w:rsid w:val="006738DD"/>
    <w:rsid w:val="00673999"/>
    <w:rsid w:val="00673DF1"/>
    <w:rsid w:val="00674CD7"/>
    <w:rsid w:val="00675CD0"/>
    <w:rsid w:val="00676ACE"/>
    <w:rsid w:val="00676B70"/>
    <w:rsid w:val="00677DE3"/>
    <w:rsid w:val="006809A8"/>
    <w:rsid w:val="006816C9"/>
    <w:rsid w:val="00682DAA"/>
    <w:rsid w:val="006839FA"/>
    <w:rsid w:val="00683D48"/>
    <w:rsid w:val="0068474E"/>
    <w:rsid w:val="00684B91"/>
    <w:rsid w:val="00684F19"/>
    <w:rsid w:val="006858DB"/>
    <w:rsid w:val="00686F1A"/>
    <w:rsid w:val="00687B84"/>
    <w:rsid w:val="0069023A"/>
    <w:rsid w:val="006907DD"/>
    <w:rsid w:val="006933E6"/>
    <w:rsid w:val="0069386F"/>
    <w:rsid w:val="006945EF"/>
    <w:rsid w:val="00694C6A"/>
    <w:rsid w:val="00696123"/>
    <w:rsid w:val="006965C2"/>
    <w:rsid w:val="00696B4E"/>
    <w:rsid w:val="00696CEF"/>
    <w:rsid w:val="006A18EE"/>
    <w:rsid w:val="006A265A"/>
    <w:rsid w:val="006A28B3"/>
    <w:rsid w:val="006A3FA3"/>
    <w:rsid w:val="006A47D0"/>
    <w:rsid w:val="006A4861"/>
    <w:rsid w:val="006A4937"/>
    <w:rsid w:val="006A52A2"/>
    <w:rsid w:val="006A52D0"/>
    <w:rsid w:val="006A558B"/>
    <w:rsid w:val="006A5B7F"/>
    <w:rsid w:val="006A5C90"/>
    <w:rsid w:val="006A6234"/>
    <w:rsid w:val="006A62BB"/>
    <w:rsid w:val="006A67F0"/>
    <w:rsid w:val="006A6A21"/>
    <w:rsid w:val="006B01C5"/>
    <w:rsid w:val="006B05BC"/>
    <w:rsid w:val="006B0AAA"/>
    <w:rsid w:val="006B109C"/>
    <w:rsid w:val="006B2337"/>
    <w:rsid w:val="006B303A"/>
    <w:rsid w:val="006B46BA"/>
    <w:rsid w:val="006B482A"/>
    <w:rsid w:val="006B496C"/>
    <w:rsid w:val="006B4C51"/>
    <w:rsid w:val="006B5B95"/>
    <w:rsid w:val="006B75FE"/>
    <w:rsid w:val="006B78AB"/>
    <w:rsid w:val="006B78F0"/>
    <w:rsid w:val="006C1521"/>
    <w:rsid w:val="006C2CBC"/>
    <w:rsid w:val="006C2E52"/>
    <w:rsid w:val="006C2E9C"/>
    <w:rsid w:val="006C539E"/>
    <w:rsid w:val="006C600A"/>
    <w:rsid w:val="006C6B56"/>
    <w:rsid w:val="006C6EB1"/>
    <w:rsid w:val="006C6FFF"/>
    <w:rsid w:val="006D0602"/>
    <w:rsid w:val="006D06DE"/>
    <w:rsid w:val="006D1ED8"/>
    <w:rsid w:val="006D48F1"/>
    <w:rsid w:val="006D4D7E"/>
    <w:rsid w:val="006D5820"/>
    <w:rsid w:val="006D596C"/>
    <w:rsid w:val="006D794A"/>
    <w:rsid w:val="006E02D9"/>
    <w:rsid w:val="006E03C9"/>
    <w:rsid w:val="006E1320"/>
    <w:rsid w:val="006E2702"/>
    <w:rsid w:val="006E29AA"/>
    <w:rsid w:val="006E2A72"/>
    <w:rsid w:val="006E2D74"/>
    <w:rsid w:val="006E3DBC"/>
    <w:rsid w:val="006E4B7F"/>
    <w:rsid w:val="006E4CB8"/>
    <w:rsid w:val="006E51D5"/>
    <w:rsid w:val="006E53D6"/>
    <w:rsid w:val="006E6756"/>
    <w:rsid w:val="006E6A29"/>
    <w:rsid w:val="006E6CE1"/>
    <w:rsid w:val="006E7A1C"/>
    <w:rsid w:val="006E7A5D"/>
    <w:rsid w:val="006E7CC7"/>
    <w:rsid w:val="006F00DD"/>
    <w:rsid w:val="006F0715"/>
    <w:rsid w:val="006F0FE1"/>
    <w:rsid w:val="006F13CC"/>
    <w:rsid w:val="006F1749"/>
    <w:rsid w:val="006F2100"/>
    <w:rsid w:val="006F2108"/>
    <w:rsid w:val="006F3366"/>
    <w:rsid w:val="006F3EB2"/>
    <w:rsid w:val="006F3F24"/>
    <w:rsid w:val="006F4945"/>
    <w:rsid w:val="006F4BE4"/>
    <w:rsid w:val="006F5AAA"/>
    <w:rsid w:val="006F5CD2"/>
    <w:rsid w:val="006F6132"/>
    <w:rsid w:val="006F63BE"/>
    <w:rsid w:val="006F6486"/>
    <w:rsid w:val="006F76DA"/>
    <w:rsid w:val="006F7928"/>
    <w:rsid w:val="00700ACD"/>
    <w:rsid w:val="00700B72"/>
    <w:rsid w:val="00701062"/>
    <w:rsid w:val="00701410"/>
    <w:rsid w:val="00702EE0"/>
    <w:rsid w:val="00703856"/>
    <w:rsid w:val="00703D11"/>
    <w:rsid w:val="00704056"/>
    <w:rsid w:val="0070479F"/>
    <w:rsid w:val="00705D17"/>
    <w:rsid w:val="00706125"/>
    <w:rsid w:val="00706D7C"/>
    <w:rsid w:val="00706D98"/>
    <w:rsid w:val="007078AA"/>
    <w:rsid w:val="007079C3"/>
    <w:rsid w:val="00710229"/>
    <w:rsid w:val="0071052E"/>
    <w:rsid w:val="007111D1"/>
    <w:rsid w:val="00711CD1"/>
    <w:rsid w:val="007133D8"/>
    <w:rsid w:val="0071349C"/>
    <w:rsid w:val="00714E16"/>
    <w:rsid w:val="00715006"/>
    <w:rsid w:val="0071557E"/>
    <w:rsid w:val="00715B7E"/>
    <w:rsid w:val="007161EA"/>
    <w:rsid w:val="00716E0C"/>
    <w:rsid w:val="00717743"/>
    <w:rsid w:val="00720719"/>
    <w:rsid w:val="00721F02"/>
    <w:rsid w:val="00722129"/>
    <w:rsid w:val="007236EA"/>
    <w:rsid w:val="00724673"/>
    <w:rsid w:val="00726AB5"/>
    <w:rsid w:val="007279B1"/>
    <w:rsid w:val="00727A8F"/>
    <w:rsid w:val="00727B47"/>
    <w:rsid w:val="007301D7"/>
    <w:rsid w:val="00730EF0"/>
    <w:rsid w:val="0073292A"/>
    <w:rsid w:val="007331F7"/>
    <w:rsid w:val="007333F9"/>
    <w:rsid w:val="007340E6"/>
    <w:rsid w:val="00735075"/>
    <w:rsid w:val="0073634F"/>
    <w:rsid w:val="007373D9"/>
    <w:rsid w:val="007376A6"/>
    <w:rsid w:val="007377C4"/>
    <w:rsid w:val="0073784A"/>
    <w:rsid w:val="00737857"/>
    <w:rsid w:val="00737BA9"/>
    <w:rsid w:val="007403DB"/>
    <w:rsid w:val="0074093A"/>
    <w:rsid w:val="00742C63"/>
    <w:rsid w:val="00744C1B"/>
    <w:rsid w:val="00744C9C"/>
    <w:rsid w:val="00745C36"/>
    <w:rsid w:val="00745E18"/>
    <w:rsid w:val="0074645D"/>
    <w:rsid w:val="007471D8"/>
    <w:rsid w:val="00751153"/>
    <w:rsid w:val="0075152D"/>
    <w:rsid w:val="00751A68"/>
    <w:rsid w:val="00751E75"/>
    <w:rsid w:val="00752093"/>
    <w:rsid w:val="00752E2D"/>
    <w:rsid w:val="007538EA"/>
    <w:rsid w:val="00753CD3"/>
    <w:rsid w:val="00753E0E"/>
    <w:rsid w:val="007541E2"/>
    <w:rsid w:val="00754C95"/>
    <w:rsid w:val="00755333"/>
    <w:rsid w:val="00755334"/>
    <w:rsid w:val="00755808"/>
    <w:rsid w:val="00756F18"/>
    <w:rsid w:val="007576F0"/>
    <w:rsid w:val="007627CF"/>
    <w:rsid w:val="00764097"/>
    <w:rsid w:val="00764B2E"/>
    <w:rsid w:val="00764D3C"/>
    <w:rsid w:val="007651FA"/>
    <w:rsid w:val="00766125"/>
    <w:rsid w:val="00766F55"/>
    <w:rsid w:val="00766FA7"/>
    <w:rsid w:val="00767E0F"/>
    <w:rsid w:val="00767EAD"/>
    <w:rsid w:val="0077107A"/>
    <w:rsid w:val="0077215F"/>
    <w:rsid w:val="00772FCB"/>
    <w:rsid w:val="00773346"/>
    <w:rsid w:val="00773779"/>
    <w:rsid w:val="00773DF7"/>
    <w:rsid w:val="00774482"/>
    <w:rsid w:val="00774F6E"/>
    <w:rsid w:val="007752B6"/>
    <w:rsid w:val="00776084"/>
    <w:rsid w:val="0077781A"/>
    <w:rsid w:val="00780130"/>
    <w:rsid w:val="00780D7B"/>
    <w:rsid w:val="00780EFB"/>
    <w:rsid w:val="00780F8A"/>
    <w:rsid w:val="007814B9"/>
    <w:rsid w:val="00781E20"/>
    <w:rsid w:val="00782B8B"/>
    <w:rsid w:val="007832E5"/>
    <w:rsid w:val="00783E9A"/>
    <w:rsid w:val="0078403A"/>
    <w:rsid w:val="00784564"/>
    <w:rsid w:val="00784CB6"/>
    <w:rsid w:val="00784D33"/>
    <w:rsid w:val="00785A38"/>
    <w:rsid w:val="00786423"/>
    <w:rsid w:val="00786732"/>
    <w:rsid w:val="00786B0C"/>
    <w:rsid w:val="0078708E"/>
    <w:rsid w:val="007878B5"/>
    <w:rsid w:val="00787E6A"/>
    <w:rsid w:val="00790546"/>
    <w:rsid w:val="0079081D"/>
    <w:rsid w:val="00791029"/>
    <w:rsid w:val="007921A0"/>
    <w:rsid w:val="00792DCF"/>
    <w:rsid w:val="0079349E"/>
    <w:rsid w:val="00794C24"/>
    <w:rsid w:val="00794DE5"/>
    <w:rsid w:val="007950C9"/>
    <w:rsid w:val="0079517D"/>
    <w:rsid w:val="007967A2"/>
    <w:rsid w:val="007A0A40"/>
    <w:rsid w:val="007A0BE2"/>
    <w:rsid w:val="007A159F"/>
    <w:rsid w:val="007A22B3"/>
    <w:rsid w:val="007A3859"/>
    <w:rsid w:val="007A4025"/>
    <w:rsid w:val="007A4FBF"/>
    <w:rsid w:val="007A5125"/>
    <w:rsid w:val="007A5449"/>
    <w:rsid w:val="007A62C3"/>
    <w:rsid w:val="007A69C3"/>
    <w:rsid w:val="007A73AC"/>
    <w:rsid w:val="007A7577"/>
    <w:rsid w:val="007B09B2"/>
    <w:rsid w:val="007B0C7B"/>
    <w:rsid w:val="007B1139"/>
    <w:rsid w:val="007B1ECB"/>
    <w:rsid w:val="007B20E0"/>
    <w:rsid w:val="007B3111"/>
    <w:rsid w:val="007B31DE"/>
    <w:rsid w:val="007B3DE2"/>
    <w:rsid w:val="007B3F74"/>
    <w:rsid w:val="007B495F"/>
    <w:rsid w:val="007B561A"/>
    <w:rsid w:val="007B5F76"/>
    <w:rsid w:val="007B72BC"/>
    <w:rsid w:val="007B78C0"/>
    <w:rsid w:val="007C0B40"/>
    <w:rsid w:val="007C3D40"/>
    <w:rsid w:val="007C3D55"/>
    <w:rsid w:val="007C438C"/>
    <w:rsid w:val="007C43FB"/>
    <w:rsid w:val="007C4F37"/>
    <w:rsid w:val="007C56DB"/>
    <w:rsid w:val="007C640E"/>
    <w:rsid w:val="007C6ADC"/>
    <w:rsid w:val="007C764A"/>
    <w:rsid w:val="007C7C4C"/>
    <w:rsid w:val="007C7E9C"/>
    <w:rsid w:val="007D0B62"/>
    <w:rsid w:val="007D1162"/>
    <w:rsid w:val="007D11DC"/>
    <w:rsid w:val="007D145F"/>
    <w:rsid w:val="007D1C0E"/>
    <w:rsid w:val="007D1D5A"/>
    <w:rsid w:val="007D211B"/>
    <w:rsid w:val="007D31CD"/>
    <w:rsid w:val="007D32C3"/>
    <w:rsid w:val="007D3798"/>
    <w:rsid w:val="007D3800"/>
    <w:rsid w:val="007D3ACE"/>
    <w:rsid w:val="007D3C24"/>
    <w:rsid w:val="007D418E"/>
    <w:rsid w:val="007E0A6F"/>
    <w:rsid w:val="007E10C0"/>
    <w:rsid w:val="007E1200"/>
    <w:rsid w:val="007E1ABC"/>
    <w:rsid w:val="007E21E8"/>
    <w:rsid w:val="007E232D"/>
    <w:rsid w:val="007E2C0F"/>
    <w:rsid w:val="007E2F44"/>
    <w:rsid w:val="007E34BD"/>
    <w:rsid w:val="007E381F"/>
    <w:rsid w:val="007E3835"/>
    <w:rsid w:val="007E38FE"/>
    <w:rsid w:val="007E3CB6"/>
    <w:rsid w:val="007E56E6"/>
    <w:rsid w:val="007E6601"/>
    <w:rsid w:val="007E6C54"/>
    <w:rsid w:val="007E7542"/>
    <w:rsid w:val="007E7951"/>
    <w:rsid w:val="007E7DDD"/>
    <w:rsid w:val="007E7DED"/>
    <w:rsid w:val="007F06A6"/>
    <w:rsid w:val="007F0A1D"/>
    <w:rsid w:val="007F1D06"/>
    <w:rsid w:val="007F2124"/>
    <w:rsid w:val="007F23CA"/>
    <w:rsid w:val="007F2469"/>
    <w:rsid w:val="007F4045"/>
    <w:rsid w:val="007F4A03"/>
    <w:rsid w:val="007F5029"/>
    <w:rsid w:val="007F5814"/>
    <w:rsid w:val="007F63DC"/>
    <w:rsid w:val="007F65F2"/>
    <w:rsid w:val="008003AF"/>
    <w:rsid w:val="00800DA9"/>
    <w:rsid w:val="0080349A"/>
    <w:rsid w:val="008037D0"/>
    <w:rsid w:val="00806235"/>
    <w:rsid w:val="0080707D"/>
    <w:rsid w:val="0080736C"/>
    <w:rsid w:val="00813060"/>
    <w:rsid w:val="00813DAA"/>
    <w:rsid w:val="00813E22"/>
    <w:rsid w:val="00814A74"/>
    <w:rsid w:val="00814E3F"/>
    <w:rsid w:val="0081525A"/>
    <w:rsid w:val="008157A1"/>
    <w:rsid w:val="00816D6B"/>
    <w:rsid w:val="00816DB9"/>
    <w:rsid w:val="00817303"/>
    <w:rsid w:val="00817D56"/>
    <w:rsid w:val="0082003C"/>
    <w:rsid w:val="00821FB0"/>
    <w:rsid w:val="0082206F"/>
    <w:rsid w:val="008226C6"/>
    <w:rsid w:val="0082326C"/>
    <w:rsid w:val="00823840"/>
    <w:rsid w:val="00824C74"/>
    <w:rsid w:val="008265B6"/>
    <w:rsid w:val="00826646"/>
    <w:rsid w:val="0082690E"/>
    <w:rsid w:val="008275D6"/>
    <w:rsid w:val="00827EF4"/>
    <w:rsid w:val="008306D7"/>
    <w:rsid w:val="008310E9"/>
    <w:rsid w:val="008312F1"/>
    <w:rsid w:val="0083184F"/>
    <w:rsid w:val="00831AB5"/>
    <w:rsid w:val="0083252F"/>
    <w:rsid w:val="00832CCF"/>
    <w:rsid w:val="00833A6B"/>
    <w:rsid w:val="008343FF"/>
    <w:rsid w:val="0083480F"/>
    <w:rsid w:val="00836082"/>
    <w:rsid w:val="00836818"/>
    <w:rsid w:val="00836C22"/>
    <w:rsid w:val="00837A1A"/>
    <w:rsid w:val="00840382"/>
    <w:rsid w:val="0084079A"/>
    <w:rsid w:val="0084095F"/>
    <w:rsid w:val="00841F6E"/>
    <w:rsid w:val="00842532"/>
    <w:rsid w:val="0084361D"/>
    <w:rsid w:val="00843983"/>
    <w:rsid w:val="00843A45"/>
    <w:rsid w:val="008441A5"/>
    <w:rsid w:val="00846A1A"/>
    <w:rsid w:val="00846CFF"/>
    <w:rsid w:val="00850359"/>
    <w:rsid w:val="00850CFB"/>
    <w:rsid w:val="008510C4"/>
    <w:rsid w:val="008511DA"/>
    <w:rsid w:val="008520B2"/>
    <w:rsid w:val="008520B5"/>
    <w:rsid w:val="008527E4"/>
    <w:rsid w:val="00853E51"/>
    <w:rsid w:val="008550D0"/>
    <w:rsid w:val="00855496"/>
    <w:rsid w:val="00855A78"/>
    <w:rsid w:val="0086261E"/>
    <w:rsid w:val="0086273C"/>
    <w:rsid w:val="00863F9B"/>
    <w:rsid w:val="008646B3"/>
    <w:rsid w:val="00864836"/>
    <w:rsid w:val="0086539A"/>
    <w:rsid w:val="00866091"/>
    <w:rsid w:val="0086613D"/>
    <w:rsid w:val="008674F4"/>
    <w:rsid w:val="00870719"/>
    <w:rsid w:val="00870DA7"/>
    <w:rsid w:val="00871357"/>
    <w:rsid w:val="0087192F"/>
    <w:rsid w:val="00873350"/>
    <w:rsid w:val="00873837"/>
    <w:rsid w:val="00874EF7"/>
    <w:rsid w:val="008751D8"/>
    <w:rsid w:val="008758FA"/>
    <w:rsid w:val="00876896"/>
    <w:rsid w:val="00877C8B"/>
    <w:rsid w:val="0088044E"/>
    <w:rsid w:val="00881807"/>
    <w:rsid w:val="00881CC9"/>
    <w:rsid w:val="00881E7E"/>
    <w:rsid w:val="00881FA3"/>
    <w:rsid w:val="0088228D"/>
    <w:rsid w:val="00882431"/>
    <w:rsid w:val="00882673"/>
    <w:rsid w:val="00883385"/>
    <w:rsid w:val="00884299"/>
    <w:rsid w:val="0088573D"/>
    <w:rsid w:val="00885A72"/>
    <w:rsid w:val="00887B70"/>
    <w:rsid w:val="008903BA"/>
    <w:rsid w:val="008906DA"/>
    <w:rsid w:val="0089148E"/>
    <w:rsid w:val="00891A20"/>
    <w:rsid w:val="00891A80"/>
    <w:rsid w:val="00892306"/>
    <w:rsid w:val="00892BBB"/>
    <w:rsid w:val="00893317"/>
    <w:rsid w:val="008937DE"/>
    <w:rsid w:val="00893B91"/>
    <w:rsid w:val="00894DAC"/>
    <w:rsid w:val="008950E9"/>
    <w:rsid w:val="00895B16"/>
    <w:rsid w:val="0089690D"/>
    <w:rsid w:val="00896D91"/>
    <w:rsid w:val="008A09BA"/>
    <w:rsid w:val="008A0BD4"/>
    <w:rsid w:val="008A0E41"/>
    <w:rsid w:val="008A1776"/>
    <w:rsid w:val="008A1CA2"/>
    <w:rsid w:val="008A1FD6"/>
    <w:rsid w:val="008A42F4"/>
    <w:rsid w:val="008A45A3"/>
    <w:rsid w:val="008A4A2F"/>
    <w:rsid w:val="008A4AED"/>
    <w:rsid w:val="008A76E3"/>
    <w:rsid w:val="008B03C3"/>
    <w:rsid w:val="008B042C"/>
    <w:rsid w:val="008B0992"/>
    <w:rsid w:val="008B1492"/>
    <w:rsid w:val="008B1FF8"/>
    <w:rsid w:val="008B24D2"/>
    <w:rsid w:val="008B2512"/>
    <w:rsid w:val="008B297C"/>
    <w:rsid w:val="008B3290"/>
    <w:rsid w:val="008B3A7E"/>
    <w:rsid w:val="008B3B6E"/>
    <w:rsid w:val="008B4A99"/>
    <w:rsid w:val="008B53C2"/>
    <w:rsid w:val="008B5416"/>
    <w:rsid w:val="008B748E"/>
    <w:rsid w:val="008B7C20"/>
    <w:rsid w:val="008C08CE"/>
    <w:rsid w:val="008C093C"/>
    <w:rsid w:val="008C0AC5"/>
    <w:rsid w:val="008C1621"/>
    <w:rsid w:val="008C1AFD"/>
    <w:rsid w:val="008C1E96"/>
    <w:rsid w:val="008C260D"/>
    <w:rsid w:val="008C261E"/>
    <w:rsid w:val="008C262E"/>
    <w:rsid w:val="008C3150"/>
    <w:rsid w:val="008C318A"/>
    <w:rsid w:val="008C3391"/>
    <w:rsid w:val="008C3A34"/>
    <w:rsid w:val="008C3CFC"/>
    <w:rsid w:val="008C452C"/>
    <w:rsid w:val="008C6010"/>
    <w:rsid w:val="008C645B"/>
    <w:rsid w:val="008C791B"/>
    <w:rsid w:val="008D0608"/>
    <w:rsid w:val="008D12CA"/>
    <w:rsid w:val="008D1D03"/>
    <w:rsid w:val="008D36B8"/>
    <w:rsid w:val="008D4907"/>
    <w:rsid w:val="008D598E"/>
    <w:rsid w:val="008D5A1E"/>
    <w:rsid w:val="008D7181"/>
    <w:rsid w:val="008E0B94"/>
    <w:rsid w:val="008E0C6B"/>
    <w:rsid w:val="008E0D9B"/>
    <w:rsid w:val="008E1E10"/>
    <w:rsid w:val="008E354F"/>
    <w:rsid w:val="008E35EB"/>
    <w:rsid w:val="008E3C28"/>
    <w:rsid w:val="008E4764"/>
    <w:rsid w:val="008E5485"/>
    <w:rsid w:val="008E69D4"/>
    <w:rsid w:val="008E6C5D"/>
    <w:rsid w:val="008E7BDE"/>
    <w:rsid w:val="008F01C2"/>
    <w:rsid w:val="008F0875"/>
    <w:rsid w:val="008F0BB5"/>
    <w:rsid w:val="008F2258"/>
    <w:rsid w:val="008F311B"/>
    <w:rsid w:val="008F3605"/>
    <w:rsid w:val="008F3F09"/>
    <w:rsid w:val="008F44CC"/>
    <w:rsid w:val="008F454C"/>
    <w:rsid w:val="008F46D6"/>
    <w:rsid w:val="008F4A62"/>
    <w:rsid w:val="008F4F14"/>
    <w:rsid w:val="008F4F91"/>
    <w:rsid w:val="008F53A1"/>
    <w:rsid w:val="008F56E0"/>
    <w:rsid w:val="008F5E56"/>
    <w:rsid w:val="008F7078"/>
    <w:rsid w:val="008F7178"/>
    <w:rsid w:val="008F737C"/>
    <w:rsid w:val="008F7401"/>
    <w:rsid w:val="00900077"/>
    <w:rsid w:val="00900719"/>
    <w:rsid w:val="00900F3A"/>
    <w:rsid w:val="00901042"/>
    <w:rsid w:val="009012ED"/>
    <w:rsid w:val="0090156F"/>
    <w:rsid w:val="0090433F"/>
    <w:rsid w:val="00905349"/>
    <w:rsid w:val="0090560F"/>
    <w:rsid w:val="00906817"/>
    <w:rsid w:val="00906A68"/>
    <w:rsid w:val="00906F85"/>
    <w:rsid w:val="009070DE"/>
    <w:rsid w:val="00907144"/>
    <w:rsid w:val="00910501"/>
    <w:rsid w:val="009106DC"/>
    <w:rsid w:val="00910FDE"/>
    <w:rsid w:val="00911733"/>
    <w:rsid w:val="00911D18"/>
    <w:rsid w:val="009123C0"/>
    <w:rsid w:val="00913C3D"/>
    <w:rsid w:val="00914681"/>
    <w:rsid w:val="0091506E"/>
    <w:rsid w:val="0091508C"/>
    <w:rsid w:val="0091538A"/>
    <w:rsid w:val="00915FA7"/>
    <w:rsid w:val="0091676E"/>
    <w:rsid w:val="00917A15"/>
    <w:rsid w:val="00921581"/>
    <w:rsid w:val="009215F6"/>
    <w:rsid w:val="00921D07"/>
    <w:rsid w:val="00922010"/>
    <w:rsid w:val="00922161"/>
    <w:rsid w:val="00922DC8"/>
    <w:rsid w:val="0092315A"/>
    <w:rsid w:val="009233F1"/>
    <w:rsid w:val="009235AC"/>
    <w:rsid w:val="0092388A"/>
    <w:rsid w:val="00924236"/>
    <w:rsid w:val="009242B4"/>
    <w:rsid w:val="009249A5"/>
    <w:rsid w:val="00924AF5"/>
    <w:rsid w:val="00924BE7"/>
    <w:rsid w:val="00924C7E"/>
    <w:rsid w:val="00925153"/>
    <w:rsid w:val="00926053"/>
    <w:rsid w:val="00926532"/>
    <w:rsid w:val="0092694D"/>
    <w:rsid w:val="00930461"/>
    <w:rsid w:val="00930BD8"/>
    <w:rsid w:val="00931A9C"/>
    <w:rsid w:val="0093398D"/>
    <w:rsid w:val="009348E3"/>
    <w:rsid w:val="00934B61"/>
    <w:rsid w:val="00934EA9"/>
    <w:rsid w:val="00936AA1"/>
    <w:rsid w:val="00936B6B"/>
    <w:rsid w:val="00936D42"/>
    <w:rsid w:val="00937133"/>
    <w:rsid w:val="009373D5"/>
    <w:rsid w:val="00940244"/>
    <w:rsid w:val="00940821"/>
    <w:rsid w:val="00940ABB"/>
    <w:rsid w:val="00941563"/>
    <w:rsid w:val="00942D85"/>
    <w:rsid w:val="00943B27"/>
    <w:rsid w:val="00943F30"/>
    <w:rsid w:val="00944BA1"/>
    <w:rsid w:val="00944E87"/>
    <w:rsid w:val="009459EF"/>
    <w:rsid w:val="00945C80"/>
    <w:rsid w:val="00946C5C"/>
    <w:rsid w:val="00946D90"/>
    <w:rsid w:val="00946FEC"/>
    <w:rsid w:val="009505A3"/>
    <w:rsid w:val="00950F22"/>
    <w:rsid w:val="00951483"/>
    <w:rsid w:val="00951C33"/>
    <w:rsid w:val="00951C35"/>
    <w:rsid w:val="00951D12"/>
    <w:rsid w:val="00951DB2"/>
    <w:rsid w:val="0095273D"/>
    <w:rsid w:val="009531A2"/>
    <w:rsid w:val="0095553B"/>
    <w:rsid w:val="00956AFB"/>
    <w:rsid w:val="00957097"/>
    <w:rsid w:val="0095755F"/>
    <w:rsid w:val="009575EE"/>
    <w:rsid w:val="00957806"/>
    <w:rsid w:val="00957C49"/>
    <w:rsid w:val="00957E76"/>
    <w:rsid w:val="00957EB2"/>
    <w:rsid w:val="00957F97"/>
    <w:rsid w:val="00960629"/>
    <w:rsid w:val="009606C2"/>
    <w:rsid w:val="00961B0F"/>
    <w:rsid w:val="009656E1"/>
    <w:rsid w:val="00965D3D"/>
    <w:rsid w:val="00965F73"/>
    <w:rsid w:val="00967B6D"/>
    <w:rsid w:val="00971005"/>
    <w:rsid w:val="00971672"/>
    <w:rsid w:val="00971769"/>
    <w:rsid w:val="00971BA7"/>
    <w:rsid w:val="0097278B"/>
    <w:rsid w:val="00973064"/>
    <w:rsid w:val="0097342F"/>
    <w:rsid w:val="00973790"/>
    <w:rsid w:val="009744BB"/>
    <w:rsid w:val="00974CB7"/>
    <w:rsid w:val="00974E2B"/>
    <w:rsid w:val="00975349"/>
    <w:rsid w:val="00975564"/>
    <w:rsid w:val="00976166"/>
    <w:rsid w:val="0097658F"/>
    <w:rsid w:val="00977ED7"/>
    <w:rsid w:val="0098095E"/>
    <w:rsid w:val="00980C65"/>
    <w:rsid w:val="00980FF5"/>
    <w:rsid w:val="009816F8"/>
    <w:rsid w:val="00981E86"/>
    <w:rsid w:val="00981EC2"/>
    <w:rsid w:val="0098208A"/>
    <w:rsid w:val="009825DE"/>
    <w:rsid w:val="00982A12"/>
    <w:rsid w:val="00982C66"/>
    <w:rsid w:val="0098319E"/>
    <w:rsid w:val="009834CB"/>
    <w:rsid w:val="00983557"/>
    <w:rsid w:val="00983957"/>
    <w:rsid w:val="00984D70"/>
    <w:rsid w:val="00985826"/>
    <w:rsid w:val="009860AB"/>
    <w:rsid w:val="009864E8"/>
    <w:rsid w:val="00987983"/>
    <w:rsid w:val="009902A6"/>
    <w:rsid w:val="009908DE"/>
    <w:rsid w:val="00990D6A"/>
    <w:rsid w:val="00990E6D"/>
    <w:rsid w:val="009914F0"/>
    <w:rsid w:val="00991602"/>
    <w:rsid w:val="00992308"/>
    <w:rsid w:val="00992D39"/>
    <w:rsid w:val="00992DE7"/>
    <w:rsid w:val="0099317E"/>
    <w:rsid w:val="009936B6"/>
    <w:rsid w:val="009939FC"/>
    <w:rsid w:val="00994117"/>
    <w:rsid w:val="009941D6"/>
    <w:rsid w:val="00995844"/>
    <w:rsid w:val="00995927"/>
    <w:rsid w:val="00996BDE"/>
    <w:rsid w:val="0099733A"/>
    <w:rsid w:val="0099756E"/>
    <w:rsid w:val="009A0259"/>
    <w:rsid w:val="009A09BF"/>
    <w:rsid w:val="009A1A78"/>
    <w:rsid w:val="009A1B0A"/>
    <w:rsid w:val="009A1C72"/>
    <w:rsid w:val="009A2EAA"/>
    <w:rsid w:val="009A3750"/>
    <w:rsid w:val="009A38E4"/>
    <w:rsid w:val="009A47F7"/>
    <w:rsid w:val="009A5420"/>
    <w:rsid w:val="009A5675"/>
    <w:rsid w:val="009A580C"/>
    <w:rsid w:val="009A7D5A"/>
    <w:rsid w:val="009B0ADE"/>
    <w:rsid w:val="009B0F19"/>
    <w:rsid w:val="009B1445"/>
    <w:rsid w:val="009B1851"/>
    <w:rsid w:val="009B1C05"/>
    <w:rsid w:val="009B20CC"/>
    <w:rsid w:val="009B3F34"/>
    <w:rsid w:val="009B4D41"/>
    <w:rsid w:val="009B51C6"/>
    <w:rsid w:val="009B5968"/>
    <w:rsid w:val="009B6C98"/>
    <w:rsid w:val="009B76D9"/>
    <w:rsid w:val="009B785D"/>
    <w:rsid w:val="009C03B3"/>
    <w:rsid w:val="009C0D13"/>
    <w:rsid w:val="009C0DAA"/>
    <w:rsid w:val="009C19E2"/>
    <w:rsid w:val="009C4524"/>
    <w:rsid w:val="009C4C89"/>
    <w:rsid w:val="009C50CA"/>
    <w:rsid w:val="009C595F"/>
    <w:rsid w:val="009C607E"/>
    <w:rsid w:val="009C665A"/>
    <w:rsid w:val="009C66A7"/>
    <w:rsid w:val="009C6A04"/>
    <w:rsid w:val="009C6C6D"/>
    <w:rsid w:val="009C7FD4"/>
    <w:rsid w:val="009D01AE"/>
    <w:rsid w:val="009D0C03"/>
    <w:rsid w:val="009D1FAA"/>
    <w:rsid w:val="009D2265"/>
    <w:rsid w:val="009D2278"/>
    <w:rsid w:val="009D2BC0"/>
    <w:rsid w:val="009D35C8"/>
    <w:rsid w:val="009D35D7"/>
    <w:rsid w:val="009D4504"/>
    <w:rsid w:val="009D6382"/>
    <w:rsid w:val="009D6D7D"/>
    <w:rsid w:val="009E038F"/>
    <w:rsid w:val="009E05EF"/>
    <w:rsid w:val="009E1577"/>
    <w:rsid w:val="009E1938"/>
    <w:rsid w:val="009E32AF"/>
    <w:rsid w:val="009E39ED"/>
    <w:rsid w:val="009E546A"/>
    <w:rsid w:val="009E61AB"/>
    <w:rsid w:val="009F0251"/>
    <w:rsid w:val="009F061B"/>
    <w:rsid w:val="009F1FA3"/>
    <w:rsid w:val="009F1FEE"/>
    <w:rsid w:val="009F3839"/>
    <w:rsid w:val="009F3AF0"/>
    <w:rsid w:val="009F3E14"/>
    <w:rsid w:val="009F4362"/>
    <w:rsid w:val="009F4910"/>
    <w:rsid w:val="009F5125"/>
    <w:rsid w:val="009F567E"/>
    <w:rsid w:val="009F5796"/>
    <w:rsid w:val="009F6AB8"/>
    <w:rsid w:val="009F6F2C"/>
    <w:rsid w:val="009F6F34"/>
    <w:rsid w:val="009F7948"/>
    <w:rsid w:val="00A00365"/>
    <w:rsid w:val="00A00EDB"/>
    <w:rsid w:val="00A01104"/>
    <w:rsid w:val="00A01E10"/>
    <w:rsid w:val="00A026BA"/>
    <w:rsid w:val="00A051C7"/>
    <w:rsid w:val="00A0533D"/>
    <w:rsid w:val="00A0542E"/>
    <w:rsid w:val="00A05CFE"/>
    <w:rsid w:val="00A06CB8"/>
    <w:rsid w:val="00A07360"/>
    <w:rsid w:val="00A07A41"/>
    <w:rsid w:val="00A07E5C"/>
    <w:rsid w:val="00A10442"/>
    <w:rsid w:val="00A10674"/>
    <w:rsid w:val="00A106DC"/>
    <w:rsid w:val="00A10E9D"/>
    <w:rsid w:val="00A13853"/>
    <w:rsid w:val="00A14009"/>
    <w:rsid w:val="00A152BF"/>
    <w:rsid w:val="00A1556E"/>
    <w:rsid w:val="00A15598"/>
    <w:rsid w:val="00A15DE8"/>
    <w:rsid w:val="00A17192"/>
    <w:rsid w:val="00A202B2"/>
    <w:rsid w:val="00A208CE"/>
    <w:rsid w:val="00A20FD0"/>
    <w:rsid w:val="00A2152C"/>
    <w:rsid w:val="00A21590"/>
    <w:rsid w:val="00A21CE8"/>
    <w:rsid w:val="00A21E8B"/>
    <w:rsid w:val="00A23246"/>
    <w:rsid w:val="00A23312"/>
    <w:rsid w:val="00A23365"/>
    <w:rsid w:val="00A245CD"/>
    <w:rsid w:val="00A2479A"/>
    <w:rsid w:val="00A2547B"/>
    <w:rsid w:val="00A25639"/>
    <w:rsid w:val="00A25925"/>
    <w:rsid w:val="00A25D85"/>
    <w:rsid w:val="00A26BED"/>
    <w:rsid w:val="00A30958"/>
    <w:rsid w:val="00A30D85"/>
    <w:rsid w:val="00A30F23"/>
    <w:rsid w:val="00A312F8"/>
    <w:rsid w:val="00A31EEE"/>
    <w:rsid w:val="00A32075"/>
    <w:rsid w:val="00A32AF9"/>
    <w:rsid w:val="00A32E88"/>
    <w:rsid w:val="00A33ECE"/>
    <w:rsid w:val="00A3758E"/>
    <w:rsid w:val="00A377E0"/>
    <w:rsid w:val="00A400C2"/>
    <w:rsid w:val="00A40B25"/>
    <w:rsid w:val="00A4276D"/>
    <w:rsid w:val="00A42DE3"/>
    <w:rsid w:val="00A4356C"/>
    <w:rsid w:val="00A439AC"/>
    <w:rsid w:val="00A43B11"/>
    <w:rsid w:val="00A43B7C"/>
    <w:rsid w:val="00A44454"/>
    <w:rsid w:val="00A44B8A"/>
    <w:rsid w:val="00A44E91"/>
    <w:rsid w:val="00A45FB8"/>
    <w:rsid w:val="00A46508"/>
    <w:rsid w:val="00A4694D"/>
    <w:rsid w:val="00A46996"/>
    <w:rsid w:val="00A46D59"/>
    <w:rsid w:val="00A47AA7"/>
    <w:rsid w:val="00A50ABD"/>
    <w:rsid w:val="00A50FD0"/>
    <w:rsid w:val="00A5197B"/>
    <w:rsid w:val="00A51FB7"/>
    <w:rsid w:val="00A521E2"/>
    <w:rsid w:val="00A5263C"/>
    <w:rsid w:val="00A5296D"/>
    <w:rsid w:val="00A52B06"/>
    <w:rsid w:val="00A52D62"/>
    <w:rsid w:val="00A545DC"/>
    <w:rsid w:val="00A54A21"/>
    <w:rsid w:val="00A54FF3"/>
    <w:rsid w:val="00A56245"/>
    <w:rsid w:val="00A56385"/>
    <w:rsid w:val="00A56561"/>
    <w:rsid w:val="00A565BB"/>
    <w:rsid w:val="00A56870"/>
    <w:rsid w:val="00A57A6A"/>
    <w:rsid w:val="00A60BB6"/>
    <w:rsid w:val="00A615B2"/>
    <w:rsid w:val="00A61697"/>
    <w:rsid w:val="00A61AC2"/>
    <w:rsid w:val="00A62524"/>
    <w:rsid w:val="00A63612"/>
    <w:rsid w:val="00A638C2"/>
    <w:rsid w:val="00A64422"/>
    <w:rsid w:val="00A672B6"/>
    <w:rsid w:val="00A707CE"/>
    <w:rsid w:val="00A7098D"/>
    <w:rsid w:val="00A71323"/>
    <w:rsid w:val="00A71BB2"/>
    <w:rsid w:val="00A72A5E"/>
    <w:rsid w:val="00A72AE5"/>
    <w:rsid w:val="00A73649"/>
    <w:rsid w:val="00A73FDB"/>
    <w:rsid w:val="00A74200"/>
    <w:rsid w:val="00A74249"/>
    <w:rsid w:val="00A75015"/>
    <w:rsid w:val="00A762C7"/>
    <w:rsid w:val="00A76AD4"/>
    <w:rsid w:val="00A76E6D"/>
    <w:rsid w:val="00A777BE"/>
    <w:rsid w:val="00A77D09"/>
    <w:rsid w:val="00A80704"/>
    <w:rsid w:val="00A80AE4"/>
    <w:rsid w:val="00A80F1D"/>
    <w:rsid w:val="00A8101E"/>
    <w:rsid w:val="00A81211"/>
    <w:rsid w:val="00A81F35"/>
    <w:rsid w:val="00A830AB"/>
    <w:rsid w:val="00A836E4"/>
    <w:rsid w:val="00A83FC8"/>
    <w:rsid w:val="00A85073"/>
    <w:rsid w:val="00A85D64"/>
    <w:rsid w:val="00A86DA3"/>
    <w:rsid w:val="00A90B48"/>
    <w:rsid w:val="00A90DBB"/>
    <w:rsid w:val="00A91812"/>
    <w:rsid w:val="00A9215D"/>
    <w:rsid w:val="00A924B8"/>
    <w:rsid w:val="00A92875"/>
    <w:rsid w:val="00A92FC7"/>
    <w:rsid w:val="00A939EE"/>
    <w:rsid w:val="00A93B22"/>
    <w:rsid w:val="00A93E00"/>
    <w:rsid w:val="00A93E48"/>
    <w:rsid w:val="00A94DB6"/>
    <w:rsid w:val="00A9513D"/>
    <w:rsid w:val="00A95D33"/>
    <w:rsid w:val="00A95E29"/>
    <w:rsid w:val="00A96E36"/>
    <w:rsid w:val="00A970C7"/>
    <w:rsid w:val="00A97B67"/>
    <w:rsid w:val="00A97BD8"/>
    <w:rsid w:val="00A97C4E"/>
    <w:rsid w:val="00A97F68"/>
    <w:rsid w:val="00AA04E3"/>
    <w:rsid w:val="00AA0C18"/>
    <w:rsid w:val="00AA0CE7"/>
    <w:rsid w:val="00AA16AD"/>
    <w:rsid w:val="00AA19F3"/>
    <w:rsid w:val="00AA5F7D"/>
    <w:rsid w:val="00AA784D"/>
    <w:rsid w:val="00AB09E1"/>
    <w:rsid w:val="00AB0B7D"/>
    <w:rsid w:val="00AB1247"/>
    <w:rsid w:val="00AB1301"/>
    <w:rsid w:val="00AB2736"/>
    <w:rsid w:val="00AB55AB"/>
    <w:rsid w:val="00AB6716"/>
    <w:rsid w:val="00AC0734"/>
    <w:rsid w:val="00AC3C64"/>
    <w:rsid w:val="00AC4B14"/>
    <w:rsid w:val="00AC5760"/>
    <w:rsid w:val="00AC6DB4"/>
    <w:rsid w:val="00AC72D5"/>
    <w:rsid w:val="00AC78A1"/>
    <w:rsid w:val="00AD0082"/>
    <w:rsid w:val="00AD3B00"/>
    <w:rsid w:val="00AD3C74"/>
    <w:rsid w:val="00AD47FA"/>
    <w:rsid w:val="00AD621C"/>
    <w:rsid w:val="00AD654E"/>
    <w:rsid w:val="00AD6F8E"/>
    <w:rsid w:val="00AD7310"/>
    <w:rsid w:val="00AD7B49"/>
    <w:rsid w:val="00AE0DAA"/>
    <w:rsid w:val="00AE0EF5"/>
    <w:rsid w:val="00AE1A69"/>
    <w:rsid w:val="00AE2329"/>
    <w:rsid w:val="00AE2CEF"/>
    <w:rsid w:val="00AE2EF3"/>
    <w:rsid w:val="00AE3315"/>
    <w:rsid w:val="00AE33C2"/>
    <w:rsid w:val="00AE5E60"/>
    <w:rsid w:val="00AE6223"/>
    <w:rsid w:val="00AE6C87"/>
    <w:rsid w:val="00AE788C"/>
    <w:rsid w:val="00AE7D72"/>
    <w:rsid w:val="00AE7FFE"/>
    <w:rsid w:val="00AF06F1"/>
    <w:rsid w:val="00AF101E"/>
    <w:rsid w:val="00AF1327"/>
    <w:rsid w:val="00AF24D6"/>
    <w:rsid w:val="00AF2A11"/>
    <w:rsid w:val="00AF2E84"/>
    <w:rsid w:val="00AF3565"/>
    <w:rsid w:val="00AF3A18"/>
    <w:rsid w:val="00AF4D25"/>
    <w:rsid w:val="00AF4D7D"/>
    <w:rsid w:val="00AF576B"/>
    <w:rsid w:val="00AF721C"/>
    <w:rsid w:val="00AF7968"/>
    <w:rsid w:val="00B000CB"/>
    <w:rsid w:val="00B001BD"/>
    <w:rsid w:val="00B0163E"/>
    <w:rsid w:val="00B02755"/>
    <w:rsid w:val="00B02C70"/>
    <w:rsid w:val="00B03C39"/>
    <w:rsid w:val="00B0550E"/>
    <w:rsid w:val="00B05CF9"/>
    <w:rsid w:val="00B06089"/>
    <w:rsid w:val="00B06C9E"/>
    <w:rsid w:val="00B07AC6"/>
    <w:rsid w:val="00B07BC8"/>
    <w:rsid w:val="00B07E78"/>
    <w:rsid w:val="00B102BD"/>
    <w:rsid w:val="00B11361"/>
    <w:rsid w:val="00B1150E"/>
    <w:rsid w:val="00B11D0E"/>
    <w:rsid w:val="00B1238B"/>
    <w:rsid w:val="00B137DE"/>
    <w:rsid w:val="00B1384C"/>
    <w:rsid w:val="00B13E2D"/>
    <w:rsid w:val="00B14EAD"/>
    <w:rsid w:val="00B151D8"/>
    <w:rsid w:val="00B15879"/>
    <w:rsid w:val="00B16233"/>
    <w:rsid w:val="00B16379"/>
    <w:rsid w:val="00B168AC"/>
    <w:rsid w:val="00B16C25"/>
    <w:rsid w:val="00B178E3"/>
    <w:rsid w:val="00B2090C"/>
    <w:rsid w:val="00B20AE6"/>
    <w:rsid w:val="00B21920"/>
    <w:rsid w:val="00B219BA"/>
    <w:rsid w:val="00B21FC5"/>
    <w:rsid w:val="00B220C1"/>
    <w:rsid w:val="00B22659"/>
    <w:rsid w:val="00B229A5"/>
    <w:rsid w:val="00B22F13"/>
    <w:rsid w:val="00B23C24"/>
    <w:rsid w:val="00B23FD1"/>
    <w:rsid w:val="00B2472E"/>
    <w:rsid w:val="00B25413"/>
    <w:rsid w:val="00B25530"/>
    <w:rsid w:val="00B255A8"/>
    <w:rsid w:val="00B26335"/>
    <w:rsid w:val="00B26946"/>
    <w:rsid w:val="00B27C23"/>
    <w:rsid w:val="00B3010C"/>
    <w:rsid w:val="00B30C67"/>
    <w:rsid w:val="00B30E4C"/>
    <w:rsid w:val="00B312C4"/>
    <w:rsid w:val="00B313B1"/>
    <w:rsid w:val="00B3170B"/>
    <w:rsid w:val="00B31A6D"/>
    <w:rsid w:val="00B31ED3"/>
    <w:rsid w:val="00B32E99"/>
    <w:rsid w:val="00B334D8"/>
    <w:rsid w:val="00B35954"/>
    <w:rsid w:val="00B36763"/>
    <w:rsid w:val="00B36906"/>
    <w:rsid w:val="00B3764B"/>
    <w:rsid w:val="00B401A3"/>
    <w:rsid w:val="00B446E1"/>
    <w:rsid w:val="00B4604F"/>
    <w:rsid w:val="00B465D2"/>
    <w:rsid w:val="00B47A38"/>
    <w:rsid w:val="00B501AF"/>
    <w:rsid w:val="00B50F98"/>
    <w:rsid w:val="00B519E7"/>
    <w:rsid w:val="00B51B9C"/>
    <w:rsid w:val="00B52787"/>
    <w:rsid w:val="00B53095"/>
    <w:rsid w:val="00B538C0"/>
    <w:rsid w:val="00B5468A"/>
    <w:rsid w:val="00B5541E"/>
    <w:rsid w:val="00B5610B"/>
    <w:rsid w:val="00B56B6D"/>
    <w:rsid w:val="00B57172"/>
    <w:rsid w:val="00B576E9"/>
    <w:rsid w:val="00B61207"/>
    <w:rsid w:val="00B618B1"/>
    <w:rsid w:val="00B61ACC"/>
    <w:rsid w:val="00B61BDA"/>
    <w:rsid w:val="00B61C53"/>
    <w:rsid w:val="00B62015"/>
    <w:rsid w:val="00B62A8D"/>
    <w:rsid w:val="00B62D5B"/>
    <w:rsid w:val="00B63890"/>
    <w:rsid w:val="00B64FA9"/>
    <w:rsid w:val="00B65338"/>
    <w:rsid w:val="00B65F1C"/>
    <w:rsid w:val="00B662B5"/>
    <w:rsid w:val="00B666D0"/>
    <w:rsid w:val="00B671F3"/>
    <w:rsid w:val="00B7224A"/>
    <w:rsid w:val="00B72670"/>
    <w:rsid w:val="00B73E9C"/>
    <w:rsid w:val="00B74A23"/>
    <w:rsid w:val="00B757A0"/>
    <w:rsid w:val="00B75A4A"/>
    <w:rsid w:val="00B75D7F"/>
    <w:rsid w:val="00B76D77"/>
    <w:rsid w:val="00B77233"/>
    <w:rsid w:val="00B77957"/>
    <w:rsid w:val="00B77F8E"/>
    <w:rsid w:val="00B80B44"/>
    <w:rsid w:val="00B818BB"/>
    <w:rsid w:val="00B82175"/>
    <w:rsid w:val="00B82701"/>
    <w:rsid w:val="00B82E7A"/>
    <w:rsid w:val="00B830A7"/>
    <w:rsid w:val="00B83A34"/>
    <w:rsid w:val="00B84262"/>
    <w:rsid w:val="00B8448E"/>
    <w:rsid w:val="00B855FA"/>
    <w:rsid w:val="00B856C5"/>
    <w:rsid w:val="00B85F43"/>
    <w:rsid w:val="00B86938"/>
    <w:rsid w:val="00B87490"/>
    <w:rsid w:val="00B8799A"/>
    <w:rsid w:val="00B87B1D"/>
    <w:rsid w:val="00B87E4B"/>
    <w:rsid w:val="00B91295"/>
    <w:rsid w:val="00B91A17"/>
    <w:rsid w:val="00B926FF"/>
    <w:rsid w:val="00B92AD5"/>
    <w:rsid w:val="00B93103"/>
    <w:rsid w:val="00B93124"/>
    <w:rsid w:val="00B9349B"/>
    <w:rsid w:val="00B938D1"/>
    <w:rsid w:val="00B93EC7"/>
    <w:rsid w:val="00B94127"/>
    <w:rsid w:val="00B946BA"/>
    <w:rsid w:val="00B9474E"/>
    <w:rsid w:val="00B94CE0"/>
    <w:rsid w:val="00B94DAD"/>
    <w:rsid w:val="00B954E3"/>
    <w:rsid w:val="00B956B8"/>
    <w:rsid w:val="00B95C10"/>
    <w:rsid w:val="00B961E3"/>
    <w:rsid w:val="00B9692D"/>
    <w:rsid w:val="00B96D6E"/>
    <w:rsid w:val="00B97148"/>
    <w:rsid w:val="00B9734A"/>
    <w:rsid w:val="00BA02F9"/>
    <w:rsid w:val="00BA1389"/>
    <w:rsid w:val="00BA2003"/>
    <w:rsid w:val="00BA2A21"/>
    <w:rsid w:val="00BA3A9D"/>
    <w:rsid w:val="00BA3F3D"/>
    <w:rsid w:val="00BA3F99"/>
    <w:rsid w:val="00BA56A8"/>
    <w:rsid w:val="00BA5A5C"/>
    <w:rsid w:val="00BA701C"/>
    <w:rsid w:val="00BA7103"/>
    <w:rsid w:val="00BB08FA"/>
    <w:rsid w:val="00BB21C9"/>
    <w:rsid w:val="00BB3488"/>
    <w:rsid w:val="00BB3B3F"/>
    <w:rsid w:val="00BB48EB"/>
    <w:rsid w:val="00BB4ACD"/>
    <w:rsid w:val="00BB4ED2"/>
    <w:rsid w:val="00BB5C29"/>
    <w:rsid w:val="00BB65C6"/>
    <w:rsid w:val="00BB6C21"/>
    <w:rsid w:val="00BC038D"/>
    <w:rsid w:val="00BC0659"/>
    <w:rsid w:val="00BC21DB"/>
    <w:rsid w:val="00BC255B"/>
    <w:rsid w:val="00BC2633"/>
    <w:rsid w:val="00BC2BA4"/>
    <w:rsid w:val="00BC2F0C"/>
    <w:rsid w:val="00BC3100"/>
    <w:rsid w:val="00BC3F3F"/>
    <w:rsid w:val="00BC4338"/>
    <w:rsid w:val="00BC4B05"/>
    <w:rsid w:val="00BC5916"/>
    <w:rsid w:val="00BC6302"/>
    <w:rsid w:val="00BC673A"/>
    <w:rsid w:val="00BC6DEB"/>
    <w:rsid w:val="00BC6EEC"/>
    <w:rsid w:val="00BD0E0E"/>
    <w:rsid w:val="00BD2288"/>
    <w:rsid w:val="00BD3710"/>
    <w:rsid w:val="00BD3D04"/>
    <w:rsid w:val="00BD3F29"/>
    <w:rsid w:val="00BD48A1"/>
    <w:rsid w:val="00BD4A61"/>
    <w:rsid w:val="00BD55F8"/>
    <w:rsid w:val="00BD5CA9"/>
    <w:rsid w:val="00BD6D05"/>
    <w:rsid w:val="00BD7D16"/>
    <w:rsid w:val="00BE0A86"/>
    <w:rsid w:val="00BE0BB3"/>
    <w:rsid w:val="00BE0EBC"/>
    <w:rsid w:val="00BE20FB"/>
    <w:rsid w:val="00BE25BB"/>
    <w:rsid w:val="00BE3933"/>
    <w:rsid w:val="00BE4201"/>
    <w:rsid w:val="00BE4E66"/>
    <w:rsid w:val="00BE577D"/>
    <w:rsid w:val="00BE5FD1"/>
    <w:rsid w:val="00BE61AD"/>
    <w:rsid w:val="00BE63F1"/>
    <w:rsid w:val="00BE6B5E"/>
    <w:rsid w:val="00BE7A69"/>
    <w:rsid w:val="00BF0210"/>
    <w:rsid w:val="00BF0B11"/>
    <w:rsid w:val="00BF12B3"/>
    <w:rsid w:val="00BF1DB4"/>
    <w:rsid w:val="00BF2190"/>
    <w:rsid w:val="00BF28D4"/>
    <w:rsid w:val="00BF40F8"/>
    <w:rsid w:val="00BF47E6"/>
    <w:rsid w:val="00BF499B"/>
    <w:rsid w:val="00BF54CE"/>
    <w:rsid w:val="00BF5F5D"/>
    <w:rsid w:val="00BF7FC5"/>
    <w:rsid w:val="00C014D8"/>
    <w:rsid w:val="00C01942"/>
    <w:rsid w:val="00C01F47"/>
    <w:rsid w:val="00C020C3"/>
    <w:rsid w:val="00C027E6"/>
    <w:rsid w:val="00C02998"/>
    <w:rsid w:val="00C02E50"/>
    <w:rsid w:val="00C0302F"/>
    <w:rsid w:val="00C03910"/>
    <w:rsid w:val="00C03B78"/>
    <w:rsid w:val="00C03F84"/>
    <w:rsid w:val="00C05F2A"/>
    <w:rsid w:val="00C10B49"/>
    <w:rsid w:val="00C12ABC"/>
    <w:rsid w:val="00C13374"/>
    <w:rsid w:val="00C13967"/>
    <w:rsid w:val="00C140E3"/>
    <w:rsid w:val="00C1498C"/>
    <w:rsid w:val="00C14C64"/>
    <w:rsid w:val="00C15F3B"/>
    <w:rsid w:val="00C16035"/>
    <w:rsid w:val="00C16392"/>
    <w:rsid w:val="00C16707"/>
    <w:rsid w:val="00C16A6D"/>
    <w:rsid w:val="00C16FE4"/>
    <w:rsid w:val="00C17052"/>
    <w:rsid w:val="00C1706A"/>
    <w:rsid w:val="00C17A5F"/>
    <w:rsid w:val="00C2003B"/>
    <w:rsid w:val="00C201F0"/>
    <w:rsid w:val="00C21611"/>
    <w:rsid w:val="00C21A95"/>
    <w:rsid w:val="00C2227E"/>
    <w:rsid w:val="00C222E8"/>
    <w:rsid w:val="00C22CE5"/>
    <w:rsid w:val="00C2303E"/>
    <w:rsid w:val="00C23BCB"/>
    <w:rsid w:val="00C23D8C"/>
    <w:rsid w:val="00C24368"/>
    <w:rsid w:val="00C24702"/>
    <w:rsid w:val="00C24B79"/>
    <w:rsid w:val="00C25316"/>
    <w:rsid w:val="00C259A0"/>
    <w:rsid w:val="00C25F05"/>
    <w:rsid w:val="00C261C2"/>
    <w:rsid w:val="00C278CC"/>
    <w:rsid w:val="00C27F7D"/>
    <w:rsid w:val="00C27F98"/>
    <w:rsid w:val="00C30F2F"/>
    <w:rsid w:val="00C3128A"/>
    <w:rsid w:val="00C31646"/>
    <w:rsid w:val="00C316C9"/>
    <w:rsid w:val="00C31E91"/>
    <w:rsid w:val="00C321E2"/>
    <w:rsid w:val="00C3471C"/>
    <w:rsid w:val="00C34DC8"/>
    <w:rsid w:val="00C34E7F"/>
    <w:rsid w:val="00C35DF6"/>
    <w:rsid w:val="00C36184"/>
    <w:rsid w:val="00C40461"/>
    <w:rsid w:val="00C40DAC"/>
    <w:rsid w:val="00C419A9"/>
    <w:rsid w:val="00C41EC0"/>
    <w:rsid w:val="00C41FD8"/>
    <w:rsid w:val="00C42327"/>
    <w:rsid w:val="00C42991"/>
    <w:rsid w:val="00C436AB"/>
    <w:rsid w:val="00C4401F"/>
    <w:rsid w:val="00C44025"/>
    <w:rsid w:val="00C4493B"/>
    <w:rsid w:val="00C459AA"/>
    <w:rsid w:val="00C462AD"/>
    <w:rsid w:val="00C476E6"/>
    <w:rsid w:val="00C505F6"/>
    <w:rsid w:val="00C50A83"/>
    <w:rsid w:val="00C50DB5"/>
    <w:rsid w:val="00C51876"/>
    <w:rsid w:val="00C536BA"/>
    <w:rsid w:val="00C538D4"/>
    <w:rsid w:val="00C539A0"/>
    <w:rsid w:val="00C53FB7"/>
    <w:rsid w:val="00C54CCC"/>
    <w:rsid w:val="00C55484"/>
    <w:rsid w:val="00C556C0"/>
    <w:rsid w:val="00C55D91"/>
    <w:rsid w:val="00C56FAA"/>
    <w:rsid w:val="00C57185"/>
    <w:rsid w:val="00C572D9"/>
    <w:rsid w:val="00C57C40"/>
    <w:rsid w:val="00C57F33"/>
    <w:rsid w:val="00C60159"/>
    <w:rsid w:val="00C60B08"/>
    <w:rsid w:val="00C627F5"/>
    <w:rsid w:val="00C62A7B"/>
    <w:rsid w:val="00C62E83"/>
    <w:rsid w:val="00C633AD"/>
    <w:rsid w:val="00C63E8E"/>
    <w:rsid w:val="00C64129"/>
    <w:rsid w:val="00C647A1"/>
    <w:rsid w:val="00C64B13"/>
    <w:rsid w:val="00C64FBE"/>
    <w:rsid w:val="00C654CA"/>
    <w:rsid w:val="00C6674C"/>
    <w:rsid w:val="00C6688B"/>
    <w:rsid w:val="00C7065A"/>
    <w:rsid w:val="00C707B3"/>
    <w:rsid w:val="00C70B61"/>
    <w:rsid w:val="00C70C85"/>
    <w:rsid w:val="00C719C5"/>
    <w:rsid w:val="00C71C7A"/>
    <w:rsid w:val="00C71F32"/>
    <w:rsid w:val="00C72232"/>
    <w:rsid w:val="00C73117"/>
    <w:rsid w:val="00C73DBD"/>
    <w:rsid w:val="00C74904"/>
    <w:rsid w:val="00C7526C"/>
    <w:rsid w:val="00C76314"/>
    <w:rsid w:val="00C76E31"/>
    <w:rsid w:val="00C77C06"/>
    <w:rsid w:val="00C77DF6"/>
    <w:rsid w:val="00C80164"/>
    <w:rsid w:val="00C80203"/>
    <w:rsid w:val="00C80489"/>
    <w:rsid w:val="00C80BAE"/>
    <w:rsid w:val="00C80CFF"/>
    <w:rsid w:val="00C80D22"/>
    <w:rsid w:val="00C81C6D"/>
    <w:rsid w:val="00C82F7A"/>
    <w:rsid w:val="00C837BD"/>
    <w:rsid w:val="00C83801"/>
    <w:rsid w:val="00C83DCC"/>
    <w:rsid w:val="00C8464C"/>
    <w:rsid w:val="00C85337"/>
    <w:rsid w:val="00C86107"/>
    <w:rsid w:val="00C86B23"/>
    <w:rsid w:val="00C874DB"/>
    <w:rsid w:val="00C875B9"/>
    <w:rsid w:val="00C91197"/>
    <w:rsid w:val="00C91A3C"/>
    <w:rsid w:val="00C92E1B"/>
    <w:rsid w:val="00C933E8"/>
    <w:rsid w:val="00C93804"/>
    <w:rsid w:val="00C93AD1"/>
    <w:rsid w:val="00C94632"/>
    <w:rsid w:val="00C94E86"/>
    <w:rsid w:val="00C950DF"/>
    <w:rsid w:val="00C954A2"/>
    <w:rsid w:val="00C95FEC"/>
    <w:rsid w:val="00C96BA1"/>
    <w:rsid w:val="00C97993"/>
    <w:rsid w:val="00C97A4E"/>
    <w:rsid w:val="00CA0296"/>
    <w:rsid w:val="00CA0935"/>
    <w:rsid w:val="00CA153C"/>
    <w:rsid w:val="00CA15A6"/>
    <w:rsid w:val="00CA2EA9"/>
    <w:rsid w:val="00CA3110"/>
    <w:rsid w:val="00CA3565"/>
    <w:rsid w:val="00CA4C83"/>
    <w:rsid w:val="00CA5802"/>
    <w:rsid w:val="00CA609A"/>
    <w:rsid w:val="00CA692E"/>
    <w:rsid w:val="00CA7135"/>
    <w:rsid w:val="00CA71B1"/>
    <w:rsid w:val="00CA7446"/>
    <w:rsid w:val="00CA780C"/>
    <w:rsid w:val="00CB03F4"/>
    <w:rsid w:val="00CB08BC"/>
    <w:rsid w:val="00CB08EA"/>
    <w:rsid w:val="00CB0F5F"/>
    <w:rsid w:val="00CB209E"/>
    <w:rsid w:val="00CB23EC"/>
    <w:rsid w:val="00CB2527"/>
    <w:rsid w:val="00CB2FED"/>
    <w:rsid w:val="00CB4003"/>
    <w:rsid w:val="00CB48CB"/>
    <w:rsid w:val="00CB5EAF"/>
    <w:rsid w:val="00CB7129"/>
    <w:rsid w:val="00CB7749"/>
    <w:rsid w:val="00CB7BE2"/>
    <w:rsid w:val="00CC0ACD"/>
    <w:rsid w:val="00CC3386"/>
    <w:rsid w:val="00CC57D3"/>
    <w:rsid w:val="00CC62FF"/>
    <w:rsid w:val="00CC6B1D"/>
    <w:rsid w:val="00CC70BC"/>
    <w:rsid w:val="00CD01CB"/>
    <w:rsid w:val="00CD10AD"/>
    <w:rsid w:val="00CD1204"/>
    <w:rsid w:val="00CD1280"/>
    <w:rsid w:val="00CD1486"/>
    <w:rsid w:val="00CD15A1"/>
    <w:rsid w:val="00CD17F7"/>
    <w:rsid w:val="00CD1A9B"/>
    <w:rsid w:val="00CD233F"/>
    <w:rsid w:val="00CD2A11"/>
    <w:rsid w:val="00CD2EAD"/>
    <w:rsid w:val="00CD3276"/>
    <w:rsid w:val="00CD3DC4"/>
    <w:rsid w:val="00CD56AC"/>
    <w:rsid w:val="00CD5D9A"/>
    <w:rsid w:val="00CD6012"/>
    <w:rsid w:val="00CD6050"/>
    <w:rsid w:val="00CD6CAB"/>
    <w:rsid w:val="00CD787F"/>
    <w:rsid w:val="00CD796B"/>
    <w:rsid w:val="00CD7FB1"/>
    <w:rsid w:val="00CE1528"/>
    <w:rsid w:val="00CE1750"/>
    <w:rsid w:val="00CE2107"/>
    <w:rsid w:val="00CE2A37"/>
    <w:rsid w:val="00CE2F8F"/>
    <w:rsid w:val="00CE38C4"/>
    <w:rsid w:val="00CE464C"/>
    <w:rsid w:val="00CE49AD"/>
    <w:rsid w:val="00CE5123"/>
    <w:rsid w:val="00CE5CA6"/>
    <w:rsid w:val="00CE75A3"/>
    <w:rsid w:val="00CF04E7"/>
    <w:rsid w:val="00CF1101"/>
    <w:rsid w:val="00CF11B3"/>
    <w:rsid w:val="00CF1B7A"/>
    <w:rsid w:val="00CF23D8"/>
    <w:rsid w:val="00CF2581"/>
    <w:rsid w:val="00CF2613"/>
    <w:rsid w:val="00CF2A19"/>
    <w:rsid w:val="00CF2D6D"/>
    <w:rsid w:val="00CF3004"/>
    <w:rsid w:val="00CF44B2"/>
    <w:rsid w:val="00CF44B5"/>
    <w:rsid w:val="00CF4821"/>
    <w:rsid w:val="00CF4882"/>
    <w:rsid w:val="00CF4DC8"/>
    <w:rsid w:val="00CF580C"/>
    <w:rsid w:val="00CF6172"/>
    <w:rsid w:val="00CF6A53"/>
    <w:rsid w:val="00CF6BF0"/>
    <w:rsid w:val="00CF74C5"/>
    <w:rsid w:val="00CF7685"/>
    <w:rsid w:val="00D015A8"/>
    <w:rsid w:val="00D01808"/>
    <w:rsid w:val="00D02389"/>
    <w:rsid w:val="00D02F5D"/>
    <w:rsid w:val="00D035D2"/>
    <w:rsid w:val="00D03CBA"/>
    <w:rsid w:val="00D03FDC"/>
    <w:rsid w:val="00D04065"/>
    <w:rsid w:val="00D047E8"/>
    <w:rsid w:val="00D04A5A"/>
    <w:rsid w:val="00D04C9D"/>
    <w:rsid w:val="00D05744"/>
    <w:rsid w:val="00D06389"/>
    <w:rsid w:val="00D0747F"/>
    <w:rsid w:val="00D075A8"/>
    <w:rsid w:val="00D106EB"/>
    <w:rsid w:val="00D108A1"/>
    <w:rsid w:val="00D10AAF"/>
    <w:rsid w:val="00D11316"/>
    <w:rsid w:val="00D119B7"/>
    <w:rsid w:val="00D11C95"/>
    <w:rsid w:val="00D1256E"/>
    <w:rsid w:val="00D126CA"/>
    <w:rsid w:val="00D13604"/>
    <w:rsid w:val="00D1408A"/>
    <w:rsid w:val="00D14846"/>
    <w:rsid w:val="00D14973"/>
    <w:rsid w:val="00D15DE9"/>
    <w:rsid w:val="00D16186"/>
    <w:rsid w:val="00D16DD2"/>
    <w:rsid w:val="00D17885"/>
    <w:rsid w:val="00D17B46"/>
    <w:rsid w:val="00D205A0"/>
    <w:rsid w:val="00D20696"/>
    <w:rsid w:val="00D20769"/>
    <w:rsid w:val="00D20AFB"/>
    <w:rsid w:val="00D211A6"/>
    <w:rsid w:val="00D22736"/>
    <w:rsid w:val="00D2347D"/>
    <w:rsid w:val="00D243BD"/>
    <w:rsid w:val="00D25EF7"/>
    <w:rsid w:val="00D25FAF"/>
    <w:rsid w:val="00D264F3"/>
    <w:rsid w:val="00D2657A"/>
    <w:rsid w:val="00D26D3C"/>
    <w:rsid w:val="00D26F46"/>
    <w:rsid w:val="00D27946"/>
    <w:rsid w:val="00D27F44"/>
    <w:rsid w:val="00D313DC"/>
    <w:rsid w:val="00D33FF7"/>
    <w:rsid w:val="00D34019"/>
    <w:rsid w:val="00D3540A"/>
    <w:rsid w:val="00D35741"/>
    <w:rsid w:val="00D35E35"/>
    <w:rsid w:val="00D36576"/>
    <w:rsid w:val="00D36961"/>
    <w:rsid w:val="00D419FE"/>
    <w:rsid w:val="00D41A8B"/>
    <w:rsid w:val="00D41C71"/>
    <w:rsid w:val="00D41FB3"/>
    <w:rsid w:val="00D44548"/>
    <w:rsid w:val="00D44AC7"/>
    <w:rsid w:val="00D46712"/>
    <w:rsid w:val="00D47360"/>
    <w:rsid w:val="00D476F2"/>
    <w:rsid w:val="00D501D9"/>
    <w:rsid w:val="00D521DD"/>
    <w:rsid w:val="00D5233B"/>
    <w:rsid w:val="00D5263B"/>
    <w:rsid w:val="00D52A70"/>
    <w:rsid w:val="00D5364A"/>
    <w:rsid w:val="00D54D18"/>
    <w:rsid w:val="00D55A82"/>
    <w:rsid w:val="00D5655F"/>
    <w:rsid w:val="00D566A5"/>
    <w:rsid w:val="00D56A97"/>
    <w:rsid w:val="00D5729A"/>
    <w:rsid w:val="00D576B4"/>
    <w:rsid w:val="00D5771C"/>
    <w:rsid w:val="00D608B0"/>
    <w:rsid w:val="00D608C3"/>
    <w:rsid w:val="00D61572"/>
    <w:rsid w:val="00D6176E"/>
    <w:rsid w:val="00D61800"/>
    <w:rsid w:val="00D623D7"/>
    <w:rsid w:val="00D62427"/>
    <w:rsid w:val="00D65ECD"/>
    <w:rsid w:val="00D66138"/>
    <w:rsid w:val="00D66296"/>
    <w:rsid w:val="00D675F6"/>
    <w:rsid w:val="00D70641"/>
    <w:rsid w:val="00D70A9A"/>
    <w:rsid w:val="00D70E3D"/>
    <w:rsid w:val="00D71439"/>
    <w:rsid w:val="00D725D6"/>
    <w:rsid w:val="00D72759"/>
    <w:rsid w:val="00D72F75"/>
    <w:rsid w:val="00D73123"/>
    <w:rsid w:val="00D73759"/>
    <w:rsid w:val="00D73A38"/>
    <w:rsid w:val="00D73E7D"/>
    <w:rsid w:val="00D74351"/>
    <w:rsid w:val="00D748BD"/>
    <w:rsid w:val="00D7491C"/>
    <w:rsid w:val="00D74C37"/>
    <w:rsid w:val="00D75117"/>
    <w:rsid w:val="00D759D8"/>
    <w:rsid w:val="00D7641B"/>
    <w:rsid w:val="00D76651"/>
    <w:rsid w:val="00D76D54"/>
    <w:rsid w:val="00D807D5"/>
    <w:rsid w:val="00D8171A"/>
    <w:rsid w:val="00D81BF2"/>
    <w:rsid w:val="00D8237E"/>
    <w:rsid w:val="00D82A18"/>
    <w:rsid w:val="00D82D86"/>
    <w:rsid w:val="00D8344D"/>
    <w:rsid w:val="00D8411C"/>
    <w:rsid w:val="00D85252"/>
    <w:rsid w:val="00D85A6C"/>
    <w:rsid w:val="00D875E3"/>
    <w:rsid w:val="00D876F3"/>
    <w:rsid w:val="00D87876"/>
    <w:rsid w:val="00D9053D"/>
    <w:rsid w:val="00D90EC4"/>
    <w:rsid w:val="00D92512"/>
    <w:rsid w:val="00D9261A"/>
    <w:rsid w:val="00D92D17"/>
    <w:rsid w:val="00D930B5"/>
    <w:rsid w:val="00D930B6"/>
    <w:rsid w:val="00D93520"/>
    <w:rsid w:val="00D94FDC"/>
    <w:rsid w:val="00D952EF"/>
    <w:rsid w:val="00D956C7"/>
    <w:rsid w:val="00D956E7"/>
    <w:rsid w:val="00D95F33"/>
    <w:rsid w:val="00D96305"/>
    <w:rsid w:val="00D96589"/>
    <w:rsid w:val="00D96F11"/>
    <w:rsid w:val="00D97277"/>
    <w:rsid w:val="00D9738A"/>
    <w:rsid w:val="00DA0892"/>
    <w:rsid w:val="00DA0B54"/>
    <w:rsid w:val="00DA1792"/>
    <w:rsid w:val="00DA1CC5"/>
    <w:rsid w:val="00DA2A4D"/>
    <w:rsid w:val="00DA2E90"/>
    <w:rsid w:val="00DA31C8"/>
    <w:rsid w:val="00DA4920"/>
    <w:rsid w:val="00DA51A6"/>
    <w:rsid w:val="00DA63D7"/>
    <w:rsid w:val="00DA63F4"/>
    <w:rsid w:val="00DA66BE"/>
    <w:rsid w:val="00DA7BB4"/>
    <w:rsid w:val="00DA7DF5"/>
    <w:rsid w:val="00DB090B"/>
    <w:rsid w:val="00DB1183"/>
    <w:rsid w:val="00DB1D7E"/>
    <w:rsid w:val="00DB2506"/>
    <w:rsid w:val="00DB308F"/>
    <w:rsid w:val="00DB3A43"/>
    <w:rsid w:val="00DB5093"/>
    <w:rsid w:val="00DB54AB"/>
    <w:rsid w:val="00DB58FC"/>
    <w:rsid w:val="00DB67AF"/>
    <w:rsid w:val="00DB7B58"/>
    <w:rsid w:val="00DC02A2"/>
    <w:rsid w:val="00DC0C42"/>
    <w:rsid w:val="00DC2233"/>
    <w:rsid w:val="00DC2D05"/>
    <w:rsid w:val="00DC34DC"/>
    <w:rsid w:val="00DC3633"/>
    <w:rsid w:val="00DC3634"/>
    <w:rsid w:val="00DC735D"/>
    <w:rsid w:val="00DC7A8E"/>
    <w:rsid w:val="00DC7F9A"/>
    <w:rsid w:val="00DD1099"/>
    <w:rsid w:val="00DD1186"/>
    <w:rsid w:val="00DD160F"/>
    <w:rsid w:val="00DD16BD"/>
    <w:rsid w:val="00DD2EE8"/>
    <w:rsid w:val="00DD3F42"/>
    <w:rsid w:val="00DD4A99"/>
    <w:rsid w:val="00DD5A28"/>
    <w:rsid w:val="00DD60A8"/>
    <w:rsid w:val="00DD60EC"/>
    <w:rsid w:val="00DD6553"/>
    <w:rsid w:val="00DD6678"/>
    <w:rsid w:val="00DD77EA"/>
    <w:rsid w:val="00DE056E"/>
    <w:rsid w:val="00DE0D31"/>
    <w:rsid w:val="00DE142D"/>
    <w:rsid w:val="00DE170E"/>
    <w:rsid w:val="00DE3672"/>
    <w:rsid w:val="00DE3BBA"/>
    <w:rsid w:val="00DE47A8"/>
    <w:rsid w:val="00DE495C"/>
    <w:rsid w:val="00DE4C0D"/>
    <w:rsid w:val="00DE5033"/>
    <w:rsid w:val="00DE71E6"/>
    <w:rsid w:val="00DE7331"/>
    <w:rsid w:val="00DE74BD"/>
    <w:rsid w:val="00DE7B4C"/>
    <w:rsid w:val="00DE7E9B"/>
    <w:rsid w:val="00DF06C9"/>
    <w:rsid w:val="00DF26C2"/>
    <w:rsid w:val="00DF2CB3"/>
    <w:rsid w:val="00DF4380"/>
    <w:rsid w:val="00DF440E"/>
    <w:rsid w:val="00DF478C"/>
    <w:rsid w:val="00DF4AA1"/>
    <w:rsid w:val="00DF7056"/>
    <w:rsid w:val="00DF78FC"/>
    <w:rsid w:val="00DF7B04"/>
    <w:rsid w:val="00E001EB"/>
    <w:rsid w:val="00E00A08"/>
    <w:rsid w:val="00E00E31"/>
    <w:rsid w:val="00E01742"/>
    <w:rsid w:val="00E0585B"/>
    <w:rsid w:val="00E0602F"/>
    <w:rsid w:val="00E061D1"/>
    <w:rsid w:val="00E0663B"/>
    <w:rsid w:val="00E06C63"/>
    <w:rsid w:val="00E07C73"/>
    <w:rsid w:val="00E1079D"/>
    <w:rsid w:val="00E10FDC"/>
    <w:rsid w:val="00E12CA3"/>
    <w:rsid w:val="00E13864"/>
    <w:rsid w:val="00E141D2"/>
    <w:rsid w:val="00E1568A"/>
    <w:rsid w:val="00E1586C"/>
    <w:rsid w:val="00E1650F"/>
    <w:rsid w:val="00E16695"/>
    <w:rsid w:val="00E16E4F"/>
    <w:rsid w:val="00E17ABB"/>
    <w:rsid w:val="00E17B8B"/>
    <w:rsid w:val="00E200E2"/>
    <w:rsid w:val="00E2275B"/>
    <w:rsid w:val="00E22FD3"/>
    <w:rsid w:val="00E2342F"/>
    <w:rsid w:val="00E23812"/>
    <w:rsid w:val="00E255DB"/>
    <w:rsid w:val="00E25AC2"/>
    <w:rsid w:val="00E2620B"/>
    <w:rsid w:val="00E26E65"/>
    <w:rsid w:val="00E276CA"/>
    <w:rsid w:val="00E27F6E"/>
    <w:rsid w:val="00E30C70"/>
    <w:rsid w:val="00E31152"/>
    <w:rsid w:val="00E316A1"/>
    <w:rsid w:val="00E327A5"/>
    <w:rsid w:val="00E328DE"/>
    <w:rsid w:val="00E32C77"/>
    <w:rsid w:val="00E3308C"/>
    <w:rsid w:val="00E34476"/>
    <w:rsid w:val="00E3450E"/>
    <w:rsid w:val="00E3491C"/>
    <w:rsid w:val="00E35D3C"/>
    <w:rsid w:val="00E3733B"/>
    <w:rsid w:val="00E37535"/>
    <w:rsid w:val="00E37A0D"/>
    <w:rsid w:val="00E40A46"/>
    <w:rsid w:val="00E41114"/>
    <w:rsid w:val="00E421DD"/>
    <w:rsid w:val="00E4272D"/>
    <w:rsid w:val="00E42CD9"/>
    <w:rsid w:val="00E43A85"/>
    <w:rsid w:val="00E43E9D"/>
    <w:rsid w:val="00E43F18"/>
    <w:rsid w:val="00E44777"/>
    <w:rsid w:val="00E4486B"/>
    <w:rsid w:val="00E44F9E"/>
    <w:rsid w:val="00E46013"/>
    <w:rsid w:val="00E464BC"/>
    <w:rsid w:val="00E4737A"/>
    <w:rsid w:val="00E4777A"/>
    <w:rsid w:val="00E477D6"/>
    <w:rsid w:val="00E51520"/>
    <w:rsid w:val="00E51C99"/>
    <w:rsid w:val="00E534AF"/>
    <w:rsid w:val="00E540A8"/>
    <w:rsid w:val="00E54C71"/>
    <w:rsid w:val="00E54DA4"/>
    <w:rsid w:val="00E56FB5"/>
    <w:rsid w:val="00E60E63"/>
    <w:rsid w:val="00E61AF0"/>
    <w:rsid w:val="00E62930"/>
    <w:rsid w:val="00E63462"/>
    <w:rsid w:val="00E63967"/>
    <w:rsid w:val="00E65CFC"/>
    <w:rsid w:val="00E70495"/>
    <w:rsid w:val="00E7097D"/>
    <w:rsid w:val="00E71037"/>
    <w:rsid w:val="00E710C9"/>
    <w:rsid w:val="00E718E8"/>
    <w:rsid w:val="00E73069"/>
    <w:rsid w:val="00E73A9C"/>
    <w:rsid w:val="00E73D72"/>
    <w:rsid w:val="00E749A3"/>
    <w:rsid w:val="00E74B7A"/>
    <w:rsid w:val="00E754BC"/>
    <w:rsid w:val="00E75BF0"/>
    <w:rsid w:val="00E75C17"/>
    <w:rsid w:val="00E768C2"/>
    <w:rsid w:val="00E77447"/>
    <w:rsid w:val="00E77536"/>
    <w:rsid w:val="00E77673"/>
    <w:rsid w:val="00E77B4E"/>
    <w:rsid w:val="00E80A3D"/>
    <w:rsid w:val="00E80F94"/>
    <w:rsid w:val="00E811A5"/>
    <w:rsid w:val="00E82FFF"/>
    <w:rsid w:val="00E8413B"/>
    <w:rsid w:val="00E84876"/>
    <w:rsid w:val="00E84E59"/>
    <w:rsid w:val="00E85769"/>
    <w:rsid w:val="00E85D05"/>
    <w:rsid w:val="00E86366"/>
    <w:rsid w:val="00E863E8"/>
    <w:rsid w:val="00E87179"/>
    <w:rsid w:val="00E87276"/>
    <w:rsid w:val="00E87831"/>
    <w:rsid w:val="00E8796A"/>
    <w:rsid w:val="00E879FC"/>
    <w:rsid w:val="00E87B03"/>
    <w:rsid w:val="00E90C23"/>
    <w:rsid w:val="00E912E3"/>
    <w:rsid w:val="00E9184F"/>
    <w:rsid w:val="00E9220A"/>
    <w:rsid w:val="00E92F7A"/>
    <w:rsid w:val="00E93B53"/>
    <w:rsid w:val="00E93BB7"/>
    <w:rsid w:val="00E9402A"/>
    <w:rsid w:val="00E95613"/>
    <w:rsid w:val="00E95DF0"/>
    <w:rsid w:val="00E96351"/>
    <w:rsid w:val="00E966F0"/>
    <w:rsid w:val="00E973C4"/>
    <w:rsid w:val="00E978C8"/>
    <w:rsid w:val="00EA029F"/>
    <w:rsid w:val="00EA06EE"/>
    <w:rsid w:val="00EA258D"/>
    <w:rsid w:val="00EA2A52"/>
    <w:rsid w:val="00EA3517"/>
    <w:rsid w:val="00EA3D55"/>
    <w:rsid w:val="00EA4035"/>
    <w:rsid w:val="00EA5A53"/>
    <w:rsid w:val="00EA5AE9"/>
    <w:rsid w:val="00EA651D"/>
    <w:rsid w:val="00EA65D7"/>
    <w:rsid w:val="00EB0179"/>
    <w:rsid w:val="00EB0C62"/>
    <w:rsid w:val="00EB1073"/>
    <w:rsid w:val="00EB1116"/>
    <w:rsid w:val="00EB150A"/>
    <w:rsid w:val="00EB21B8"/>
    <w:rsid w:val="00EB5897"/>
    <w:rsid w:val="00EB69DD"/>
    <w:rsid w:val="00EB77C0"/>
    <w:rsid w:val="00EB7C69"/>
    <w:rsid w:val="00EC0F78"/>
    <w:rsid w:val="00EC144E"/>
    <w:rsid w:val="00EC16F4"/>
    <w:rsid w:val="00EC1CE8"/>
    <w:rsid w:val="00EC4468"/>
    <w:rsid w:val="00EC5799"/>
    <w:rsid w:val="00EC6A9D"/>
    <w:rsid w:val="00EC7047"/>
    <w:rsid w:val="00EC7CE5"/>
    <w:rsid w:val="00ED0771"/>
    <w:rsid w:val="00ED0DAC"/>
    <w:rsid w:val="00ED180F"/>
    <w:rsid w:val="00ED1821"/>
    <w:rsid w:val="00ED19AB"/>
    <w:rsid w:val="00ED213B"/>
    <w:rsid w:val="00ED2448"/>
    <w:rsid w:val="00ED275A"/>
    <w:rsid w:val="00ED28EC"/>
    <w:rsid w:val="00ED292C"/>
    <w:rsid w:val="00ED33B3"/>
    <w:rsid w:val="00ED366B"/>
    <w:rsid w:val="00ED426C"/>
    <w:rsid w:val="00ED4621"/>
    <w:rsid w:val="00ED577A"/>
    <w:rsid w:val="00ED648A"/>
    <w:rsid w:val="00ED697E"/>
    <w:rsid w:val="00ED7FD5"/>
    <w:rsid w:val="00EE0F20"/>
    <w:rsid w:val="00EE28CB"/>
    <w:rsid w:val="00EE35A6"/>
    <w:rsid w:val="00EE3B25"/>
    <w:rsid w:val="00EE42AF"/>
    <w:rsid w:val="00EE56C8"/>
    <w:rsid w:val="00EE64C7"/>
    <w:rsid w:val="00EE685A"/>
    <w:rsid w:val="00EE6B6E"/>
    <w:rsid w:val="00EE73ED"/>
    <w:rsid w:val="00EF01D5"/>
    <w:rsid w:val="00EF0C18"/>
    <w:rsid w:val="00EF0F6D"/>
    <w:rsid w:val="00EF177B"/>
    <w:rsid w:val="00EF186D"/>
    <w:rsid w:val="00EF360A"/>
    <w:rsid w:val="00EF3B00"/>
    <w:rsid w:val="00EF49BB"/>
    <w:rsid w:val="00EF4C8B"/>
    <w:rsid w:val="00EF5440"/>
    <w:rsid w:val="00EF76A3"/>
    <w:rsid w:val="00F01E89"/>
    <w:rsid w:val="00F01F87"/>
    <w:rsid w:val="00F02466"/>
    <w:rsid w:val="00F024D3"/>
    <w:rsid w:val="00F024DF"/>
    <w:rsid w:val="00F0342A"/>
    <w:rsid w:val="00F03BAB"/>
    <w:rsid w:val="00F04035"/>
    <w:rsid w:val="00F06718"/>
    <w:rsid w:val="00F06B71"/>
    <w:rsid w:val="00F07DFD"/>
    <w:rsid w:val="00F113D2"/>
    <w:rsid w:val="00F11CA0"/>
    <w:rsid w:val="00F125C5"/>
    <w:rsid w:val="00F12ACB"/>
    <w:rsid w:val="00F12CF8"/>
    <w:rsid w:val="00F140EF"/>
    <w:rsid w:val="00F155ED"/>
    <w:rsid w:val="00F15784"/>
    <w:rsid w:val="00F15BC7"/>
    <w:rsid w:val="00F17381"/>
    <w:rsid w:val="00F173F1"/>
    <w:rsid w:val="00F17714"/>
    <w:rsid w:val="00F17C56"/>
    <w:rsid w:val="00F17D52"/>
    <w:rsid w:val="00F17FE0"/>
    <w:rsid w:val="00F20923"/>
    <w:rsid w:val="00F20E11"/>
    <w:rsid w:val="00F212C5"/>
    <w:rsid w:val="00F21A70"/>
    <w:rsid w:val="00F21C77"/>
    <w:rsid w:val="00F23117"/>
    <w:rsid w:val="00F2729C"/>
    <w:rsid w:val="00F3036C"/>
    <w:rsid w:val="00F30C00"/>
    <w:rsid w:val="00F31F2B"/>
    <w:rsid w:val="00F32381"/>
    <w:rsid w:val="00F32384"/>
    <w:rsid w:val="00F328AE"/>
    <w:rsid w:val="00F33A10"/>
    <w:rsid w:val="00F33E45"/>
    <w:rsid w:val="00F34CEE"/>
    <w:rsid w:val="00F3531A"/>
    <w:rsid w:val="00F37C52"/>
    <w:rsid w:val="00F37EAD"/>
    <w:rsid w:val="00F42F3D"/>
    <w:rsid w:val="00F4339F"/>
    <w:rsid w:val="00F442A0"/>
    <w:rsid w:val="00F44432"/>
    <w:rsid w:val="00F44686"/>
    <w:rsid w:val="00F446ED"/>
    <w:rsid w:val="00F44DDE"/>
    <w:rsid w:val="00F4679A"/>
    <w:rsid w:val="00F46AB2"/>
    <w:rsid w:val="00F47D1F"/>
    <w:rsid w:val="00F47FA7"/>
    <w:rsid w:val="00F50B99"/>
    <w:rsid w:val="00F53088"/>
    <w:rsid w:val="00F53775"/>
    <w:rsid w:val="00F538FF"/>
    <w:rsid w:val="00F545A6"/>
    <w:rsid w:val="00F54B14"/>
    <w:rsid w:val="00F55E1F"/>
    <w:rsid w:val="00F56577"/>
    <w:rsid w:val="00F5689F"/>
    <w:rsid w:val="00F60D69"/>
    <w:rsid w:val="00F60DFF"/>
    <w:rsid w:val="00F61C5B"/>
    <w:rsid w:val="00F61EB9"/>
    <w:rsid w:val="00F62127"/>
    <w:rsid w:val="00F630F9"/>
    <w:rsid w:val="00F63E21"/>
    <w:rsid w:val="00F66B2D"/>
    <w:rsid w:val="00F66FBB"/>
    <w:rsid w:val="00F717DF"/>
    <w:rsid w:val="00F71E21"/>
    <w:rsid w:val="00F729D7"/>
    <w:rsid w:val="00F72B29"/>
    <w:rsid w:val="00F72C8F"/>
    <w:rsid w:val="00F72EDE"/>
    <w:rsid w:val="00F72F8B"/>
    <w:rsid w:val="00F73584"/>
    <w:rsid w:val="00F74188"/>
    <w:rsid w:val="00F744FC"/>
    <w:rsid w:val="00F7484A"/>
    <w:rsid w:val="00F75811"/>
    <w:rsid w:val="00F75985"/>
    <w:rsid w:val="00F766BA"/>
    <w:rsid w:val="00F76EA4"/>
    <w:rsid w:val="00F774F5"/>
    <w:rsid w:val="00F774FE"/>
    <w:rsid w:val="00F77E0C"/>
    <w:rsid w:val="00F80535"/>
    <w:rsid w:val="00F812D9"/>
    <w:rsid w:val="00F82553"/>
    <w:rsid w:val="00F828CE"/>
    <w:rsid w:val="00F82D24"/>
    <w:rsid w:val="00F83033"/>
    <w:rsid w:val="00F83478"/>
    <w:rsid w:val="00F837A1"/>
    <w:rsid w:val="00F839E5"/>
    <w:rsid w:val="00F844BD"/>
    <w:rsid w:val="00F84C18"/>
    <w:rsid w:val="00F85053"/>
    <w:rsid w:val="00F85A9D"/>
    <w:rsid w:val="00F86812"/>
    <w:rsid w:val="00F86AF6"/>
    <w:rsid w:val="00F9023D"/>
    <w:rsid w:val="00F90464"/>
    <w:rsid w:val="00F908B7"/>
    <w:rsid w:val="00F9230C"/>
    <w:rsid w:val="00F92C18"/>
    <w:rsid w:val="00F930A8"/>
    <w:rsid w:val="00F93EDA"/>
    <w:rsid w:val="00F944BF"/>
    <w:rsid w:val="00F954EA"/>
    <w:rsid w:val="00F96E14"/>
    <w:rsid w:val="00F97BB1"/>
    <w:rsid w:val="00FA0A3B"/>
    <w:rsid w:val="00FA1028"/>
    <w:rsid w:val="00FA170D"/>
    <w:rsid w:val="00FA2444"/>
    <w:rsid w:val="00FA317F"/>
    <w:rsid w:val="00FA3BE7"/>
    <w:rsid w:val="00FA3DDD"/>
    <w:rsid w:val="00FA3F6B"/>
    <w:rsid w:val="00FA423E"/>
    <w:rsid w:val="00FA6216"/>
    <w:rsid w:val="00FA6C78"/>
    <w:rsid w:val="00FA7629"/>
    <w:rsid w:val="00FA79CB"/>
    <w:rsid w:val="00FA7AEF"/>
    <w:rsid w:val="00FB1260"/>
    <w:rsid w:val="00FB1937"/>
    <w:rsid w:val="00FB20E7"/>
    <w:rsid w:val="00FB2881"/>
    <w:rsid w:val="00FB2FB4"/>
    <w:rsid w:val="00FB35BC"/>
    <w:rsid w:val="00FB3C14"/>
    <w:rsid w:val="00FB57C7"/>
    <w:rsid w:val="00FB5FB9"/>
    <w:rsid w:val="00FB60CC"/>
    <w:rsid w:val="00FB62EB"/>
    <w:rsid w:val="00FB63E5"/>
    <w:rsid w:val="00FB6AB9"/>
    <w:rsid w:val="00FB6C50"/>
    <w:rsid w:val="00FB711F"/>
    <w:rsid w:val="00FC0566"/>
    <w:rsid w:val="00FC0589"/>
    <w:rsid w:val="00FC0AD7"/>
    <w:rsid w:val="00FC23F0"/>
    <w:rsid w:val="00FC39DB"/>
    <w:rsid w:val="00FC3B8F"/>
    <w:rsid w:val="00FC4130"/>
    <w:rsid w:val="00FC451A"/>
    <w:rsid w:val="00FC45A1"/>
    <w:rsid w:val="00FC49FA"/>
    <w:rsid w:val="00FC5175"/>
    <w:rsid w:val="00FC61E7"/>
    <w:rsid w:val="00FC62B2"/>
    <w:rsid w:val="00FC6722"/>
    <w:rsid w:val="00FC6787"/>
    <w:rsid w:val="00FC6BB2"/>
    <w:rsid w:val="00FC7935"/>
    <w:rsid w:val="00FC7A57"/>
    <w:rsid w:val="00FD15E7"/>
    <w:rsid w:val="00FD27A5"/>
    <w:rsid w:val="00FD328D"/>
    <w:rsid w:val="00FD40F4"/>
    <w:rsid w:val="00FD48AD"/>
    <w:rsid w:val="00FD48CA"/>
    <w:rsid w:val="00FD5042"/>
    <w:rsid w:val="00FD5A52"/>
    <w:rsid w:val="00FD5EB3"/>
    <w:rsid w:val="00FD6965"/>
    <w:rsid w:val="00FD7D35"/>
    <w:rsid w:val="00FD7D41"/>
    <w:rsid w:val="00FD7F51"/>
    <w:rsid w:val="00FE012C"/>
    <w:rsid w:val="00FE0163"/>
    <w:rsid w:val="00FE07FE"/>
    <w:rsid w:val="00FE0C4E"/>
    <w:rsid w:val="00FE0EF9"/>
    <w:rsid w:val="00FE116F"/>
    <w:rsid w:val="00FE13E3"/>
    <w:rsid w:val="00FE1836"/>
    <w:rsid w:val="00FE2067"/>
    <w:rsid w:val="00FE2611"/>
    <w:rsid w:val="00FE294E"/>
    <w:rsid w:val="00FE2A47"/>
    <w:rsid w:val="00FE3077"/>
    <w:rsid w:val="00FE435B"/>
    <w:rsid w:val="00FE4889"/>
    <w:rsid w:val="00FE5B2D"/>
    <w:rsid w:val="00FE5E5D"/>
    <w:rsid w:val="00FE5ED0"/>
    <w:rsid w:val="00FE5ED9"/>
    <w:rsid w:val="00FE66B5"/>
    <w:rsid w:val="00FE6A65"/>
    <w:rsid w:val="00FF0803"/>
    <w:rsid w:val="00FF0855"/>
    <w:rsid w:val="00FF15F0"/>
    <w:rsid w:val="00FF1834"/>
    <w:rsid w:val="00FF22F3"/>
    <w:rsid w:val="00FF3815"/>
    <w:rsid w:val="00FF5525"/>
    <w:rsid w:val="00FF5F85"/>
    <w:rsid w:val="00FF6636"/>
    <w:rsid w:val="00FF6726"/>
    <w:rsid w:val="00FF7128"/>
    <w:rsid w:val="00FF7208"/>
    <w:rsid w:val="00FF72FD"/>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shapeDefaults>
    <o:shapedefaults v:ext="edit" spidmax="210945"/>
    <o:shapelayout v:ext="edit">
      <o:idmap v:ext="edit" data="1"/>
    </o:shapelayout>
  </w:shapeDefaults>
  <w:decimalSymbol w:val=","/>
  <w:listSeparator w:val=";"/>
  <w14:docId w14:val="4F660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sk-SK" w:eastAsia="sk-SK"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E3BBA"/>
  </w:style>
  <w:style w:type="paragraph" w:styleId="Nadpis1">
    <w:name w:val="heading 1"/>
    <w:aliases w:val="Hoofdstuk"/>
    <w:basedOn w:val="Normlny"/>
    <w:next w:val="Normlny"/>
    <w:link w:val="Nadpis1Char"/>
    <w:uiPriority w:val="9"/>
    <w:qFormat/>
    <w:rsid w:val="009F6AB8"/>
    <w:pPr>
      <w:keepNext/>
      <w:keepLines/>
      <w:pBdr>
        <w:bottom w:val="single" w:sz="4" w:space="1" w:color="4F81BD" w:themeColor="accent1"/>
      </w:pBdr>
      <w:spacing w:before="400" w:after="40" w:line="240" w:lineRule="auto"/>
      <w:outlineLvl w:val="0"/>
    </w:pPr>
    <w:rPr>
      <w:rFonts w:asciiTheme="majorHAnsi" w:eastAsiaTheme="majorEastAsia" w:hAnsiTheme="majorHAnsi" w:cstheme="majorBidi"/>
      <w:color w:val="365F91" w:themeColor="accent1" w:themeShade="BF"/>
      <w:sz w:val="36"/>
      <w:szCs w:val="36"/>
    </w:rPr>
  </w:style>
  <w:style w:type="paragraph" w:styleId="Nadpis2">
    <w:name w:val="heading 2"/>
    <w:basedOn w:val="Normlny"/>
    <w:next w:val="Normlny"/>
    <w:link w:val="Nadpis2Char"/>
    <w:uiPriority w:val="9"/>
    <w:unhideWhenUsed/>
    <w:qFormat/>
    <w:rsid w:val="009F6AB8"/>
    <w:pPr>
      <w:keepNext/>
      <w:keepLines/>
      <w:spacing w:before="160" w:after="0" w:line="240" w:lineRule="auto"/>
      <w:outlineLvl w:val="1"/>
    </w:pPr>
    <w:rPr>
      <w:rFonts w:asciiTheme="majorHAnsi" w:eastAsiaTheme="majorEastAsia" w:hAnsiTheme="majorHAnsi" w:cstheme="majorBidi"/>
      <w:color w:val="365F91" w:themeColor="accent1" w:themeShade="BF"/>
      <w:sz w:val="28"/>
      <w:szCs w:val="28"/>
    </w:rPr>
  </w:style>
  <w:style w:type="paragraph" w:styleId="Nadpis3">
    <w:name w:val="heading 3"/>
    <w:basedOn w:val="Normlny"/>
    <w:next w:val="Normlny"/>
    <w:link w:val="Nadpis3Char"/>
    <w:uiPriority w:val="9"/>
    <w:unhideWhenUsed/>
    <w:qFormat/>
    <w:rsid w:val="009F6AB8"/>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dpis4">
    <w:name w:val="heading 4"/>
    <w:basedOn w:val="Normlny"/>
    <w:next w:val="Normlny"/>
    <w:link w:val="Nadpis4Char"/>
    <w:uiPriority w:val="9"/>
    <w:unhideWhenUsed/>
    <w:qFormat/>
    <w:rsid w:val="009F6AB8"/>
    <w:pPr>
      <w:keepNext/>
      <w:keepLines/>
      <w:spacing w:before="80" w:after="0"/>
      <w:outlineLvl w:val="3"/>
    </w:pPr>
    <w:rPr>
      <w:rFonts w:asciiTheme="majorHAnsi" w:eastAsiaTheme="majorEastAsia" w:hAnsiTheme="majorHAnsi" w:cstheme="majorBidi"/>
      <w:sz w:val="24"/>
      <w:szCs w:val="24"/>
    </w:rPr>
  </w:style>
  <w:style w:type="paragraph" w:styleId="Nadpis5">
    <w:name w:val="heading 5"/>
    <w:basedOn w:val="Normlny"/>
    <w:next w:val="Normlny"/>
    <w:link w:val="Nadpis5Char"/>
    <w:uiPriority w:val="9"/>
    <w:unhideWhenUsed/>
    <w:qFormat/>
    <w:rsid w:val="009F6AB8"/>
    <w:pPr>
      <w:keepNext/>
      <w:keepLines/>
      <w:spacing w:before="80" w:after="0"/>
      <w:outlineLvl w:val="4"/>
    </w:pPr>
    <w:rPr>
      <w:rFonts w:asciiTheme="majorHAnsi" w:eastAsiaTheme="majorEastAsia" w:hAnsiTheme="majorHAnsi" w:cstheme="majorBidi"/>
      <w:i/>
      <w:iCs/>
      <w:sz w:val="22"/>
      <w:szCs w:val="22"/>
    </w:rPr>
  </w:style>
  <w:style w:type="paragraph" w:styleId="Nadpis6">
    <w:name w:val="heading 6"/>
    <w:basedOn w:val="Normlny"/>
    <w:next w:val="Normlny"/>
    <w:link w:val="Nadpis6Char"/>
    <w:uiPriority w:val="9"/>
    <w:unhideWhenUsed/>
    <w:qFormat/>
    <w:rsid w:val="009F6AB8"/>
    <w:pPr>
      <w:keepNext/>
      <w:keepLines/>
      <w:spacing w:before="80" w:after="0"/>
      <w:outlineLvl w:val="5"/>
    </w:pPr>
    <w:rPr>
      <w:rFonts w:asciiTheme="majorHAnsi" w:eastAsiaTheme="majorEastAsia" w:hAnsiTheme="majorHAnsi" w:cstheme="majorBidi"/>
      <w:color w:val="595959" w:themeColor="text1" w:themeTint="A6"/>
    </w:rPr>
  </w:style>
  <w:style w:type="paragraph" w:styleId="Nadpis7">
    <w:name w:val="heading 7"/>
    <w:basedOn w:val="Normlny"/>
    <w:next w:val="Normlny"/>
    <w:link w:val="Nadpis7Char"/>
    <w:uiPriority w:val="9"/>
    <w:unhideWhenUsed/>
    <w:qFormat/>
    <w:rsid w:val="009F6AB8"/>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dpis8">
    <w:name w:val="heading 8"/>
    <w:basedOn w:val="Normlny"/>
    <w:next w:val="Normlny"/>
    <w:link w:val="Nadpis8Char"/>
    <w:uiPriority w:val="9"/>
    <w:unhideWhenUsed/>
    <w:qFormat/>
    <w:rsid w:val="009F6AB8"/>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dpis9">
    <w:name w:val="heading 9"/>
    <w:basedOn w:val="Normlny"/>
    <w:next w:val="Normlny"/>
    <w:link w:val="Nadpis9Char"/>
    <w:unhideWhenUsed/>
    <w:qFormat/>
    <w:rsid w:val="009F6AB8"/>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basedOn w:val="Predvolenpsmoodseku"/>
    <w:link w:val="Nadpis1"/>
    <w:uiPriority w:val="9"/>
    <w:rsid w:val="009F6AB8"/>
    <w:rPr>
      <w:rFonts w:asciiTheme="majorHAnsi" w:eastAsiaTheme="majorEastAsia" w:hAnsiTheme="majorHAnsi" w:cstheme="majorBidi"/>
      <w:color w:val="365F91" w:themeColor="accent1" w:themeShade="BF"/>
      <w:sz w:val="36"/>
      <w:szCs w:val="36"/>
    </w:rPr>
  </w:style>
  <w:style w:type="character" w:customStyle="1" w:styleId="Nadpis2Char">
    <w:name w:val="Nadpis 2 Char"/>
    <w:basedOn w:val="Predvolenpsmoodseku"/>
    <w:link w:val="Nadpis2"/>
    <w:uiPriority w:val="9"/>
    <w:rsid w:val="009F6AB8"/>
    <w:rPr>
      <w:rFonts w:asciiTheme="majorHAnsi" w:eastAsiaTheme="majorEastAsia" w:hAnsiTheme="majorHAnsi" w:cstheme="majorBidi"/>
      <w:color w:val="365F91" w:themeColor="accent1" w:themeShade="BF"/>
      <w:sz w:val="28"/>
      <w:szCs w:val="28"/>
    </w:rPr>
  </w:style>
  <w:style w:type="character" w:customStyle="1" w:styleId="Nadpis3Char">
    <w:name w:val="Nadpis 3 Char"/>
    <w:basedOn w:val="Predvolenpsmoodseku"/>
    <w:link w:val="Nadpis3"/>
    <w:uiPriority w:val="9"/>
    <w:rsid w:val="009F6AB8"/>
    <w:rPr>
      <w:rFonts w:asciiTheme="majorHAnsi" w:eastAsiaTheme="majorEastAsia" w:hAnsiTheme="majorHAnsi" w:cstheme="majorBidi"/>
      <w:color w:val="404040" w:themeColor="text1" w:themeTint="BF"/>
      <w:sz w:val="26"/>
      <w:szCs w:val="26"/>
    </w:rPr>
  </w:style>
  <w:style w:type="character" w:customStyle="1" w:styleId="Nadpis4Char">
    <w:name w:val="Nadpis 4 Char"/>
    <w:basedOn w:val="Predvolenpsmoodseku"/>
    <w:link w:val="Nadpis4"/>
    <w:uiPriority w:val="9"/>
    <w:rsid w:val="009F6AB8"/>
    <w:rPr>
      <w:rFonts w:asciiTheme="majorHAnsi" w:eastAsiaTheme="majorEastAsia" w:hAnsiTheme="majorHAnsi" w:cstheme="majorBidi"/>
      <w:sz w:val="24"/>
      <w:szCs w:val="24"/>
    </w:rPr>
  </w:style>
  <w:style w:type="character" w:customStyle="1" w:styleId="Nadpis5Char">
    <w:name w:val="Nadpis 5 Char"/>
    <w:basedOn w:val="Predvolenpsmoodseku"/>
    <w:link w:val="Nadpis5"/>
    <w:uiPriority w:val="9"/>
    <w:rsid w:val="009F6AB8"/>
    <w:rPr>
      <w:rFonts w:asciiTheme="majorHAnsi" w:eastAsiaTheme="majorEastAsia" w:hAnsiTheme="majorHAnsi" w:cstheme="majorBidi"/>
      <w:i/>
      <w:iCs/>
      <w:sz w:val="22"/>
      <w:szCs w:val="22"/>
    </w:rPr>
  </w:style>
  <w:style w:type="character" w:customStyle="1" w:styleId="Nadpis6Char">
    <w:name w:val="Nadpis 6 Char"/>
    <w:basedOn w:val="Predvolenpsmoodseku"/>
    <w:link w:val="Nadpis6"/>
    <w:uiPriority w:val="9"/>
    <w:rsid w:val="009F6AB8"/>
    <w:rPr>
      <w:rFonts w:asciiTheme="majorHAnsi" w:eastAsiaTheme="majorEastAsia" w:hAnsiTheme="majorHAnsi" w:cstheme="majorBidi"/>
      <w:color w:val="595959" w:themeColor="text1" w:themeTint="A6"/>
    </w:rPr>
  </w:style>
  <w:style w:type="character" w:customStyle="1" w:styleId="Nadpis7Char">
    <w:name w:val="Nadpis 7 Char"/>
    <w:basedOn w:val="Predvolenpsmoodseku"/>
    <w:link w:val="Nadpis7"/>
    <w:uiPriority w:val="9"/>
    <w:rsid w:val="009F6AB8"/>
    <w:rPr>
      <w:rFonts w:asciiTheme="majorHAnsi" w:eastAsiaTheme="majorEastAsia" w:hAnsiTheme="majorHAnsi" w:cstheme="majorBidi"/>
      <w:i/>
      <w:iCs/>
      <w:color w:val="595959" w:themeColor="text1" w:themeTint="A6"/>
    </w:rPr>
  </w:style>
  <w:style w:type="character" w:customStyle="1" w:styleId="Nadpis8Char">
    <w:name w:val="Nadpis 8 Char"/>
    <w:basedOn w:val="Predvolenpsmoodseku"/>
    <w:link w:val="Nadpis8"/>
    <w:uiPriority w:val="9"/>
    <w:rsid w:val="009F6AB8"/>
    <w:rPr>
      <w:rFonts w:asciiTheme="majorHAnsi" w:eastAsiaTheme="majorEastAsia" w:hAnsiTheme="majorHAnsi" w:cstheme="majorBidi"/>
      <w:smallCaps/>
      <w:color w:val="595959" w:themeColor="text1" w:themeTint="A6"/>
    </w:rPr>
  </w:style>
  <w:style w:type="character" w:customStyle="1" w:styleId="Nadpis9Char">
    <w:name w:val="Nadpis 9 Char"/>
    <w:basedOn w:val="Predvolenpsmoodseku"/>
    <w:link w:val="Nadpis9"/>
    <w:uiPriority w:val="9"/>
    <w:rsid w:val="009F6AB8"/>
    <w:rPr>
      <w:rFonts w:asciiTheme="majorHAnsi" w:eastAsiaTheme="majorEastAsia" w:hAnsiTheme="majorHAnsi" w:cstheme="majorBidi"/>
      <w:i/>
      <w:iCs/>
      <w:smallCaps/>
      <w:color w:val="595959" w:themeColor="text1" w:themeTint="A6"/>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next w:val="Normlny"/>
    <w:link w:val="PodtitulChar"/>
    <w:uiPriority w:val="11"/>
    <w:qFormat/>
    <w:rsid w:val="009F6AB8"/>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itulChar">
    <w:name w:val="Podtitul Char"/>
    <w:basedOn w:val="Predvolenpsmoodseku"/>
    <w:link w:val="Podtitul"/>
    <w:uiPriority w:val="11"/>
    <w:rsid w:val="009F6AB8"/>
    <w:rPr>
      <w:rFonts w:asciiTheme="majorHAnsi" w:eastAsiaTheme="majorEastAsia" w:hAnsiTheme="majorHAnsi" w:cstheme="majorBidi"/>
      <w:color w:val="404040" w:themeColor="text1" w:themeTint="BF"/>
      <w:sz w:val="30"/>
      <w:szCs w:val="30"/>
    </w:rPr>
  </w:style>
  <w:style w:type="paragraph" w:styleId="Nzov">
    <w:name w:val="Title"/>
    <w:basedOn w:val="Normlny"/>
    <w:next w:val="Normlny"/>
    <w:link w:val="NzovChar"/>
    <w:uiPriority w:val="10"/>
    <w:qFormat/>
    <w:rsid w:val="009F6AB8"/>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NzovChar">
    <w:name w:val="Názov Char"/>
    <w:basedOn w:val="Predvolenpsmoodseku"/>
    <w:link w:val="Nzov"/>
    <w:uiPriority w:val="10"/>
    <w:rsid w:val="009F6AB8"/>
    <w:rPr>
      <w:rFonts w:asciiTheme="majorHAnsi" w:eastAsiaTheme="majorEastAsia" w:hAnsiTheme="majorHAnsi" w:cstheme="majorBidi"/>
      <w:color w:val="365F91" w:themeColor="accent1" w:themeShade="BF"/>
      <w:spacing w:val="-7"/>
      <w:sz w:val="80"/>
      <w:szCs w:val="80"/>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rsid w:val="00B538C0"/>
    <w:rPr>
      <w:rFonts w:cs="Times New Roman"/>
      <w:vertAlign w:val="superscript"/>
    </w:rPr>
  </w:style>
  <w:style w:type="paragraph" w:customStyle="1" w:styleId="Style1">
    <w:name w:val="Style1"/>
    <w:basedOn w:val="Normlny"/>
    <w:uiPriority w:val="99"/>
    <w:rsid w:val="00B538C0"/>
    <w:pPr>
      <w:numPr>
        <w:numId w:val="1"/>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rsid w:val="00B538C0"/>
    <w:pPr>
      <w:numPr>
        <w:numId w:val="2"/>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aliases w:val="lp1,Table,Bullet List,FooterText,numbered,Paragraphe de liste1,Bullet Number,lp11,List Paragraph11,Bullet 1,Use Case List Paragraph,body,Odsek zoznamu2,ODRAZKY PRVA UROVEN,Odsek,ZOZNAM,Tabuľka,List Paragraph"/>
    <w:basedOn w:val="Normlny"/>
    <w:link w:val="OdsekzoznamuChar"/>
    <w:uiPriority w:val="34"/>
    <w:qFormat/>
    <w:rsid w:val="00B538C0"/>
    <w:pPr>
      <w:ind w:left="720"/>
      <w:contextualSpacing/>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uiPriority w:val="99"/>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3"/>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jc w:val="both"/>
    </w:pPr>
    <w:rPr>
      <w:rFonts w:ascii="Arial" w:hAnsi="Arial" w:cs="Arial"/>
      <w:snapToGrid w:val="0"/>
      <w:spacing w:val="6"/>
      <w:sz w:val="22"/>
      <w:szCs w:val="20"/>
      <w:lang w:val="fr-FR" w:eastAsia="cs-CZ"/>
    </w:rPr>
  </w:style>
  <w:style w:type="character" w:styleId="Siln">
    <w:name w:val="Strong"/>
    <w:basedOn w:val="Predvolenpsmoodseku"/>
    <w:uiPriority w:val="22"/>
    <w:qFormat/>
    <w:rsid w:val="009F6AB8"/>
    <w:rPr>
      <w:b/>
      <w:bCs/>
    </w:rPr>
  </w:style>
  <w:style w:type="paragraph" w:customStyle="1" w:styleId="Annexetitle">
    <w:name w:val="Annexe_title"/>
    <w:basedOn w:val="Nadpis1"/>
    <w:next w:val="Normlny"/>
    <w:autoRedefine/>
    <w:rsid w:val="00B538C0"/>
    <w:pPr>
      <w:keepNext w:val="0"/>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heme="majorHAnsi" w:eastAsiaTheme="majorEastAsia" w:hAnsiTheme="majorHAnsi" w:cstheme="majorBidi"/>
      <w:color w:val="365F91" w:themeColor="accent1" w:themeShade="BF"/>
      <w:sz w:val="28"/>
      <w:szCs w:val="20"/>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5"/>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sek zoznamu2 Char,Odsek Char"/>
    <w:link w:val="Odsekzoznamu"/>
    <w:uiPriority w:val="34"/>
    <w:qFormat/>
    <w:rsid w:val="006F7928"/>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25"/>
      </w:numPr>
    </w:pPr>
  </w:style>
  <w:style w:type="numbering" w:customStyle="1" w:styleId="Importovantl2">
    <w:name w:val="Importovaný štýl 2"/>
    <w:rsid w:val="00041AD7"/>
    <w:pPr>
      <w:numPr>
        <w:numId w:val="26"/>
      </w:numPr>
    </w:pPr>
  </w:style>
  <w:style w:type="paragraph" w:styleId="Bezriadkovania">
    <w:name w:val="No Spacing"/>
    <w:uiPriority w:val="1"/>
    <w:qFormat/>
    <w:rsid w:val="009F6AB8"/>
    <w:pPr>
      <w:spacing w:after="0" w:line="240" w:lineRule="auto"/>
    </w:p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ppc1">
    <w:name w:val="ppc1"/>
    <w:basedOn w:val="Normlny"/>
    <w:rsid w:val="00044F94"/>
    <w:pPr>
      <w:spacing w:before="100" w:beforeAutospacing="1" w:after="100" w:afterAutospacing="1"/>
    </w:pPr>
  </w:style>
  <w:style w:type="character" w:styleId="PremennHTML">
    <w:name w:val="HTML Variable"/>
    <w:basedOn w:val="Predvolenpsmoodseku"/>
    <w:uiPriority w:val="99"/>
    <w:semiHidden/>
    <w:unhideWhenUsed/>
    <w:rsid w:val="00044F94"/>
    <w:rPr>
      <w:i/>
      <w:iCs/>
    </w:rPr>
  </w:style>
  <w:style w:type="paragraph" w:styleId="Normlnywebov">
    <w:name w:val="Normal (Web)"/>
    <w:basedOn w:val="Normlny"/>
    <w:uiPriority w:val="99"/>
    <w:unhideWhenUsed/>
    <w:rsid w:val="00873837"/>
    <w:rPr>
      <w:rFonts w:eastAsiaTheme="minorHAnsi"/>
    </w:rPr>
  </w:style>
  <w:style w:type="paragraph" w:customStyle="1" w:styleId="10-10">
    <w:name w:val="1.0 - 1.0"/>
    <w:basedOn w:val="Normlny"/>
    <w:rsid w:val="00263D7E"/>
    <w:pPr>
      <w:spacing w:after="60"/>
      <w:ind w:left="567"/>
      <w:jc w:val="both"/>
    </w:pPr>
    <w:rPr>
      <w:rFonts w:ascii="Arial" w:hAnsi="Arial"/>
      <w:sz w:val="20"/>
      <w:szCs w:val="20"/>
    </w:rPr>
  </w:style>
  <w:style w:type="paragraph" w:styleId="Popis">
    <w:name w:val="caption"/>
    <w:basedOn w:val="Normlny"/>
    <w:next w:val="Normlny"/>
    <w:uiPriority w:val="35"/>
    <w:semiHidden/>
    <w:unhideWhenUsed/>
    <w:qFormat/>
    <w:rsid w:val="009F6AB8"/>
    <w:pPr>
      <w:spacing w:line="240" w:lineRule="auto"/>
    </w:pPr>
    <w:rPr>
      <w:b/>
      <w:bCs/>
      <w:color w:val="404040" w:themeColor="text1" w:themeTint="BF"/>
      <w:sz w:val="20"/>
      <w:szCs w:val="20"/>
    </w:rPr>
  </w:style>
  <w:style w:type="character" w:styleId="Zvraznenie">
    <w:name w:val="Emphasis"/>
    <w:basedOn w:val="Predvolenpsmoodseku"/>
    <w:uiPriority w:val="20"/>
    <w:qFormat/>
    <w:rsid w:val="009F6AB8"/>
    <w:rPr>
      <w:i/>
      <w:iCs/>
    </w:rPr>
  </w:style>
  <w:style w:type="paragraph" w:styleId="Citcia">
    <w:name w:val="Quote"/>
    <w:basedOn w:val="Normlny"/>
    <w:next w:val="Normlny"/>
    <w:link w:val="CitciaChar"/>
    <w:uiPriority w:val="29"/>
    <w:qFormat/>
    <w:rsid w:val="009F6AB8"/>
    <w:pPr>
      <w:spacing w:before="240" w:after="240" w:line="252" w:lineRule="auto"/>
      <w:ind w:left="864" w:right="864"/>
      <w:jc w:val="center"/>
    </w:pPr>
    <w:rPr>
      <w:i/>
      <w:iCs/>
    </w:rPr>
  </w:style>
  <w:style w:type="character" w:customStyle="1" w:styleId="CitciaChar">
    <w:name w:val="Citácia Char"/>
    <w:basedOn w:val="Predvolenpsmoodseku"/>
    <w:link w:val="Citcia"/>
    <w:uiPriority w:val="29"/>
    <w:rsid w:val="009F6AB8"/>
    <w:rPr>
      <w:i/>
      <w:iCs/>
    </w:rPr>
  </w:style>
  <w:style w:type="paragraph" w:styleId="Zvraznencitcia">
    <w:name w:val="Intense Quote"/>
    <w:basedOn w:val="Normlny"/>
    <w:next w:val="Normlny"/>
    <w:link w:val="ZvraznencitciaChar"/>
    <w:uiPriority w:val="30"/>
    <w:qFormat/>
    <w:rsid w:val="009F6AB8"/>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ZvraznencitciaChar">
    <w:name w:val="Zvýraznená citácia Char"/>
    <w:basedOn w:val="Predvolenpsmoodseku"/>
    <w:link w:val="Zvraznencitcia"/>
    <w:uiPriority w:val="30"/>
    <w:rsid w:val="009F6AB8"/>
    <w:rPr>
      <w:rFonts w:asciiTheme="majorHAnsi" w:eastAsiaTheme="majorEastAsia" w:hAnsiTheme="majorHAnsi" w:cstheme="majorBidi"/>
      <w:color w:val="4F81BD" w:themeColor="accent1"/>
      <w:sz w:val="28"/>
      <w:szCs w:val="28"/>
    </w:rPr>
  </w:style>
  <w:style w:type="character" w:styleId="Jemnzvraznenie">
    <w:name w:val="Subtle Emphasis"/>
    <w:basedOn w:val="Predvolenpsmoodseku"/>
    <w:uiPriority w:val="19"/>
    <w:qFormat/>
    <w:rsid w:val="009F6AB8"/>
    <w:rPr>
      <w:i/>
      <w:iCs/>
      <w:color w:val="595959" w:themeColor="text1" w:themeTint="A6"/>
    </w:rPr>
  </w:style>
  <w:style w:type="character" w:styleId="Intenzvnezvraznenie">
    <w:name w:val="Intense Emphasis"/>
    <w:basedOn w:val="Predvolenpsmoodseku"/>
    <w:uiPriority w:val="21"/>
    <w:qFormat/>
    <w:rsid w:val="009F6AB8"/>
    <w:rPr>
      <w:b/>
      <w:bCs/>
      <w:i/>
      <w:iCs/>
    </w:rPr>
  </w:style>
  <w:style w:type="character" w:styleId="Jemnodkaz">
    <w:name w:val="Subtle Reference"/>
    <w:basedOn w:val="Predvolenpsmoodseku"/>
    <w:uiPriority w:val="31"/>
    <w:qFormat/>
    <w:rsid w:val="009F6AB8"/>
    <w:rPr>
      <w:smallCaps/>
      <w:color w:val="404040" w:themeColor="text1" w:themeTint="BF"/>
    </w:rPr>
  </w:style>
  <w:style w:type="character" w:styleId="Intenzvnyodkaz">
    <w:name w:val="Intense Reference"/>
    <w:basedOn w:val="Predvolenpsmoodseku"/>
    <w:uiPriority w:val="32"/>
    <w:qFormat/>
    <w:rsid w:val="009F6AB8"/>
    <w:rPr>
      <w:b/>
      <w:bCs/>
      <w:smallCaps/>
      <w:u w:val="single"/>
    </w:rPr>
  </w:style>
  <w:style w:type="character" w:styleId="Nzovknihy">
    <w:name w:val="Book Title"/>
    <w:basedOn w:val="Predvolenpsmoodseku"/>
    <w:uiPriority w:val="33"/>
    <w:qFormat/>
    <w:rsid w:val="009F6AB8"/>
    <w:rPr>
      <w:b/>
      <w:bCs/>
      <w:smallCaps/>
    </w:rPr>
  </w:style>
  <w:style w:type="paragraph" w:styleId="Hlavikaobsahu">
    <w:name w:val="TOC Heading"/>
    <w:basedOn w:val="Nadpis1"/>
    <w:next w:val="Normlny"/>
    <w:uiPriority w:val="39"/>
    <w:semiHidden/>
    <w:unhideWhenUsed/>
    <w:qFormat/>
    <w:rsid w:val="009F6AB8"/>
    <w:pPr>
      <w:outlineLvl w:val="9"/>
    </w:pPr>
  </w:style>
  <w:style w:type="character" w:customStyle="1" w:styleId="Nevyrieenzmienka1">
    <w:name w:val="Nevyriešená zmienka1"/>
    <w:basedOn w:val="Predvolenpsmoodseku"/>
    <w:uiPriority w:val="99"/>
    <w:semiHidden/>
    <w:unhideWhenUsed/>
    <w:rsid w:val="00BC6EEC"/>
    <w:rPr>
      <w:color w:val="605E5C"/>
      <w:shd w:val="clear" w:color="auto" w:fill="E1DFDD"/>
    </w:rPr>
  </w:style>
  <w:style w:type="paragraph" w:customStyle="1" w:styleId="Marginalie-MA">
    <w:name w:val="Marginalie - MA"/>
    <w:basedOn w:val="Normlny"/>
    <w:rsid w:val="0088044E"/>
    <w:pPr>
      <w:keepNext/>
      <w:framePr w:w="2268" w:hSpace="284" w:wrap="around" w:vAnchor="text" w:hAnchor="page" w:y="1"/>
      <w:spacing w:before="54" w:after="0" w:line="213" w:lineRule="exact"/>
    </w:pPr>
    <w:rPr>
      <w:rFonts w:ascii="Arial" w:eastAsia="Times New Roman" w:hAnsi="Arial" w:cs="Times New Roman"/>
      <w:sz w:val="15"/>
      <w:szCs w:val="24"/>
      <w:lang w:eastAsia="de-DE"/>
    </w:rPr>
  </w:style>
  <w:style w:type="table" w:customStyle="1" w:styleId="Mriekatabuky2">
    <w:name w:val="Mriežka tabuľky2"/>
    <w:basedOn w:val="Normlnatabuka"/>
    <w:next w:val="Mriekatabuky"/>
    <w:uiPriority w:val="39"/>
    <w:rsid w:val="00DD16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05">
    <w:name w:val="0.0-0.5"/>
    <w:basedOn w:val="Normlny"/>
    <w:rsid w:val="00951C35"/>
    <w:pPr>
      <w:widowControl w:val="0"/>
      <w:spacing w:before="20" w:after="20" w:line="-240" w:lineRule="auto"/>
      <w:ind w:left="284" w:hanging="284"/>
      <w:jc w:val="both"/>
    </w:pPr>
    <w:rPr>
      <w:rFonts w:ascii="Arial" w:eastAsia="Times New Roman" w:hAnsi="Arial" w:cs="Times New Roman"/>
      <w:sz w:val="22"/>
      <w:szCs w:val="20"/>
    </w:rPr>
  </w:style>
  <w:style w:type="character" w:customStyle="1" w:styleId="Nevyrieenzmienka2">
    <w:name w:val="Nevyriešená zmienka2"/>
    <w:basedOn w:val="Predvolenpsmoodseku"/>
    <w:uiPriority w:val="99"/>
    <w:semiHidden/>
    <w:unhideWhenUsed/>
    <w:rsid w:val="00074E44"/>
    <w:rPr>
      <w:color w:val="605E5C"/>
      <w:shd w:val="clear" w:color="auto" w:fill="E1DFDD"/>
    </w:rPr>
  </w:style>
  <w:style w:type="table" w:customStyle="1" w:styleId="TableNormal11">
    <w:name w:val="Table Normal11"/>
    <w:rsid w:val="007651FA"/>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table" w:customStyle="1" w:styleId="Mriekatabuky3">
    <w:name w:val="Mriežka tabuľky3"/>
    <w:basedOn w:val="Normlnatabuka"/>
    <w:next w:val="Mriekatabuky"/>
    <w:uiPriority w:val="39"/>
    <w:rsid w:val="002A2CAF"/>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04078">
      <w:bodyDiv w:val="1"/>
      <w:marLeft w:val="0"/>
      <w:marRight w:val="0"/>
      <w:marTop w:val="0"/>
      <w:marBottom w:val="0"/>
      <w:divBdr>
        <w:top w:val="none" w:sz="0" w:space="0" w:color="auto"/>
        <w:left w:val="none" w:sz="0" w:space="0" w:color="auto"/>
        <w:bottom w:val="none" w:sz="0" w:space="0" w:color="auto"/>
        <w:right w:val="none" w:sz="0" w:space="0" w:color="auto"/>
      </w:divBdr>
    </w:div>
    <w:div w:id="126776462">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311639858">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373887365">
      <w:bodyDiv w:val="1"/>
      <w:marLeft w:val="0"/>
      <w:marRight w:val="0"/>
      <w:marTop w:val="0"/>
      <w:marBottom w:val="0"/>
      <w:divBdr>
        <w:top w:val="none" w:sz="0" w:space="0" w:color="auto"/>
        <w:left w:val="none" w:sz="0" w:space="0" w:color="auto"/>
        <w:bottom w:val="none" w:sz="0" w:space="0" w:color="auto"/>
        <w:right w:val="none" w:sz="0" w:space="0" w:color="auto"/>
      </w:divBdr>
    </w:div>
    <w:div w:id="377172613">
      <w:bodyDiv w:val="1"/>
      <w:marLeft w:val="0"/>
      <w:marRight w:val="0"/>
      <w:marTop w:val="0"/>
      <w:marBottom w:val="0"/>
      <w:divBdr>
        <w:top w:val="none" w:sz="0" w:space="0" w:color="auto"/>
        <w:left w:val="none" w:sz="0" w:space="0" w:color="auto"/>
        <w:bottom w:val="none" w:sz="0" w:space="0" w:color="auto"/>
        <w:right w:val="none" w:sz="0" w:space="0" w:color="auto"/>
      </w:divBdr>
    </w:div>
    <w:div w:id="381559345">
      <w:bodyDiv w:val="1"/>
      <w:marLeft w:val="0"/>
      <w:marRight w:val="0"/>
      <w:marTop w:val="0"/>
      <w:marBottom w:val="0"/>
      <w:divBdr>
        <w:top w:val="none" w:sz="0" w:space="0" w:color="auto"/>
        <w:left w:val="none" w:sz="0" w:space="0" w:color="auto"/>
        <w:bottom w:val="none" w:sz="0" w:space="0" w:color="auto"/>
        <w:right w:val="none" w:sz="0" w:space="0" w:color="auto"/>
      </w:divBdr>
    </w:div>
    <w:div w:id="381949671">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20700613">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620381116">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784228185">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834303468">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46683619">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6217670">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179080045">
      <w:bodyDiv w:val="1"/>
      <w:marLeft w:val="0"/>
      <w:marRight w:val="0"/>
      <w:marTop w:val="0"/>
      <w:marBottom w:val="0"/>
      <w:divBdr>
        <w:top w:val="none" w:sz="0" w:space="0" w:color="auto"/>
        <w:left w:val="none" w:sz="0" w:space="0" w:color="auto"/>
        <w:bottom w:val="none" w:sz="0" w:space="0" w:color="auto"/>
        <w:right w:val="none" w:sz="0" w:space="0" w:color="auto"/>
      </w:divBdr>
    </w:div>
    <w:div w:id="1211261939">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285962366">
      <w:bodyDiv w:val="1"/>
      <w:marLeft w:val="0"/>
      <w:marRight w:val="0"/>
      <w:marTop w:val="0"/>
      <w:marBottom w:val="0"/>
      <w:divBdr>
        <w:top w:val="none" w:sz="0" w:space="0" w:color="auto"/>
        <w:left w:val="none" w:sz="0" w:space="0" w:color="auto"/>
        <w:bottom w:val="none" w:sz="0" w:space="0" w:color="auto"/>
        <w:right w:val="none" w:sz="0" w:space="0" w:color="auto"/>
      </w:divBdr>
    </w:div>
    <w:div w:id="1363168184">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466854716">
      <w:bodyDiv w:val="1"/>
      <w:marLeft w:val="0"/>
      <w:marRight w:val="0"/>
      <w:marTop w:val="0"/>
      <w:marBottom w:val="0"/>
      <w:divBdr>
        <w:top w:val="none" w:sz="0" w:space="0" w:color="auto"/>
        <w:left w:val="none" w:sz="0" w:space="0" w:color="auto"/>
        <w:bottom w:val="none" w:sz="0" w:space="0" w:color="auto"/>
        <w:right w:val="none" w:sz="0" w:space="0" w:color="auto"/>
      </w:divBdr>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478231033">
      <w:bodyDiv w:val="1"/>
      <w:marLeft w:val="0"/>
      <w:marRight w:val="0"/>
      <w:marTop w:val="0"/>
      <w:marBottom w:val="0"/>
      <w:divBdr>
        <w:top w:val="none" w:sz="0" w:space="0" w:color="auto"/>
        <w:left w:val="none" w:sz="0" w:space="0" w:color="auto"/>
        <w:bottom w:val="none" w:sz="0" w:space="0" w:color="auto"/>
        <w:right w:val="none" w:sz="0" w:space="0" w:color="auto"/>
      </w:divBdr>
    </w:div>
    <w:div w:id="1506675536">
      <w:bodyDiv w:val="1"/>
      <w:marLeft w:val="0"/>
      <w:marRight w:val="0"/>
      <w:marTop w:val="0"/>
      <w:marBottom w:val="0"/>
      <w:divBdr>
        <w:top w:val="none" w:sz="0" w:space="0" w:color="auto"/>
        <w:left w:val="none" w:sz="0" w:space="0" w:color="auto"/>
        <w:bottom w:val="none" w:sz="0" w:space="0" w:color="auto"/>
        <w:right w:val="none" w:sz="0" w:space="0" w:color="auto"/>
      </w:divBdr>
    </w:div>
    <w:div w:id="1529875024">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38663597">
      <w:bodyDiv w:val="1"/>
      <w:marLeft w:val="0"/>
      <w:marRight w:val="0"/>
      <w:marTop w:val="0"/>
      <w:marBottom w:val="0"/>
      <w:divBdr>
        <w:top w:val="none" w:sz="0" w:space="0" w:color="auto"/>
        <w:left w:val="none" w:sz="0" w:space="0" w:color="auto"/>
        <w:bottom w:val="none" w:sz="0" w:space="0" w:color="auto"/>
        <w:right w:val="none" w:sz="0" w:space="0" w:color="auto"/>
      </w:divBdr>
    </w:div>
    <w:div w:id="1544638048">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36830950">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807549923">
      <w:bodyDiv w:val="1"/>
      <w:marLeft w:val="0"/>
      <w:marRight w:val="0"/>
      <w:marTop w:val="0"/>
      <w:marBottom w:val="0"/>
      <w:divBdr>
        <w:top w:val="none" w:sz="0" w:space="0" w:color="auto"/>
        <w:left w:val="none" w:sz="0" w:space="0" w:color="auto"/>
        <w:bottom w:val="none" w:sz="0" w:space="0" w:color="auto"/>
        <w:right w:val="none" w:sz="0" w:space="0" w:color="auto"/>
      </w:divBdr>
    </w:div>
    <w:div w:id="1853178773">
      <w:bodyDiv w:val="1"/>
      <w:marLeft w:val="0"/>
      <w:marRight w:val="0"/>
      <w:marTop w:val="0"/>
      <w:marBottom w:val="0"/>
      <w:divBdr>
        <w:top w:val="none" w:sz="0" w:space="0" w:color="auto"/>
        <w:left w:val="none" w:sz="0" w:space="0" w:color="auto"/>
        <w:bottom w:val="none" w:sz="0" w:space="0" w:color="auto"/>
        <w:right w:val="none" w:sz="0" w:space="0" w:color="auto"/>
      </w:divBdr>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1962763002">
      <w:bodyDiv w:val="1"/>
      <w:marLeft w:val="0"/>
      <w:marRight w:val="0"/>
      <w:marTop w:val="0"/>
      <w:marBottom w:val="0"/>
      <w:divBdr>
        <w:top w:val="none" w:sz="0" w:space="0" w:color="auto"/>
        <w:left w:val="none" w:sz="0" w:space="0" w:color="auto"/>
        <w:bottom w:val="none" w:sz="0" w:space="0" w:color="auto"/>
        <w:right w:val="none" w:sz="0" w:space="0" w:color="auto"/>
      </w:divBdr>
    </w:div>
    <w:div w:id="1972637486">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 w:id="211616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wmf"/><Relationship Id="rId117" Type="http://schemas.openxmlformats.org/officeDocument/2006/relationships/control" Target="activeX/activeX74.xml"/><Relationship Id="rId21" Type="http://schemas.openxmlformats.org/officeDocument/2006/relationships/hyperlink" Target="http://www.zakonypreludi.sk/zz/2015-343/znenie-20170201" TargetMode="External"/><Relationship Id="rId42" Type="http://schemas.openxmlformats.org/officeDocument/2006/relationships/control" Target="activeX/activeX13.xml"/><Relationship Id="rId47" Type="http://schemas.openxmlformats.org/officeDocument/2006/relationships/control" Target="activeX/activeX17.xml"/><Relationship Id="rId63" Type="http://schemas.openxmlformats.org/officeDocument/2006/relationships/image" Target="media/image11.wmf"/><Relationship Id="rId68" Type="http://schemas.openxmlformats.org/officeDocument/2006/relationships/control" Target="activeX/activeX33.xml"/><Relationship Id="rId84" Type="http://schemas.openxmlformats.org/officeDocument/2006/relationships/control" Target="activeX/activeX46.xml"/><Relationship Id="rId89" Type="http://schemas.openxmlformats.org/officeDocument/2006/relationships/control" Target="activeX/activeX51.xml"/><Relationship Id="rId112" Type="http://schemas.openxmlformats.org/officeDocument/2006/relationships/control" Target="activeX/activeX69.xml"/><Relationship Id="rId16" Type="http://schemas.openxmlformats.org/officeDocument/2006/relationships/hyperlink" Target="https://josephine.proebiz.com/" TargetMode="External"/><Relationship Id="rId107" Type="http://schemas.openxmlformats.org/officeDocument/2006/relationships/control" Target="activeX/activeX65.xml"/><Relationship Id="rId11" Type="http://schemas.openxmlformats.org/officeDocument/2006/relationships/hyperlink" Target="https://eur-lex.europa.eu/legal-content/SK/TXT/HTML/?uri=CELEX:32023R1441" TargetMode="External"/><Relationship Id="rId32" Type="http://schemas.openxmlformats.org/officeDocument/2006/relationships/image" Target="media/image5.wmf"/><Relationship Id="rId37" Type="http://schemas.openxmlformats.org/officeDocument/2006/relationships/image" Target="media/image7.wmf"/><Relationship Id="rId53" Type="http://schemas.openxmlformats.org/officeDocument/2006/relationships/control" Target="activeX/activeX22.xml"/><Relationship Id="rId58" Type="http://schemas.openxmlformats.org/officeDocument/2006/relationships/control" Target="activeX/activeX27.xml"/><Relationship Id="rId74" Type="http://schemas.openxmlformats.org/officeDocument/2006/relationships/control" Target="activeX/activeX37.xml"/><Relationship Id="rId79" Type="http://schemas.openxmlformats.org/officeDocument/2006/relationships/control" Target="activeX/activeX42.xml"/><Relationship Id="rId102" Type="http://schemas.openxmlformats.org/officeDocument/2006/relationships/control" Target="activeX/activeX62.xml"/><Relationship Id="rId123" Type="http://schemas.openxmlformats.org/officeDocument/2006/relationships/header" Target="header1.xml"/><Relationship Id="rId5" Type="http://schemas.openxmlformats.org/officeDocument/2006/relationships/footnotes" Target="footnotes.xml"/><Relationship Id="rId90" Type="http://schemas.openxmlformats.org/officeDocument/2006/relationships/image" Target="media/image17.wmf"/><Relationship Id="rId95" Type="http://schemas.openxmlformats.org/officeDocument/2006/relationships/control" Target="activeX/activeX56.xml"/><Relationship Id="rId22" Type="http://schemas.openxmlformats.org/officeDocument/2006/relationships/hyperlink" Target="https://ndsas.sk/pomoc-a-podpora/datovy-predpis" TargetMode="External"/><Relationship Id="rId27" Type="http://schemas.openxmlformats.org/officeDocument/2006/relationships/control" Target="activeX/activeX2.xml"/><Relationship Id="rId43" Type="http://schemas.openxmlformats.org/officeDocument/2006/relationships/control" Target="activeX/activeX14.xml"/><Relationship Id="rId48" Type="http://schemas.openxmlformats.org/officeDocument/2006/relationships/control" Target="activeX/activeX18.xml"/><Relationship Id="rId64" Type="http://schemas.openxmlformats.org/officeDocument/2006/relationships/control" Target="activeX/activeX31.xml"/><Relationship Id="rId69" Type="http://schemas.openxmlformats.org/officeDocument/2006/relationships/control" Target="activeX/activeX34.xml"/><Relationship Id="rId113" Type="http://schemas.openxmlformats.org/officeDocument/2006/relationships/control" Target="activeX/activeX70.xml"/><Relationship Id="rId118" Type="http://schemas.openxmlformats.org/officeDocument/2006/relationships/control" Target="activeX/activeX75.xml"/><Relationship Id="rId80" Type="http://schemas.openxmlformats.org/officeDocument/2006/relationships/control" Target="activeX/activeX43.xml"/><Relationship Id="rId85" Type="http://schemas.openxmlformats.org/officeDocument/2006/relationships/control" Target="activeX/activeX47.xml"/><Relationship Id="rId12" Type="http://schemas.openxmlformats.org/officeDocument/2006/relationships/hyperlink" Target="https://single-market-economy.ec.europa.eu/single-market/public-procurement/foreign-subsidies-regulation_en?prefLang=sk&amp;etrans=sk" TargetMode="External"/><Relationship Id="rId17" Type="http://schemas.openxmlformats.org/officeDocument/2006/relationships/hyperlink" Target="https://josephine.proebiz.com/" TargetMode="External"/><Relationship Id="rId33" Type="http://schemas.openxmlformats.org/officeDocument/2006/relationships/control" Target="activeX/activeX6.xml"/><Relationship Id="rId38" Type="http://schemas.openxmlformats.org/officeDocument/2006/relationships/control" Target="activeX/activeX9.xml"/><Relationship Id="rId59" Type="http://schemas.openxmlformats.org/officeDocument/2006/relationships/control" Target="activeX/activeX28.xml"/><Relationship Id="rId103" Type="http://schemas.openxmlformats.org/officeDocument/2006/relationships/image" Target="media/image19.wmf"/><Relationship Id="rId108" Type="http://schemas.openxmlformats.org/officeDocument/2006/relationships/control" Target="activeX/activeX66.xml"/><Relationship Id="rId124" Type="http://schemas.openxmlformats.org/officeDocument/2006/relationships/footer" Target="footer1.xml"/><Relationship Id="rId54" Type="http://schemas.openxmlformats.org/officeDocument/2006/relationships/control" Target="activeX/activeX23.xml"/><Relationship Id="rId70" Type="http://schemas.openxmlformats.org/officeDocument/2006/relationships/control" Target="activeX/activeX35.xml"/><Relationship Id="rId75" Type="http://schemas.openxmlformats.org/officeDocument/2006/relationships/control" Target="activeX/activeX38.xml"/><Relationship Id="rId91" Type="http://schemas.openxmlformats.org/officeDocument/2006/relationships/control" Target="activeX/activeX52.xml"/><Relationship Id="rId96"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www.ndsas.sk/pomoc-a-podpora/datovy-predpis" TargetMode="External"/><Relationship Id="rId28" Type="http://schemas.openxmlformats.org/officeDocument/2006/relationships/control" Target="activeX/activeX3.xml"/><Relationship Id="rId49" Type="http://schemas.openxmlformats.org/officeDocument/2006/relationships/control" Target="activeX/activeX19.xml"/><Relationship Id="rId114" Type="http://schemas.openxmlformats.org/officeDocument/2006/relationships/control" Target="activeX/activeX71.xml"/><Relationship Id="rId119" Type="http://schemas.openxmlformats.org/officeDocument/2006/relationships/control" Target="activeX/activeX76.xml"/><Relationship Id="rId44" Type="http://schemas.openxmlformats.org/officeDocument/2006/relationships/control" Target="activeX/activeX15.xml"/><Relationship Id="rId60" Type="http://schemas.openxmlformats.org/officeDocument/2006/relationships/control" Target="activeX/activeX29.xml"/><Relationship Id="rId65" Type="http://schemas.openxmlformats.org/officeDocument/2006/relationships/image" Target="media/image12.wmf"/><Relationship Id="rId81" Type="http://schemas.openxmlformats.org/officeDocument/2006/relationships/control" Target="activeX/activeX44.xml"/><Relationship Id="rId86" Type="http://schemas.openxmlformats.org/officeDocument/2006/relationships/control" Target="activeX/activeX48.xml"/><Relationship Id="rId13" Type="http://schemas.openxmlformats.org/officeDocument/2006/relationships/hyperlink" Target="https://josephine.proebiz.com" TargetMode="External"/><Relationship Id="rId18" Type="http://schemas.openxmlformats.org/officeDocument/2006/relationships/hyperlink" Target="https://josephine.proebiz.com" TargetMode="External"/><Relationship Id="rId39" Type="http://schemas.openxmlformats.org/officeDocument/2006/relationships/control" Target="activeX/activeX10.xml"/><Relationship Id="rId109" Type="http://schemas.openxmlformats.org/officeDocument/2006/relationships/control" Target="activeX/activeX67.xml"/><Relationship Id="rId34" Type="http://schemas.openxmlformats.org/officeDocument/2006/relationships/image" Target="media/image6.wmf"/><Relationship Id="rId50" Type="http://schemas.openxmlformats.org/officeDocument/2006/relationships/control" Target="activeX/activeX20.xml"/><Relationship Id="rId55" Type="http://schemas.openxmlformats.org/officeDocument/2006/relationships/control" Target="activeX/activeX24.xml"/><Relationship Id="rId76" Type="http://schemas.openxmlformats.org/officeDocument/2006/relationships/control" Target="activeX/activeX39.xml"/><Relationship Id="rId97" Type="http://schemas.openxmlformats.org/officeDocument/2006/relationships/control" Target="activeX/activeX57.xml"/><Relationship Id="rId104" Type="http://schemas.openxmlformats.org/officeDocument/2006/relationships/control" Target="activeX/activeX63.xml"/><Relationship Id="rId120" Type="http://schemas.openxmlformats.org/officeDocument/2006/relationships/control" Target="activeX/activeX77.xml"/><Relationship Id="rId125" Type="http://schemas.openxmlformats.org/officeDocument/2006/relationships/header" Target="header2.xml"/><Relationship Id="rId7" Type="http://schemas.openxmlformats.org/officeDocument/2006/relationships/hyperlink" Target="http://www.ndsas.sk/" TargetMode="External"/><Relationship Id="rId71" Type="http://schemas.openxmlformats.org/officeDocument/2006/relationships/image" Target="media/image14.wmf"/><Relationship Id="rId92" Type="http://schemas.openxmlformats.org/officeDocument/2006/relationships/control" Target="activeX/activeX53.xml"/><Relationship Id="rId2" Type="http://schemas.openxmlformats.org/officeDocument/2006/relationships/styles" Target="styles.xml"/><Relationship Id="rId29" Type="http://schemas.openxmlformats.org/officeDocument/2006/relationships/image" Target="media/image4.wmf"/><Relationship Id="rId24" Type="http://schemas.openxmlformats.org/officeDocument/2006/relationships/image" Target="media/image2.wmf"/><Relationship Id="rId40" Type="http://schemas.openxmlformats.org/officeDocument/2006/relationships/control" Target="activeX/activeX11.xml"/><Relationship Id="rId45" Type="http://schemas.openxmlformats.org/officeDocument/2006/relationships/control" Target="activeX/activeX16.xml"/><Relationship Id="rId66" Type="http://schemas.openxmlformats.org/officeDocument/2006/relationships/control" Target="activeX/activeX32.xml"/><Relationship Id="rId87" Type="http://schemas.openxmlformats.org/officeDocument/2006/relationships/control" Target="activeX/activeX49.xml"/><Relationship Id="rId110" Type="http://schemas.openxmlformats.org/officeDocument/2006/relationships/control" Target="activeX/activeX68.xml"/><Relationship Id="rId115" Type="http://schemas.openxmlformats.org/officeDocument/2006/relationships/control" Target="activeX/activeX72.xml"/><Relationship Id="rId61" Type="http://schemas.openxmlformats.org/officeDocument/2006/relationships/image" Target="media/image10.wmf"/><Relationship Id="rId82" Type="http://schemas.openxmlformats.org/officeDocument/2006/relationships/image" Target="media/image16.wmf"/><Relationship Id="rId19" Type="http://schemas.openxmlformats.org/officeDocument/2006/relationships/hyperlink" Target="http://www.zakonypreludi.sk/zz/2015-343/znenie-20170201" TargetMode="External"/><Relationship Id="rId14" Type="http://schemas.openxmlformats.org/officeDocument/2006/relationships/hyperlink" Target="https://josephine.proebiz.com" TargetMode="External"/><Relationship Id="rId30" Type="http://schemas.openxmlformats.org/officeDocument/2006/relationships/control" Target="activeX/activeX4.xml"/><Relationship Id="rId35" Type="http://schemas.openxmlformats.org/officeDocument/2006/relationships/control" Target="activeX/activeX7.xml"/><Relationship Id="rId56" Type="http://schemas.openxmlformats.org/officeDocument/2006/relationships/control" Target="activeX/activeX25.xml"/><Relationship Id="rId77" Type="http://schemas.openxmlformats.org/officeDocument/2006/relationships/control" Target="activeX/activeX40.xml"/><Relationship Id="rId100" Type="http://schemas.openxmlformats.org/officeDocument/2006/relationships/control" Target="activeX/activeX60.xml"/><Relationship Id="rId105" Type="http://schemas.openxmlformats.org/officeDocument/2006/relationships/control" Target="activeX/activeX64.xml"/><Relationship Id="rId12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image" Target="media/image9.wmf"/><Relationship Id="rId72" Type="http://schemas.openxmlformats.org/officeDocument/2006/relationships/control" Target="activeX/activeX36.xml"/><Relationship Id="rId93" Type="http://schemas.openxmlformats.org/officeDocument/2006/relationships/control" Target="activeX/activeX54.xml"/><Relationship Id="rId98" Type="http://schemas.openxmlformats.org/officeDocument/2006/relationships/control" Target="activeX/activeX58.xml"/><Relationship Id="rId121" Type="http://schemas.openxmlformats.org/officeDocument/2006/relationships/control" Target="activeX/activeX78.xml"/><Relationship Id="rId3" Type="http://schemas.openxmlformats.org/officeDocument/2006/relationships/settings" Target="settings.xml"/><Relationship Id="rId25" Type="http://schemas.openxmlformats.org/officeDocument/2006/relationships/control" Target="activeX/activeX1.xml"/><Relationship Id="rId46" Type="http://schemas.openxmlformats.org/officeDocument/2006/relationships/image" Target="media/image8.wmf"/><Relationship Id="rId67" Type="http://schemas.openxmlformats.org/officeDocument/2006/relationships/image" Target="media/image13.wmf"/><Relationship Id="rId116" Type="http://schemas.openxmlformats.org/officeDocument/2006/relationships/control" Target="activeX/activeX73.xml"/><Relationship Id="rId20" Type="http://schemas.openxmlformats.org/officeDocument/2006/relationships/hyperlink" Target="http://www.zakonypreludi.sk/zz/2015-343/znenie-20170201" TargetMode="External"/><Relationship Id="rId41" Type="http://schemas.openxmlformats.org/officeDocument/2006/relationships/control" Target="activeX/activeX12.xml"/><Relationship Id="rId62" Type="http://schemas.openxmlformats.org/officeDocument/2006/relationships/control" Target="activeX/activeX30.xml"/><Relationship Id="rId83" Type="http://schemas.openxmlformats.org/officeDocument/2006/relationships/control" Target="activeX/activeX45.xml"/><Relationship Id="rId88" Type="http://schemas.openxmlformats.org/officeDocument/2006/relationships/control" Target="activeX/activeX50.xml"/><Relationship Id="rId111" Type="http://schemas.openxmlformats.org/officeDocument/2006/relationships/image" Target="media/image21.wmf"/><Relationship Id="rId15" Type="http://schemas.openxmlformats.org/officeDocument/2006/relationships/hyperlink" Target="https://www.uvo.gov.sk/vyhladavanie/vyhladavanie-profilov/detail/9127" TargetMode="External"/><Relationship Id="rId36" Type="http://schemas.openxmlformats.org/officeDocument/2006/relationships/control" Target="activeX/activeX8.xml"/><Relationship Id="rId57" Type="http://schemas.openxmlformats.org/officeDocument/2006/relationships/control" Target="activeX/activeX26.xml"/><Relationship Id="rId106" Type="http://schemas.openxmlformats.org/officeDocument/2006/relationships/image" Target="media/image20.wmf"/><Relationship Id="rId127" Type="http://schemas.openxmlformats.org/officeDocument/2006/relationships/theme" Target="theme/theme1.xml"/><Relationship Id="rId10" Type="http://schemas.openxmlformats.org/officeDocument/2006/relationships/hyperlink" Target="https://www.uvo.gov.sk/vyhladavanie/vyhladavanie-profilov/detail/9127" TargetMode="External"/><Relationship Id="rId31" Type="http://schemas.openxmlformats.org/officeDocument/2006/relationships/control" Target="activeX/activeX5.xml"/><Relationship Id="rId52" Type="http://schemas.openxmlformats.org/officeDocument/2006/relationships/control" Target="activeX/activeX21.xml"/><Relationship Id="rId73" Type="http://schemas.openxmlformats.org/officeDocument/2006/relationships/image" Target="media/image15.wmf"/><Relationship Id="rId78" Type="http://schemas.openxmlformats.org/officeDocument/2006/relationships/control" Target="activeX/activeX41.xml"/><Relationship Id="rId94" Type="http://schemas.openxmlformats.org/officeDocument/2006/relationships/control" Target="activeX/activeX55.xml"/><Relationship Id="rId99" Type="http://schemas.openxmlformats.org/officeDocument/2006/relationships/control" Target="activeX/activeX59.xml"/><Relationship Id="rId101" Type="http://schemas.openxmlformats.org/officeDocument/2006/relationships/control" Target="activeX/activeX61.xml"/><Relationship Id="rId122" Type="http://schemas.openxmlformats.org/officeDocument/2006/relationships/control" Target="activeX/activeX79.xml"/><Relationship Id="rId4" Type="http://schemas.openxmlformats.org/officeDocument/2006/relationships/webSettings" Target="webSettings.xml"/><Relationship Id="rId9" Type="http://schemas.openxmlformats.org/officeDocument/2006/relationships/hyperlink" Target="mailto:maria.kokindova@ndsas.sk"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76</Pages>
  <Words>29451</Words>
  <Characters>167873</Characters>
  <Application>Microsoft Office Word</Application>
  <DocSecurity>0</DocSecurity>
  <Lines>1398</Lines>
  <Paragraphs>393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196931</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2024-10-01T08:36:00Z</dcterms:created>
  <dcterms:modified xsi:type="dcterms:W3CDTF">2024-10-01T08:40:00Z</dcterms:modified>
</cp:coreProperties>
</file>